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60492" w14:textId="77777777" w:rsidR="009663F2" w:rsidRPr="005D5B30" w:rsidRDefault="009663F2" w:rsidP="00860F70">
      <w:pPr>
        <w:jc w:val="center"/>
        <w:outlineLvl w:val="0"/>
        <w:rPr>
          <w:rFonts w:ascii="Arial" w:hAnsi="Arial" w:cs="Arial"/>
          <w:b/>
          <w:bCs/>
          <w:sz w:val="24"/>
          <w:szCs w:val="24"/>
          <w:lang w:val="en-GB"/>
        </w:rPr>
      </w:pPr>
      <w:r>
        <w:rPr>
          <w:rFonts w:ascii="Arial" w:hAnsi="Arial" w:cs="Arial"/>
          <w:b/>
          <w:bCs/>
          <w:sz w:val="24"/>
          <w:szCs w:val="24"/>
          <w:lang w:val="en-GB"/>
        </w:rPr>
        <w:t>RESEARCH ARTICLE</w:t>
      </w:r>
    </w:p>
    <w:p w14:paraId="073A27D7" w14:textId="77777777" w:rsidR="009663F2" w:rsidRPr="001C509E" w:rsidRDefault="009663F2" w:rsidP="00860F70">
      <w:pPr>
        <w:jc w:val="center"/>
        <w:rPr>
          <w:rFonts w:ascii="Times New Roman" w:hAnsi="Times New Roman" w:cs="Times New Roman"/>
          <w:b/>
          <w:bCs/>
          <w:sz w:val="27"/>
          <w:szCs w:val="27"/>
          <w:lang w:eastAsia="de-DE"/>
        </w:rPr>
      </w:pPr>
    </w:p>
    <w:p w14:paraId="3108061A" w14:textId="77777777" w:rsidR="009663F2" w:rsidRPr="001C509E" w:rsidRDefault="009663F2" w:rsidP="000914CB">
      <w:pPr>
        <w:jc w:val="center"/>
        <w:rPr>
          <w:rFonts w:ascii="Arial" w:hAnsi="Arial" w:cs="Arial"/>
          <w:b/>
          <w:bCs/>
          <w:iCs/>
          <w:sz w:val="24"/>
          <w:szCs w:val="24"/>
          <w:lang w:val="en-GB"/>
        </w:rPr>
      </w:pPr>
      <w:r w:rsidRPr="001C509E">
        <w:rPr>
          <w:rFonts w:ascii="Arial" w:hAnsi="Arial" w:cs="Arial"/>
          <w:b/>
          <w:bCs/>
          <w:iCs/>
          <w:sz w:val="24"/>
          <w:szCs w:val="24"/>
          <w:lang w:val="en-GB"/>
        </w:rPr>
        <w:t xml:space="preserve">SYNE1 ataxia is a </w:t>
      </w:r>
      <w:r w:rsidR="00047A5D" w:rsidRPr="001C509E">
        <w:rPr>
          <w:rFonts w:ascii="Arial" w:hAnsi="Arial" w:cs="Arial"/>
          <w:b/>
          <w:bCs/>
          <w:iCs/>
          <w:sz w:val="24"/>
          <w:szCs w:val="24"/>
          <w:lang w:val="en-GB"/>
        </w:rPr>
        <w:t xml:space="preserve">common </w:t>
      </w:r>
      <w:r w:rsidRPr="001C509E">
        <w:rPr>
          <w:rFonts w:ascii="Arial" w:hAnsi="Arial" w:cs="Arial"/>
          <w:b/>
          <w:bCs/>
          <w:iCs/>
          <w:sz w:val="24"/>
          <w:szCs w:val="24"/>
          <w:lang w:val="en-GB"/>
        </w:rPr>
        <w:t>recessive ataxia with major non-cerebellar features: findings from a large-scale multi-</w:t>
      </w:r>
      <w:proofErr w:type="spellStart"/>
      <w:r w:rsidRPr="001C509E">
        <w:rPr>
          <w:rFonts w:ascii="Arial" w:hAnsi="Arial" w:cs="Arial"/>
          <w:b/>
          <w:bCs/>
          <w:iCs/>
          <w:sz w:val="24"/>
          <w:szCs w:val="24"/>
          <w:lang w:val="en-GB"/>
        </w:rPr>
        <w:t>center</w:t>
      </w:r>
      <w:proofErr w:type="spellEnd"/>
      <w:r w:rsidRPr="001C509E">
        <w:rPr>
          <w:rFonts w:ascii="Arial" w:hAnsi="Arial" w:cs="Arial"/>
          <w:b/>
          <w:bCs/>
          <w:iCs/>
          <w:sz w:val="24"/>
          <w:szCs w:val="24"/>
          <w:lang w:val="en-GB"/>
        </w:rPr>
        <w:t xml:space="preserve"> screening</w:t>
      </w:r>
    </w:p>
    <w:p w14:paraId="1BDEDDB4" w14:textId="77777777" w:rsidR="009663F2" w:rsidRPr="001C509E" w:rsidRDefault="009663F2" w:rsidP="00860F70">
      <w:pPr>
        <w:jc w:val="center"/>
        <w:rPr>
          <w:rFonts w:ascii="Arial" w:hAnsi="Arial" w:cs="Arial"/>
        </w:rPr>
      </w:pPr>
    </w:p>
    <w:p w14:paraId="4FEBF617" w14:textId="338AD896" w:rsidR="009663F2" w:rsidRPr="006D3B43" w:rsidRDefault="009663F2" w:rsidP="00FC3F85">
      <w:pPr>
        <w:jc w:val="center"/>
        <w:rPr>
          <w:rFonts w:ascii="Arial" w:hAnsi="Arial" w:cs="Arial"/>
          <w:b/>
          <w:bCs/>
          <w:i/>
          <w:iCs/>
          <w:lang w:val="en-GB"/>
        </w:rPr>
      </w:pPr>
      <w:r w:rsidRPr="002E51D3">
        <w:rPr>
          <w:rFonts w:ascii="Arial" w:hAnsi="Arial" w:cs="Arial"/>
        </w:rPr>
        <w:t>Matthis Synofzik, MD</w:t>
      </w:r>
      <w:r w:rsidRPr="002E51D3">
        <w:rPr>
          <w:rFonts w:ascii="Arial" w:hAnsi="Arial" w:cs="Arial"/>
          <w:vertAlign w:val="superscript"/>
        </w:rPr>
        <w:t xml:space="preserve">1, 2, </w:t>
      </w:r>
      <w:r>
        <w:rPr>
          <w:rFonts w:ascii="Arial" w:hAnsi="Arial" w:cs="Arial"/>
          <w:vertAlign w:val="superscript"/>
        </w:rPr>
        <w:t>*,</w:t>
      </w:r>
      <w:r w:rsidRPr="002E51D3">
        <w:rPr>
          <w:rFonts w:ascii="Arial" w:hAnsi="Arial" w:cs="Arial"/>
          <w:vertAlign w:val="superscript"/>
        </w:rPr>
        <w:t>#</w:t>
      </w:r>
      <w:r w:rsidRPr="002E51D3">
        <w:rPr>
          <w:rFonts w:ascii="Arial" w:hAnsi="Arial" w:cs="Arial"/>
        </w:rPr>
        <w:t>,</w:t>
      </w:r>
      <w:r>
        <w:rPr>
          <w:rFonts w:ascii="Arial" w:hAnsi="Arial" w:cs="Arial"/>
        </w:rPr>
        <w:t xml:space="preserve"> </w:t>
      </w:r>
      <w:proofErr w:type="spellStart"/>
      <w:r>
        <w:rPr>
          <w:rFonts w:ascii="Arial" w:hAnsi="Arial" w:cs="Arial"/>
        </w:rPr>
        <w:t>Katrien</w:t>
      </w:r>
      <w:proofErr w:type="spellEnd"/>
      <w:r>
        <w:rPr>
          <w:rFonts w:ascii="Arial" w:hAnsi="Arial" w:cs="Arial"/>
        </w:rPr>
        <w:t xml:space="preserve"> </w:t>
      </w:r>
      <w:proofErr w:type="spellStart"/>
      <w:r>
        <w:rPr>
          <w:rFonts w:ascii="Arial" w:hAnsi="Arial" w:cs="Arial"/>
        </w:rPr>
        <w:t>Smets</w:t>
      </w:r>
      <w:proofErr w:type="spellEnd"/>
      <w:r>
        <w:rPr>
          <w:rFonts w:ascii="Arial" w:hAnsi="Arial" w:cs="Arial"/>
        </w:rPr>
        <w:t>, MD</w:t>
      </w:r>
      <w:r w:rsidRPr="00AA4F49">
        <w:rPr>
          <w:rFonts w:ascii="Arial" w:hAnsi="Arial" w:cs="Arial"/>
          <w:vertAlign w:val="superscript"/>
        </w:rPr>
        <w:t>3,4</w:t>
      </w:r>
      <w:r>
        <w:rPr>
          <w:rFonts w:ascii="Arial" w:hAnsi="Arial" w:cs="Arial"/>
          <w:vertAlign w:val="superscript"/>
        </w:rPr>
        <w:t>,</w:t>
      </w:r>
      <w:r w:rsidR="00435821">
        <w:rPr>
          <w:rFonts w:ascii="Arial" w:hAnsi="Arial" w:cs="Arial"/>
          <w:vertAlign w:val="superscript"/>
        </w:rPr>
        <w:t>5</w:t>
      </w:r>
      <w:r>
        <w:rPr>
          <w:rFonts w:ascii="Arial" w:hAnsi="Arial" w:cs="Arial"/>
          <w:vertAlign w:val="superscript"/>
        </w:rPr>
        <w:t>*</w:t>
      </w:r>
      <w:r>
        <w:rPr>
          <w:rFonts w:ascii="Arial" w:hAnsi="Arial" w:cs="Arial"/>
        </w:rPr>
        <w:t xml:space="preserve">, Martial </w:t>
      </w:r>
      <w:proofErr w:type="spellStart"/>
      <w:r>
        <w:rPr>
          <w:rFonts w:ascii="Arial" w:hAnsi="Arial" w:cs="Arial"/>
        </w:rPr>
        <w:t>Mallaret</w:t>
      </w:r>
      <w:proofErr w:type="spellEnd"/>
      <w:r>
        <w:rPr>
          <w:rFonts w:ascii="Arial" w:hAnsi="Arial" w:cs="Arial"/>
        </w:rPr>
        <w:t>, MD</w:t>
      </w:r>
      <w:r w:rsidR="00435821">
        <w:rPr>
          <w:rFonts w:ascii="Arial" w:hAnsi="Arial" w:cs="Arial"/>
          <w:vertAlign w:val="superscript"/>
        </w:rPr>
        <w:t>6</w:t>
      </w:r>
      <w:r w:rsidRPr="00AA4F49">
        <w:rPr>
          <w:rFonts w:ascii="Arial" w:hAnsi="Arial" w:cs="Arial"/>
          <w:vertAlign w:val="superscript"/>
        </w:rPr>
        <w:t>,</w:t>
      </w:r>
      <w:r w:rsidR="00435821">
        <w:rPr>
          <w:rFonts w:ascii="Arial" w:hAnsi="Arial" w:cs="Arial"/>
          <w:vertAlign w:val="superscript"/>
        </w:rPr>
        <w:t>7</w:t>
      </w:r>
      <w:r>
        <w:rPr>
          <w:rFonts w:ascii="Arial" w:hAnsi="Arial" w:cs="Arial"/>
          <w:vertAlign w:val="superscript"/>
        </w:rPr>
        <w:t>,*</w:t>
      </w:r>
      <w:r>
        <w:rPr>
          <w:rFonts w:ascii="Arial" w:hAnsi="Arial" w:cs="Arial"/>
        </w:rPr>
        <w:t xml:space="preserve">, </w:t>
      </w:r>
      <w:r w:rsidR="00941074">
        <w:rPr>
          <w:rFonts w:ascii="Arial" w:hAnsi="Arial" w:cs="Arial"/>
        </w:rPr>
        <w:t>Daniela Di Bella, MD</w:t>
      </w:r>
      <w:r w:rsidR="00F03C4C">
        <w:rPr>
          <w:rFonts w:ascii="Arial" w:hAnsi="Arial" w:cs="Arial"/>
        </w:rPr>
        <w:t>, PhD</w:t>
      </w:r>
      <w:r w:rsidR="00435821">
        <w:rPr>
          <w:rFonts w:ascii="Arial" w:hAnsi="Arial" w:cs="Arial"/>
          <w:vertAlign w:val="superscript"/>
        </w:rPr>
        <w:t>8</w:t>
      </w:r>
      <w:r w:rsidR="00941074">
        <w:rPr>
          <w:rFonts w:ascii="Arial" w:hAnsi="Arial" w:cs="Arial"/>
          <w:vertAlign w:val="superscript"/>
        </w:rPr>
        <w:t>,*</w:t>
      </w:r>
      <w:r w:rsidR="00503B5A">
        <w:rPr>
          <w:rFonts w:ascii="Arial" w:hAnsi="Arial" w:cs="Arial"/>
        </w:rPr>
        <w:t xml:space="preserve">, </w:t>
      </w:r>
      <w:proofErr w:type="spellStart"/>
      <w:r w:rsidR="00503B5A">
        <w:rPr>
          <w:rFonts w:ascii="Arial" w:hAnsi="Arial" w:cs="Arial"/>
        </w:rPr>
        <w:t>C</w:t>
      </w:r>
      <w:r>
        <w:rPr>
          <w:rFonts w:ascii="Arial" w:hAnsi="Arial" w:cs="Arial"/>
        </w:rPr>
        <w:t>onstanze</w:t>
      </w:r>
      <w:proofErr w:type="spellEnd"/>
      <w:r>
        <w:rPr>
          <w:rFonts w:ascii="Arial" w:hAnsi="Arial" w:cs="Arial"/>
        </w:rPr>
        <w:t xml:space="preserve"> </w:t>
      </w:r>
      <w:proofErr w:type="spellStart"/>
      <w:r>
        <w:rPr>
          <w:rFonts w:ascii="Arial" w:hAnsi="Arial" w:cs="Arial"/>
        </w:rPr>
        <w:t>Gallenmüller</w:t>
      </w:r>
      <w:proofErr w:type="spellEnd"/>
      <w:r>
        <w:rPr>
          <w:rFonts w:ascii="Arial" w:hAnsi="Arial" w:cs="Arial"/>
        </w:rPr>
        <w:t>, MD</w:t>
      </w:r>
      <w:r w:rsidR="00435821">
        <w:rPr>
          <w:rFonts w:ascii="Arial" w:hAnsi="Arial" w:cs="Arial"/>
          <w:vertAlign w:val="superscript"/>
        </w:rPr>
        <w:t>9,10</w:t>
      </w:r>
      <w:r w:rsidR="00503B5A">
        <w:rPr>
          <w:rFonts w:ascii="Arial" w:hAnsi="Arial" w:cs="Arial"/>
          <w:vertAlign w:val="superscript"/>
        </w:rPr>
        <w:t>,1</w:t>
      </w:r>
      <w:r w:rsidR="00435821">
        <w:rPr>
          <w:rFonts w:ascii="Arial" w:hAnsi="Arial" w:cs="Arial"/>
          <w:vertAlign w:val="superscript"/>
        </w:rPr>
        <w:t>1</w:t>
      </w:r>
      <w:r w:rsidR="00503B5A">
        <w:rPr>
          <w:rFonts w:ascii="Arial" w:hAnsi="Arial" w:cs="Arial"/>
          <w:vertAlign w:val="superscript"/>
        </w:rPr>
        <w:t>,</w:t>
      </w:r>
      <w:r>
        <w:rPr>
          <w:rFonts w:ascii="Arial" w:hAnsi="Arial" w:cs="Arial"/>
        </w:rPr>
        <w:t xml:space="preserve">, </w:t>
      </w:r>
      <w:r w:rsidR="00503B5A">
        <w:rPr>
          <w:rFonts w:ascii="Arial" w:hAnsi="Arial" w:cs="Arial"/>
        </w:rPr>
        <w:t xml:space="preserve">Jonathan </w:t>
      </w:r>
      <w:proofErr w:type="spellStart"/>
      <w:r w:rsidR="00503B5A">
        <w:rPr>
          <w:rFonts w:ascii="Arial" w:hAnsi="Arial" w:cs="Arial"/>
        </w:rPr>
        <w:t>Baets</w:t>
      </w:r>
      <w:proofErr w:type="spellEnd"/>
      <w:r w:rsidR="00503B5A">
        <w:rPr>
          <w:rFonts w:ascii="Arial" w:hAnsi="Arial" w:cs="Arial"/>
        </w:rPr>
        <w:t>, MD, PhD</w:t>
      </w:r>
      <w:r w:rsidR="00503B5A" w:rsidRPr="00D75437">
        <w:rPr>
          <w:rFonts w:ascii="Arial" w:hAnsi="Arial" w:cs="Arial"/>
          <w:vertAlign w:val="superscript"/>
        </w:rPr>
        <w:t>3,4</w:t>
      </w:r>
      <w:r w:rsidR="00435821">
        <w:rPr>
          <w:rFonts w:ascii="Arial" w:hAnsi="Arial" w:cs="Arial"/>
          <w:vertAlign w:val="superscript"/>
        </w:rPr>
        <w:t>,5</w:t>
      </w:r>
      <w:r w:rsidR="00503B5A">
        <w:rPr>
          <w:rFonts w:ascii="Arial" w:hAnsi="Arial" w:cs="Arial"/>
        </w:rPr>
        <w:t xml:space="preserve"> , </w:t>
      </w:r>
      <w:r w:rsidR="00C65B84">
        <w:rPr>
          <w:rFonts w:ascii="Arial" w:hAnsi="Arial" w:cs="Arial"/>
        </w:rPr>
        <w:t>Martin Schulze</w:t>
      </w:r>
      <w:r w:rsidR="00435821">
        <w:rPr>
          <w:rFonts w:ascii="Arial" w:hAnsi="Arial" w:cs="Arial"/>
          <w:vertAlign w:val="superscript"/>
        </w:rPr>
        <w:t>12</w:t>
      </w:r>
      <w:r>
        <w:rPr>
          <w:rFonts w:ascii="Arial" w:hAnsi="Arial" w:cs="Arial"/>
        </w:rPr>
        <w:t xml:space="preserve">, </w:t>
      </w:r>
      <w:r w:rsidR="00503B5A">
        <w:rPr>
          <w:rFonts w:ascii="Arial" w:hAnsi="Arial" w:cs="Arial"/>
        </w:rPr>
        <w:t xml:space="preserve">Stefania </w:t>
      </w:r>
      <w:proofErr w:type="spellStart"/>
      <w:r w:rsidR="00503B5A">
        <w:rPr>
          <w:rFonts w:ascii="Arial" w:hAnsi="Arial" w:cs="Arial"/>
        </w:rPr>
        <w:t>Magri</w:t>
      </w:r>
      <w:proofErr w:type="spellEnd"/>
      <w:r w:rsidR="00F03C4C">
        <w:rPr>
          <w:rFonts w:ascii="Arial" w:hAnsi="Arial" w:cs="Arial"/>
        </w:rPr>
        <w:t>, PhD</w:t>
      </w:r>
      <w:r w:rsidR="00435821">
        <w:rPr>
          <w:rFonts w:ascii="Arial" w:hAnsi="Arial" w:cs="Arial"/>
          <w:vertAlign w:val="superscript"/>
        </w:rPr>
        <w:t>8</w:t>
      </w:r>
      <w:r w:rsidR="00503B5A">
        <w:rPr>
          <w:rFonts w:ascii="Arial" w:hAnsi="Arial" w:cs="Arial"/>
        </w:rPr>
        <w:t xml:space="preserve">, </w:t>
      </w:r>
      <w:r w:rsidR="00F03C4C">
        <w:rPr>
          <w:rFonts w:ascii="Arial" w:hAnsi="Arial" w:cs="Arial"/>
        </w:rPr>
        <w:t xml:space="preserve">Elisa </w:t>
      </w:r>
      <w:proofErr w:type="spellStart"/>
      <w:r w:rsidR="00F03C4C">
        <w:rPr>
          <w:rFonts w:ascii="Arial" w:hAnsi="Arial" w:cs="Arial"/>
        </w:rPr>
        <w:t>Sarto</w:t>
      </w:r>
      <w:proofErr w:type="spellEnd"/>
      <w:r w:rsidR="00F03C4C">
        <w:rPr>
          <w:rFonts w:ascii="Arial" w:hAnsi="Arial" w:cs="Arial"/>
        </w:rPr>
        <w:t>, MSc</w:t>
      </w:r>
      <w:r w:rsidR="00435821">
        <w:rPr>
          <w:rFonts w:ascii="Arial" w:hAnsi="Arial" w:cs="Arial"/>
          <w:vertAlign w:val="superscript"/>
        </w:rPr>
        <w:t>8</w:t>
      </w:r>
      <w:r w:rsidR="00F03C4C">
        <w:rPr>
          <w:rFonts w:ascii="Arial" w:hAnsi="Arial" w:cs="Arial"/>
        </w:rPr>
        <w:t xml:space="preserve">, </w:t>
      </w:r>
      <w:r w:rsidR="00503B5A">
        <w:rPr>
          <w:rFonts w:ascii="Arial" w:hAnsi="Arial" w:cs="Arial"/>
        </w:rPr>
        <w:t>M</w:t>
      </w:r>
      <w:r>
        <w:rPr>
          <w:rFonts w:ascii="Arial" w:hAnsi="Arial" w:cs="Arial"/>
        </w:rPr>
        <w:t>ona Mustafa, MD</w:t>
      </w:r>
      <w:r w:rsidRPr="0064214B">
        <w:rPr>
          <w:rFonts w:ascii="Arial" w:hAnsi="Arial" w:cs="Arial"/>
          <w:vertAlign w:val="superscript"/>
        </w:rPr>
        <w:t>1</w:t>
      </w:r>
      <w:r w:rsidR="00435821">
        <w:rPr>
          <w:rFonts w:ascii="Arial" w:hAnsi="Arial" w:cs="Arial"/>
          <w:vertAlign w:val="superscript"/>
        </w:rPr>
        <w:t>3</w:t>
      </w:r>
      <w:r>
        <w:rPr>
          <w:rFonts w:ascii="Arial" w:hAnsi="Arial" w:cs="Arial"/>
        </w:rPr>
        <w:t xml:space="preserve">; Tine </w:t>
      </w:r>
      <w:proofErr w:type="spellStart"/>
      <w:r>
        <w:rPr>
          <w:rFonts w:ascii="Arial" w:hAnsi="Arial" w:cs="Arial"/>
        </w:rPr>
        <w:t>Deconinck</w:t>
      </w:r>
      <w:proofErr w:type="spellEnd"/>
      <w:r>
        <w:rPr>
          <w:rFonts w:ascii="Arial" w:hAnsi="Arial" w:cs="Arial"/>
        </w:rPr>
        <w:t>, MSc</w:t>
      </w:r>
      <w:r w:rsidRPr="000D3A9C">
        <w:rPr>
          <w:rFonts w:ascii="Arial" w:hAnsi="Arial" w:cs="Arial"/>
          <w:vertAlign w:val="superscript"/>
        </w:rPr>
        <w:t>3,</w:t>
      </w:r>
      <w:r w:rsidR="00435821">
        <w:rPr>
          <w:rFonts w:ascii="Arial" w:hAnsi="Arial" w:cs="Arial"/>
          <w:vertAlign w:val="superscript"/>
        </w:rPr>
        <w:t>5</w:t>
      </w:r>
      <w:r>
        <w:rPr>
          <w:rFonts w:ascii="Arial" w:hAnsi="Arial" w:cs="Arial"/>
        </w:rPr>
        <w:t xml:space="preserve">, </w:t>
      </w:r>
      <w:r w:rsidR="00EB0029">
        <w:rPr>
          <w:rFonts w:ascii="Arial" w:hAnsi="Arial" w:cs="Arial"/>
        </w:rPr>
        <w:t>Tobias Haack, MD</w:t>
      </w:r>
      <w:r w:rsidR="00EB0029" w:rsidRPr="00EB0029">
        <w:rPr>
          <w:rFonts w:ascii="Arial" w:hAnsi="Arial" w:cs="Arial"/>
          <w:vertAlign w:val="superscript"/>
        </w:rPr>
        <w:t>1</w:t>
      </w:r>
      <w:r w:rsidR="00435821">
        <w:rPr>
          <w:rFonts w:ascii="Arial" w:hAnsi="Arial" w:cs="Arial"/>
          <w:vertAlign w:val="superscript"/>
        </w:rPr>
        <w:t>4</w:t>
      </w:r>
      <w:r w:rsidR="003873F8">
        <w:rPr>
          <w:rFonts w:ascii="Arial" w:hAnsi="Arial" w:cs="Arial"/>
          <w:vertAlign w:val="superscript"/>
        </w:rPr>
        <w:t>,1</w:t>
      </w:r>
      <w:r w:rsidR="00435821">
        <w:rPr>
          <w:rFonts w:ascii="Arial" w:hAnsi="Arial" w:cs="Arial"/>
          <w:vertAlign w:val="superscript"/>
        </w:rPr>
        <w:t>5</w:t>
      </w:r>
      <w:r w:rsidR="00EB0029">
        <w:rPr>
          <w:rFonts w:ascii="Arial" w:hAnsi="Arial" w:cs="Arial"/>
        </w:rPr>
        <w:t xml:space="preserve">, </w:t>
      </w:r>
      <w:r w:rsidRPr="002E51D3">
        <w:rPr>
          <w:rFonts w:ascii="Arial" w:hAnsi="Arial" w:cs="Arial"/>
        </w:rPr>
        <w:t xml:space="preserve">Stephan </w:t>
      </w:r>
      <w:proofErr w:type="spellStart"/>
      <w:r w:rsidRPr="002E51D3">
        <w:rPr>
          <w:rFonts w:ascii="Arial" w:hAnsi="Arial" w:cs="Arial"/>
        </w:rPr>
        <w:t>Züchner</w:t>
      </w:r>
      <w:proofErr w:type="spellEnd"/>
      <w:r w:rsidRPr="002E51D3">
        <w:rPr>
          <w:rFonts w:ascii="Arial" w:hAnsi="Arial" w:cs="Arial"/>
        </w:rPr>
        <w:t>, MD</w:t>
      </w:r>
      <w:r>
        <w:rPr>
          <w:rFonts w:ascii="Arial" w:hAnsi="Arial" w:cs="Arial"/>
        </w:rPr>
        <w:t>, PhD</w:t>
      </w:r>
      <w:r w:rsidR="003873F8">
        <w:rPr>
          <w:rFonts w:ascii="Arial" w:hAnsi="Arial" w:cs="Arial"/>
          <w:vertAlign w:val="superscript"/>
        </w:rPr>
        <w:t>1</w:t>
      </w:r>
      <w:r w:rsidR="00435821">
        <w:rPr>
          <w:rFonts w:ascii="Arial" w:hAnsi="Arial" w:cs="Arial"/>
          <w:vertAlign w:val="superscript"/>
        </w:rPr>
        <w:t>6</w:t>
      </w:r>
      <w:r w:rsidRPr="002E51D3">
        <w:rPr>
          <w:rFonts w:ascii="Arial" w:hAnsi="Arial" w:cs="Arial"/>
        </w:rPr>
        <w:t>,</w:t>
      </w:r>
      <w:r>
        <w:rPr>
          <w:rFonts w:ascii="Arial" w:hAnsi="Arial" w:cs="Arial"/>
        </w:rPr>
        <w:t xml:space="preserve"> </w:t>
      </w:r>
      <w:r w:rsidR="007D2B41">
        <w:rPr>
          <w:rFonts w:ascii="Arial" w:hAnsi="Arial" w:cs="Arial"/>
        </w:rPr>
        <w:t>Michael Gonzalez, PhD</w:t>
      </w:r>
      <w:r w:rsidR="007D2B41" w:rsidRPr="007D2B41">
        <w:rPr>
          <w:rFonts w:ascii="Arial" w:hAnsi="Arial" w:cs="Arial"/>
          <w:vertAlign w:val="superscript"/>
        </w:rPr>
        <w:t>1</w:t>
      </w:r>
      <w:r w:rsidR="00435821">
        <w:rPr>
          <w:rFonts w:ascii="Arial" w:hAnsi="Arial" w:cs="Arial"/>
          <w:vertAlign w:val="superscript"/>
        </w:rPr>
        <w:t>6</w:t>
      </w:r>
      <w:r w:rsidR="007D2B41">
        <w:rPr>
          <w:rFonts w:ascii="Arial" w:hAnsi="Arial" w:cs="Arial"/>
        </w:rPr>
        <w:t>, D</w:t>
      </w:r>
      <w:r>
        <w:rPr>
          <w:rFonts w:ascii="Arial" w:hAnsi="Arial" w:cs="Arial"/>
        </w:rPr>
        <w:t xml:space="preserve">agmar </w:t>
      </w:r>
      <w:proofErr w:type="spellStart"/>
      <w:r>
        <w:rPr>
          <w:rFonts w:ascii="Arial" w:hAnsi="Arial" w:cs="Arial"/>
        </w:rPr>
        <w:t>Timmann</w:t>
      </w:r>
      <w:proofErr w:type="spellEnd"/>
      <w:r>
        <w:rPr>
          <w:rFonts w:ascii="Arial" w:hAnsi="Arial" w:cs="Arial"/>
        </w:rPr>
        <w:t>, MD</w:t>
      </w:r>
      <w:r w:rsidR="003873F8">
        <w:rPr>
          <w:rFonts w:ascii="Arial" w:hAnsi="Arial" w:cs="Arial"/>
          <w:vertAlign w:val="superscript"/>
        </w:rPr>
        <w:t>1</w:t>
      </w:r>
      <w:r w:rsidR="00435821">
        <w:rPr>
          <w:rFonts w:ascii="Arial" w:hAnsi="Arial" w:cs="Arial"/>
          <w:vertAlign w:val="superscript"/>
        </w:rPr>
        <w:t>7</w:t>
      </w:r>
      <w:r>
        <w:rPr>
          <w:rFonts w:ascii="Arial" w:hAnsi="Arial" w:cs="Arial"/>
        </w:rPr>
        <w:t xml:space="preserve">, </w:t>
      </w:r>
      <w:r w:rsidR="00AB01FA">
        <w:rPr>
          <w:rFonts w:ascii="Arial" w:hAnsi="Arial" w:cs="Arial"/>
        </w:rPr>
        <w:t xml:space="preserve">Claudia </w:t>
      </w:r>
      <w:proofErr w:type="spellStart"/>
      <w:r w:rsidR="00AB01FA">
        <w:rPr>
          <w:rFonts w:ascii="Arial" w:hAnsi="Arial" w:cs="Arial"/>
        </w:rPr>
        <w:t>Stendel</w:t>
      </w:r>
      <w:proofErr w:type="spellEnd"/>
      <w:r w:rsidR="00AB01FA">
        <w:rPr>
          <w:rFonts w:ascii="Arial" w:hAnsi="Arial" w:cs="Arial"/>
        </w:rPr>
        <w:t>, MD</w:t>
      </w:r>
      <w:r w:rsidR="00AB01FA">
        <w:rPr>
          <w:rFonts w:ascii="Arial" w:hAnsi="Arial" w:cs="Arial"/>
          <w:vertAlign w:val="superscript"/>
        </w:rPr>
        <w:t>9,10</w:t>
      </w:r>
      <w:r w:rsidR="00AB01FA">
        <w:rPr>
          <w:rFonts w:ascii="Arial" w:hAnsi="Arial" w:cs="Arial"/>
        </w:rPr>
        <w:t>, T</w:t>
      </w:r>
      <w:r>
        <w:rPr>
          <w:rFonts w:ascii="Arial" w:hAnsi="Arial" w:cs="Arial"/>
        </w:rPr>
        <w:t>homas Klopstock, MD</w:t>
      </w:r>
      <w:r w:rsidR="00435821">
        <w:rPr>
          <w:rFonts w:ascii="Arial" w:hAnsi="Arial" w:cs="Arial"/>
          <w:vertAlign w:val="superscript"/>
        </w:rPr>
        <w:t>9</w:t>
      </w:r>
      <w:r>
        <w:rPr>
          <w:rFonts w:ascii="Arial" w:hAnsi="Arial" w:cs="Arial"/>
          <w:vertAlign w:val="superscript"/>
        </w:rPr>
        <w:t>,</w:t>
      </w:r>
      <w:r w:rsidR="00435821">
        <w:rPr>
          <w:rFonts w:ascii="Arial" w:hAnsi="Arial" w:cs="Arial"/>
          <w:vertAlign w:val="superscript"/>
        </w:rPr>
        <w:t>10</w:t>
      </w:r>
      <w:r>
        <w:rPr>
          <w:rFonts w:ascii="Arial" w:hAnsi="Arial" w:cs="Arial"/>
          <w:vertAlign w:val="superscript"/>
        </w:rPr>
        <w:t>,1</w:t>
      </w:r>
      <w:r w:rsidR="00435821">
        <w:rPr>
          <w:rFonts w:ascii="Arial" w:hAnsi="Arial" w:cs="Arial"/>
          <w:vertAlign w:val="superscript"/>
        </w:rPr>
        <w:t>1</w:t>
      </w:r>
      <w:r w:rsidR="007D2B41">
        <w:rPr>
          <w:rFonts w:ascii="Arial" w:hAnsi="Arial" w:cs="Arial"/>
        </w:rPr>
        <w:t xml:space="preserve">, </w:t>
      </w:r>
      <w:r w:rsidR="00A15052">
        <w:rPr>
          <w:rFonts w:ascii="Arial" w:eastAsia="MS Mincho" w:hAnsi="Arial" w:cs="Arial"/>
          <w:lang w:eastAsia="ja-JP"/>
        </w:rPr>
        <w:t>Alexandra Durr</w:t>
      </w:r>
      <w:r w:rsidR="006D3B43">
        <w:rPr>
          <w:rFonts w:ascii="Arial" w:eastAsia="MS Mincho" w:hAnsi="Arial" w:cs="Arial"/>
          <w:lang w:eastAsia="ja-JP"/>
        </w:rPr>
        <w:t>, MD</w:t>
      </w:r>
      <w:r w:rsidR="002075E7">
        <w:rPr>
          <w:rFonts w:ascii="Arial" w:eastAsia="MS Mincho" w:hAnsi="Arial" w:cs="Arial"/>
          <w:lang w:eastAsia="ja-JP"/>
        </w:rPr>
        <w:t xml:space="preserve"> PhD</w:t>
      </w:r>
      <w:r w:rsidR="00A15052" w:rsidRPr="0033375F">
        <w:rPr>
          <w:rFonts w:ascii="Arial" w:eastAsia="MS Mincho" w:hAnsi="Arial" w:cs="Arial"/>
          <w:vertAlign w:val="superscript"/>
          <w:lang w:eastAsia="ja-JP"/>
        </w:rPr>
        <w:t>1</w:t>
      </w:r>
      <w:r w:rsidR="00435821">
        <w:rPr>
          <w:rFonts w:ascii="Arial" w:eastAsia="MS Mincho" w:hAnsi="Arial" w:cs="Arial"/>
          <w:vertAlign w:val="superscript"/>
          <w:lang w:eastAsia="ja-JP"/>
        </w:rPr>
        <w:t>8</w:t>
      </w:r>
      <w:r w:rsidR="006D3B43">
        <w:rPr>
          <w:rFonts w:ascii="Arial" w:hAnsi="Arial" w:cs="Arial"/>
        </w:rPr>
        <w:t>, C</w:t>
      </w:r>
      <w:r w:rsidR="006D3B43" w:rsidRPr="006D3B43">
        <w:rPr>
          <w:rFonts w:ascii="Arial" w:hAnsi="Arial" w:cs="Arial"/>
        </w:rPr>
        <w:t>hristine</w:t>
      </w:r>
      <w:r w:rsidR="006D3B43">
        <w:rPr>
          <w:rFonts w:ascii="Arial" w:hAnsi="Arial" w:cs="Arial"/>
        </w:rPr>
        <w:t xml:space="preserve"> </w:t>
      </w:r>
      <w:proofErr w:type="spellStart"/>
      <w:r w:rsidR="006D3B43" w:rsidRPr="006D3B43">
        <w:rPr>
          <w:rFonts w:ascii="Arial" w:hAnsi="Arial" w:cs="Arial"/>
        </w:rPr>
        <w:t>Tranchant</w:t>
      </w:r>
      <w:proofErr w:type="spellEnd"/>
      <w:r w:rsidR="006D3B43">
        <w:rPr>
          <w:rFonts w:ascii="Arial" w:hAnsi="Arial" w:cs="Arial"/>
        </w:rPr>
        <w:t>, MD</w:t>
      </w:r>
      <w:r w:rsidR="00435821">
        <w:rPr>
          <w:rFonts w:ascii="Arial" w:hAnsi="Arial" w:cs="Arial"/>
          <w:vertAlign w:val="superscript"/>
        </w:rPr>
        <w:t>6,7</w:t>
      </w:r>
      <w:r w:rsidR="006D3B43">
        <w:rPr>
          <w:rFonts w:ascii="Arial" w:hAnsi="Arial" w:cs="Arial"/>
        </w:rPr>
        <w:t xml:space="preserve">, </w:t>
      </w:r>
      <w:ins w:id="0" w:author="msynofzik" w:date="2015-12-04T11:05:00Z">
        <w:r w:rsidR="00C330AB">
          <w:rPr>
            <w:rFonts w:ascii="Arial" w:hAnsi="Arial" w:cs="Arial"/>
          </w:rPr>
          <w:t>Marc Sturm, PhD</w:t>
        </w:r>
        <w:r w:rsidR="00C330AB">
          <w:rPr>
            <w:rFonts w:ascii="Arial" w:hAnsi="Arial" w:cs="Arial"/>
            <w:vertAlign w:val="superscript"/>
          </w:rPr>
          <w:t>12</w:t>
        </w:r>
        <w:r w:rsidR="00C330AB">
          <w:rPr>
            <w:rFonts w:ascii="Arial" w:hAnsi="Arial" w:cs="Arial"/>
          </w:rPr>
          <w:t xml:space="preserve">, </w:t>
        </w:r>
      </w:ins>
      <w:proofErr w:type="spellStart"/>
      <w:r w:rsidR="00A26BBE">
        <w:rPr>
          <w:rFonts w:ascii="Arial" w:hAnsi="Arial" w:cs="Arial"/>
        </w:rPr>
        <w:t>Wahiba</w:t>
      </w:r>
      <w:proofErr w:type="spellEnd"/>
      <w:r w:rsidR="00A26BBE">
        <w:rPr>
          <w:rFonts w:ascii="Arial" w:hAnsi="Arial" w:cs="Arial"/>
        </w:rPr>
        <w:t xml:space="preserve"> Hamza, PhD</w:t>
      </w:r>
      <w:r w:rsidR="007D2B41">
        <w:rPr>
          <w:rFonts w:ascii="Arial" w:hAnsi="Arial" w:cs="Arial"/>
          <w:vertAlign w:val="superscript"/>
        </w:rPr>
        <w:t>1</w:t>
      </w:r>
      <w:r w:rsidR="00435821">
        <w:rPr>
          <w:rFonts w:ascii="Arial" w:hAnsi="Arial" w:cs="Arial"/>
          <w:vertAlign w:val="superscript"/>
        </w:rPr>
        <w:t>9</w:t>
      </w:r>
      <w:r w:rsidR="00365797">
        <w:rPr>
          <w:rFonts w:ascii="Arial" w:hAnsi="Arial" w:cs="Arial"/>
        </w:rPr>
        <w:t xml:space="preserve">, </w:t>
      </w:r>
      <w:r w:rsidR="00F03C4C">
        <w:rPr>
          <w:rFonts w:ascii="Arial" w:hAnsi="Arial" w:cs="Arial"/>
        </w:rPr>
        <w:t xml:space="preserve">Lorenzo </w:t>
      </w:r>
      <w:proofErr w:type="spellStart"/>
      <w:r w:rsidR="00F03C4C">
        <w:rPr>
          <w:rFonts w:ascii="Arial" w:hAnsi="Arial" w:cs="Arial"/>
        </w:rPr>
        <w:t>Nanetti</w:t>
      </w:r>
      <w:proofErr w:type="spellEnd"/>
      <w:r w:rsidR="00F03C4C">
        <w:rPr>
          <w:rFonts w:ascii="Arial" w:hAnsi="Arial" w:cs="Arial"/>
        </w:rPr>
        <w:t>, MD</w:t>
      </w:r>
      <w:r w:rsidR="00435821">
        <w:rPr>
          <w:rFonts w:ascii="Arial" w:hAnsi="Arial" w:cs="Arial"/>
          <w:vertAlign w:val="superscript"/>
        </w:rPr>
        <w:t>8</w:t>
      </w:r>
      <w:r w:rsidR="00F03C4C">
        <w:rPr>
          <w:rFonts w:ascii="Arial" w:hAnsi="Arial" w:cs="Arial"/>
        </w:rPr>
        <w:t xml:space="preserve">, </w:t>
      </w:r>
      <w:r>
        <w:rPr>
          <w:rFonts w:ascii="Arial" w:hAnsi="Arial" w:cs="Arial"/>
        </w:rPr>
        <w:t xml:space="preserve">Caterina </w:t>
      </w:r>
      <w:proofErr w:type="spellStart"/>
      <w:r>
        <w:rPr>
          <w:rFonts w:ascii="Arial" w:hAnsi="Arial" w:cs="Arial"/>
        </w:rPr>
        <w:t>Mariotti</w:t>
      </w:r>
      <w:proofErr w:type="spellEnd"/>
      <w:r>
        <w:rPr>
          <w:rFonts w:ascii="Arial" w:hAnsi="Arial" w:cs="Arial"/>
        </w:rPr>
        <w:t>, MD</w:t>
      </w:r>
      <w:r w:rsidR="00435821">
        <w:rPr>
          <w:rFonts w:ascii="Arial" w:hAnsi="Arial" w:cs="Arial"/>
          <w:vertAlign w:val="superscript"/>
        </w:rPr>
        <w:t>8</w:t>
      </w:r>
      <w:r>
        <w:rPr>
          <w:rFonts w:ascii="Arial" w:hAnsi="Arial" w:cs="Arial"/>
        </w:rPr>
        <w:t xml:space="preserve">, </w:t>
      </w:r>
      <w:r w:rsidR="00941074">
        <w:rPr>
          <w:rFonts w:ascii="Arial" w:hAnsi="Arial" w:cs="Arial"/>
        </w:rPr>
        <w:t>Michel Koenig, MD</w:t>
      </w:r>
      <w:r w:rsidR="005E48B2">
        <w:rPr>
          <w:rFonts w:ascii="Arial" w:hAnsi="Arial" w:cs="Arial"/>
        </w:rPr>
        <w:t xml:space="preserve"> PhD</w:t>
      </w:r>
      <w:r w:rsidR="00941074">
        <w:rPr>
          <w:rFonts w:ascii="Arial" w:hAnsi="Arial" w:cs="Arial"/>
        </w:rPr>
        <w:t xml:space="preserve"> </w:t>
      </w:r>
      <w:r w:rsidR="00435821">
        <w:rPr>
          <w:rFonts w:ascii="Arial" w:hAnsi="Arial" w:cs="Arial"/>
          <w:vertAlign w:val="superscript"/>
        </w:rPr>
        <w:t>7</w:t>
      </w:r>
      <w:r w:rsidR="00941074" w:rsidRPr="00ED7DBE">
        <w:rPr>
          <w:rFonts w:ascii="Arial" w:hAnsi="Arial" w:cs="Arial"/>
          <w:vertAlign w:val="superscript"/>
        </w:rPr>
        <w:t>,</w:t>
      </w:r>
      <w:r w:rsidR="00435821">
        <w:rPr>
          <w:rFonts w:ascii="Arial" w:hAnsi="Arial" w:cs="Arial"/>
          <w:vertAlign w:val="superscript"/>
        </w:rPr>
        <w:t>20</w:t>
      </w:r>
      <w:r w:rsidR="00941074">
        <w:rPr>
          <w:rFonts w:ascii="Arial" w:hAnsi="Arial" w:cs="Arial"/>
        </w:rPr>
        <w:t xml:space="preserve"> , </w:t>
      </w:r>
      <w:proofErr w:type="spellStart"/>
      <w:r w:rsidR="00941074">
        <w:rPr>
          <w:rFonts w:ascii="Arial" w:hAnsi="Arial" w:cs="Arial"/>
        </w:rPr>
        <w:t>L</w:t>
      </w:r>
      <w:r w:rsidR="00941074" w:rsidRPr="002E51D3">
        <w:rPr>
          <w:rFonts w:ascii="Arial" w:hAnsi="Arial" w:cs="Arial"/>
        </w:rPr>
        <w:t>udger</w:t>
      </w:r>
      <w:proofErr w:type="spellEnd"/>
      <w:r w:rsidR="00941074" w:rsidRPr="002E51D3">
        <w:rPr>
          <w:rFonts w:ascii="Arial" w:hAnsi="Arial" w:cs="Arial"/>
        </w:rPr>
        <w:t xml:space="preserve"> </w:t>
      </w:r>
      <w:proofErr w:type="spellStart"/>
      <w:r w:rsidR="00941074" w:rsidRPr="002E51D3">
        <w:rPr>
          <w:rFonts w:ascii="Arial" w:hAnsi="Arial" w:cs="Arial"/>
        </w:rPr>
        <w:t>Schöls</w:t>
      </w:r>
      <w:proofErr w:type="spellEnd"/>
      <w:r w:rsidR="00941074" w:rsidRPr="002E51D3">
        <w:rPr>
          <w:rFonts w:ascii="Arial" w:hAnsi="Arial" w:cs="Arial"/>
        </w:rPr>
        <w:t>, MD</w:t>
      </w:r>
      <w:r w:rsidR="00941074" w:rsidRPr="002E51D3">
        <w:rPr>
          <w:rFonts w:ascii="Arial" w:hAnsi="Arial" w:cs="Arial"/>
          <w:vertAlign w:val="superscript"/>
        </w:rPr>
        <w:t>1,2</w:t>
      </w:r>
      <w:r w:rsidR="00941074">
        <w:rPr>
          <w:rFonts w:ascii="Arial" w:hAnsi="Arial" w:cs="Arial"/>
        </w:rPr>
        <w:t>, R</w:t>
      </w:r>
      <w:r w:rsidRPr="002E51D3">
        <w:rPr>
          <w:rFonts w:ascii="Arial" w:hAnsi="Arial" w:cs="Arial"/>
        </w:rPr>
        <w:t xml:space="preserve">ebecca </w:t>
      </w:r>
      <w:proofErr w:type="spellStart"/>
      <w:r w:rsidRPr="002E51D3">
        <w:rPr>
          <w:rFonts w:ascii="Arial" w:hAnsi="Arial" w:cs="Arial"/>
        </w:rPr>
        <w:t>Schüle</w:t>
      </w:r>
      <w:proofErr w:type="spellEnd"/>
      <w:r w:rsidRPr="002E51D3">
        <w:rPr>
          <w:rFonts w:ascii="Arial" w:hAnsi="Arial" w:cs="Arial"/>
        </w:rPr>
        <w:t>, MD</w:t>
      </w:r>
      <w:r w:rsidRPr="002E51D3">
        <w:rPr>
          <w:rFonts w:ascii="Arial" w:hAnsi="Arial" w:cs="Arial"/>
          <w:vertAlign w:val="superscript"/>
        </w:rPr>
        <w:t>1, 2,</w:t>
      </w:r>
      <w:r w:rsidR="00435821">
        <w:rPr>
          <w:rFonts w:ascii="Arial" w:hAnsi="Arial" w:cs="Arial"/>
          <w:vertAlign w:val="superscript"/>
        </w:rPr>
        <w:t>16</w:t>
      </w:r>
      <w:r>
        <w:rPr>
          <w:rFonts w:ascii="Arial" w:hAnsi="Arial" w:cs="Arial"/>
          <w:vertAlign w:val="superscript"/>
        </w:rPr>
        <w:t xml:space="preserve"> </w:t>
      </w:r>
      <w:r w:rsidR="002C6E8B">
        <w:rPr>
          <w:rFonts w:ascii="Arial" w:hAnsi="Arial" w:cs="Arial"/>
        </w:rPr>
        <w:t>,</w:t>
      </w:r>
      <w:r w:rsidRPr="006A37C6">
        <w:rPr>
          <w:rFonts w:ascii="Arial" w:hAnsi="Arial" w:cs="Arial"/>
        </w:rPr>
        <w:t xml:space="preserve"> </w:t>
      </w:r>
      <w:r>
        <w:rPr>
          <w:rFonts w:ascii="Arial" w:hAnsi="Arial" w:cs="Arial"/>
        </w:rPr>
        <w:t xml:space="preserve">Peter de </w:t>
      </w:r>
      <w:proofErr w:type="spellStart"/>
      <w:r>
        <w:rPr>
          <w:rFonts w:ascii="Arial" w:hAnsi="Arial" w:cs="Arial"/>
        </w:rPr>
        <w:t>Jonghe</w:t>
      </w:r>
      <w:proofErr w:type="spellEnd"/>
      <w:r>
        <w:rPr>
          <w:rFonts w:ascii="Arial" w:hAnsi="Arial" w:cs="Arial"/>
        </w:rPr>
        <w:t>, MD, PhD</w:t>
      </w:r>
      <w:r w:rsidRPr="00D56CA2">
        <w:rPr>
          <w:rFonts w:ascii="Arial" w:hAnsi="Arial" w:cs="Arial"/>
          <w:vertAlign w:val="superscript"/>
        </w:rPr>
        <w:t>3,4</w:t>
      </w:r>
      <w:r w:rsidR="00F14B59">
        <w:rPr>
          <w:rFonts w:ascii="Arial" w:hAnsi="Arial" w:cs="Arial"/>
          <w:vertAlign w:val="superscript"/>
        </w:rPr>
        <w:t>,</w:t>
      </w:r>
      <w:r w:rsidR="00435821">
        <w:rPr>
          <w:rFonts w:ascii="Arial" w:hAnsi="Arial" w:cs="Arial"/>
          <w:vertAlign w:val="superscript"/>
        </w:rPr>
        <w:t>5</w:t>
      </w:r>
      <w:r w:rsidR="00F14B59">
        <w:rPr>
          <w:rFonts w:ascii="Arial" w:hAnsi="Arial" w:cs="Arial"/>
          <w:vertAlign w:val="superscript"/>
        </w:rPr>
        <w:t xml:space="preserve"> </w:t>
      </w:r>
      <w:r w:rsidR="00F14B59">
        <w:rPr>
          <w:rFonts w:ascii="Lucida Sans Unicode" w:hAnsi="Lucida Sans Unicode" w:cs="Lucida Sans Unicode"/>
          <w:vertAlign w:val="superscript"/>
        </w:rPr>
        <w:t>Ɨ</w:t>
      </w:r>
      <w:r>
        <w:rPr>
          <w:rFonts w:ascii="Arial" w:hAnsi="Arial" w:cs="Arial"/>
        </w:rPr>
        <w:t>,</w:t>
      </w:r>
      <w:r w:rsidRPr="002E51D3">
        <w:rPr>
          <w:rFonts w:ascii="Arial" w:hAnsi="Arial" w:cs="Arial"/>
        </w:rPr>
        <w:t xml:space="preserve"> </w:t>
      </w:r>
      <w:r>
        <w:rPr>
          <w:rFonts w:ascii="Arial" w:hAnsi="Arial" w:cs="Arial"/>
        </w:rPr>
        <w:t xml:space="preserve">Mathieu </w:t>
      </w:r>
      <w:proofErr w:type="spellStart"/>
      <w:r>
        <w:rPr>
          <w:rFonts w:ascii="Arial" w:hAnsi="Arial" w:cs="Arial"/>
        </w:rPr>
        <w:t>Anheim</w:t>
      </w:r>
      <w:proofErr w:type="spellEnd"/>
      <w:r>
        <w:rPr>
          <w:rFonts w:ascii="Arial" w:hAnsi="Arial" w:cs="Arial"/>
        </w:rPr>
        <w:t>, MD</w:t>
      </w:r>
      <w:r w:rsidR="005E48B2">
        <w:rPr>
          <w:rFonts w:ascii="Arial" w:hAnsi="Arial" w:cs="Arial"/>
        </w:rPr>
        <w:t xml:space="preserve"> PhD</w:t>
      </w:r>
      <w:r w:rsidR="00435821">
        <w:rPr>
          <w:rFonts w:ascii="Arial" w:hAnsi="Arial" w:cs="Arial"/>
          <w:vertAlign w:val="superscript"/>
        </w:rPr>
        <w:t>6</w:t>
      </w:r>
      <w:r w:rsidRPr="00D56CA2">
        <w:rPr>
          <w:rFonts w:ascii="Arial" w:hAnsi="Arial" w:cs="Arial"/>
          <w:vertAlign w:val="superscript"/>
        </w:rPr>
        <w:t>,</w:t>
      </w:r>
      <w:r w:rsidR="00435821">
        <w:rPr>
          <w:rFonts w:ascii="Arial" w:hAnsi="Arial" w:cs="Arial"/>
          <w:vertAlign w:val="superscript"/>
        </w:rPr>
        <w:t>7</w:t>
      </w:r>
      <w:r>
        <w:rPr>
          <w:rFonts w:ascii="Arial" w:hAnsi="Arial" w:cs="Arial"/>
          <w:vertAlign w:val="superscript"/>
        </w:rPr>
        <w:t>,</w:t>
      </w:r>
      <w:r w:rsidR="006D3B43">
        <w:rPr>
          <w:rFonts w:ascii="Arial" w:hAnsi="Arial" w:cs="Arial"/>
          <w:vertAlign w:val="superscript"/>
        </w:rPr>
        <w:t>2</w:t>
      </w:r>
      <w:r w:rsidR="00435821">
        <w:rPr>
          <w:rFonts w:ascii="Arial" w:hAnsi="Arial" w:cs="Arial"/>
          <w:vertAlign w:val="superscript"/>
        </w:rPr>
        <w:t>1</w:t>
      </w:r>
      <w:r>
        <w:rPr>
          <w:rFonts w:ascii="Lucida Sans Unicode" w:hAnsi="Lucida Sans Unicode" w:cs="Lucida Sans Unicode"/>
          <w:vertAlign w:val="superscript"/>
        </w:rPr>
        <w:t>Ɨ</w:t>
      </w:r>
      <w:r w:rsidR="00F14B59">
        <w:rPr>
          <w:rFonts w:ascii="Arial" w:hAnsi="Arial" w:cs="Arial"/>
        </w:rPr>
        <w:t xml:space="preserve"> ,</w:t>
      </w:r>
      <w:r w:rsidRPr="002E51D3">
        <w:rPr>
          <w:rFonts w:ascii="Arial" w:hAnsi="Arial" w:cs="Arial"/>
        </w:rPr>
        <w:t xml:space="preserve"> </w:t>
      </w:r>
      <w:r w:rsidR="00F32353">
        <w:rPr>
          <w:rFonts w:ascii="Arial" w:hAnsi="Arial" w:cs="Arial"/>
        </w:rPr>
        <w:t xml:space="preserve">Franco </w:t>
      </w:r>
      <w:proofErr w:type="spellStart"/>
      <w:r w:rsidR="00F32353">
        <w:rPr>
          <w:rFonts w:ascii="Arial" w:hAnsi="Arial" w:cs="Arial"/>
        </w:rPr>
        <w:t>Taroni</w:t>
      </w:r>
      <w:proofErr w:type="spellEnd"/>
      <w:r w:rsidR="00F32353">
        <w:rPr>
          <w:rFonts w:ascii="Arial" w:hAnsi="Arial" w:cs="Arial"/>
        </w:rPr>
        <w:t>, MD</w:t>
      </w:r>
      <w:r w:rsidR="00435821">
        <w:rPr>
          <w:rFonts w:ascii="Arial" w:hAnsi="Arial" w:cs="Arial"/>
          <w:vertAlign w:val="superscript"/>
        </w:rPr>
        <w:t>8</w:t>
      </w:r>
      <w:r w:rsidR="00F32353">
        <w:rPr>
          <w:rFonts w:ascii="Arial" w:hAnsi="Arial" w:cs="Arial"/>
          <w:vertAlign w:val="superscript"/>
        </w:rPr>
        <w:t>,</w:t>
      </w:r>
      <w:r w:rsidR="00F32353">
        <w:rPr>
          <w:rFonts w:ascii="Lucida Sans Unicode" w:hAnsi="Lucida Sans Unicode" w:cs="Lucida Sans Unicode"/>
          <w:vertAlign w:val="superscript"/>
        </w:rPr>
        <w:t>Ɨ</w:t>
      </w:r>
      <w:r w:rsidR="00F32353">
        <w:rPr>
          <w:rFonts w:ascii="Arial" w:hAnsi="Arial" w:cs="Arial"/>
          <w:vertAlign w:val="superscript"/>
        </w:rPr>
        <w:t>,</w:t>
      </w:r>
      <w:r w:rsidR="00F32353">
        <w:rPr>
          <w:rFonts w:ascii="Arial" w:hAnsi="Arial" w:cs="Arial"/>
        </w:rPr>
        <w:t>, P</w:t>
      </w:r>
      <w:r w:rsidRPr="002E51D3">
        <w:rPr>
          <w:rFonts w:ascii="Arial" w:hAnsi="Arial" w:cs="Arial"/>
        </w:rPr>
        <w:t xml:space="preserve">eter Bauer, MD </w:t>
      </w:r>
      <w:r w:rsidR="002E0AE3">
        <w:rPr>
          <w:rFonts w:ascii="Arial" w:hAnsi="Arial" w:cs="Arial"/>
          <w:vertAlign w:val="superscript"/>
        </w:rPr>
        <w:t>1</w:t>
      </w:r>
      <w:r w:rsidR="00435821">
        <w:rPr>
          <w:rFonts w:ascii="Arial" w:hAnsi="Arial" w:cs="Arial"/>
          <w:vertAlign w:val="superscript"/>
        </w:rPr>
        <w:t>2</w:t>
      </w:r>
      <w:r>
        <w:rPr>
          <w:rFonts w:ascii="Arial" w:hAnsi="Arial" w:cs="Arial"/>
          <w:vertAlign w:val="superscript"/>
        </w:rPr>
        <w:t>,</w:t>
      </w:r>
      <w:r>
        <w:rPr>
          <w:rFonts w:ascii="Lucida Sans Unicode" w:hAnsi="Lucida Sans Unicode" w:cs="Lucida Sans Unicode"/>
          <w:vertAlign w:val="superscript"/>
        </w:rPr>
        <w:t>Ɨ</w:t>
      </w:r>
    </w:p>
    <w:p w14:paraId="5C12BBD9" w14:textId="77777777" w:rsidR="009663F2" w:rsidRPr="00AF2B39" w:rsidRDefault="009663F2" w:rsidP="0080088D">
      <w:pPr>
        <w:pStyle w:val="Titel"/>
        <w:spacing w:line="276" w:lineRule="auto"/>
        <w:jc w:val="both"/>
        <w:rPr>
          <w:rFonts w:ascii="Arial" w:hAnsi="Arial" w:cs="Arial"/>
          <w:b w:val="0"/>
          <w:bCs w:val="0"/>
          <w:sz w:val="22"/>
          <w:szCs w:val="22"/>
          <w:lang w:val="en-US"/>
        </w:rPr>
      </w:pPr>
      <w:r w:rsidRPr="008D4ECD">
        <w:rPr>
          <w:rFonts w:ascii="Arial" w:hAnsi="Arial" w:cs="Arial"/>
          <w:b w:val="0"/>
          <w:bCs w:val="0"/>
          <w:sz w:val="22"/>
          <w:szCs w:val="22"/>
          <w:vertAlign w:val="superscript"/>
          <w:lang w:val="en-US"/>
        </w:rPr>
        <w:t>1</w:t>
      </w:r>
      <w:r w:rsidRPr="00AF2B39">
        <w:rPr>
          <w:rFonts w:ascii="Arial" w:hAnsi="Arial" w:cs="Arial"/>
          <w:b w:val="0"/>
          <w:bCs w:val="0"/>
          <w:sz w:val="22"/>
          <w:szCs w:val="22"/>
          <w:lang w:val="en-US"/>
        </w:rPr>
        <w:t xml:space="preserve"> Department of Neurodegenerative Diseases, </w:t>
      </w:r>
      <w:proofErr w:type="spellStart"/>
      <w:r w:rsidRPr="00AF2B39">
        <w:rPr>
          <w:rFonts w:ascii="Arial" w:hAnsi="Arial" w:cs="Arial"/>
          <w:b w:val="0"/>
          <w:bCs w:val="0"/>
          <w:sz w:val="22"/>
          <w:szCs w:val="22"/>
          <w:lang w:val="en-US"/>
        </w:rPr>
        <w:t>Hertie</w:t>
      </w:r>
      <w:proofErr w:type="spellEnd"/>
      <w:r w:rsidRPr="00AF2B39">
        <w:rPr>
          <w:rFonts w:ascii="Arial" w:hAnsi="Arial" w:cs="Arial"/>
          <w:b w:val="0"/>
          <w:bCs w:val="0"/>
          <w:sz w:val="22"/>
          <w:szCs w:val="22"/>
          <w:lang w:val="en-US"/>
        </w:rPr>
        <w:t xml:space="preserve">-Institute for Clinical Brain Research, University of </w:t>
      </w:r>
      <w:proofErr w:type="spellStart"/>
      <w:r w:rsidRPr="00AF2B39">
        <w:rPr>
          <w:rFonts w:ascii="Arial" w:hAnsi="Arial" w:cs="Arial"/>
          <w:b w:val="0"/>
          <w:bCs w:val="0"/>
          <w:sz w:val="22"/>
          <w:szCs w:val="22"/>
          <w:lang w:val="en-US"/>
        </w:rPr>
        <w:t>Tübingen</w:t>
      </w:r>
      <w:proofErr w:type="spellEnd"/>
      <w:r w:rsidRPr="00AF2B39">
        <w:rPr>
          <w:rFonts w:ascii="Arial" w:hAnsi="Arial" w:cs="Arial"/>
          <w:b w:val="0"/>
          <w:bCs w:val="0"/>
          <w:sz w:val="22"/>
          <w:szCs w:val="22"/>
          <w:lang w:val="en-US"/>
        </w:rPr>
        <w:t>, Germany</w:t>
      </w:r>
    </w:p>
    <w:p w14:paraId="55BD698B" w14:textId="77777777" w:rsidR="009663F2" w:rsidRDefault="009663F2" w:rsidP="0080088D">
      <w:pPr>
        <w:pStyle w:val="Titel"/>
        <w:spacing w:line="276" w:lineRule="auto"/>
        <w:jc w:val="both"/>
        <w:rPr>
          <w:rFonts w:ascii="Arial" w:hAnsi="Arial" w:cs="Arial"/>
          <w:b w:val="0"/>
          <w:bCs w:val="0"/>
          <w:sz w:val="22"/>
          <w:szCs w:val="22"/>
          <w:lang w:val="en-US"/>
        </w:rPr>
      </w:pPr>
      <w:r w:rsidRPr="008D4ECD">
        <w:rPr>
          <w:rFonts w:ascii="Arial" w:hAnsi="Arial" w:cs="Arial"/>
          <w:b w:val="0"/>
          <w:bCs w:val="0"/>
          <w:sz w:val="22"/>
          <w:szCs w:val="22"/>
          <w:vertAlign w:val="superscript"/>
          <w:lang w:val="en-US"/>
        </w:rPr>
        <w:t>2</w:t>
      </w:r>
      <w:r w:rsidRPr="00AF2B39">
        <w:rPr>
          <w:rFonts w:ascii="Arial" w:hAnsi="Arial" w:cs="Arial"/>
          <w:b w:val="0"/>
          <w:bCs w:val="0"/>
          <w:sz w:val="22"/>
          <w:szCs w:val="22"/>
          <w:lang w:val="en-US"/>
        </w:rPr>
        <w:t xml:space="preserve"> German Research Center for Neurodegenerative Diseases (DZNE), University of </w:t>
      </w:r>
      <w:proofErr w:type="spellStart"/>
      <w:r w:rsidRPr="00AF2B39">
        <w:rPr>
          <w:rFonts w:ascii="Arial" w:hAnsi="Arial" w:cs="Arial"/>
          <w:b w:val="0"/>
          <w:bCs w:val="0"/>
          <w:sz w:val="22"/>
          <w:szCs w:val="22"/>
          <w:lang w:val="en-US"/>
        </w:rPr>
        <w:t>Tübingen</w:t>
      </w:r>
      <w:proofErr w:type="spellEnd"/>
      <w:r w:rsidRPr="00AF2B39">
        <w:rPr>
          <w:rFonts w:ascii="Arial" w:hAnsi="Arial" w:cs="Arial"/>
          <w:b w:val="0"/>
          <w:bCs w:val="0"/>
          <w:sz w:val="22"/>
          <w:szCs w:val="22"/>
          <w:lang w:val="en-US"/>
        </w:rPr>
        <w:t>, Germany</w:t>
      </w:r>
      <w:r w:rsidRPr="00AA4F49">
        <w:rPr>
          <w:rFonts w:ascii="Arial" w:hAnsi="Arial" w:cs="Arial"/>
          <w:b w:val="0"/>
          <w:bCs w:val="0"/>
          <w:sz w:val="22"/>
          <w:szCs w:val="22"/>
          <w:lang w:val="en-US"/>
        </w:rPr>
        <w:t xml:space="preserve"> </w:t>
      </w:r>
    </w:p>
    <w:p w14:paraId="5E86E10C" w14:textId="77777777" w:rsidR="009663F2" w:rsidRPr="00AA4F49" w:rsidRDefault="009663F2" w:rsidP="0080088D">
      <w:pPr>
        <w:pStyle w:val="Titel"/>
        <w:spacing w:line="276" w:lineRule="auto"/>
        <w:jc w:val="both"/>
        <w:rPr>
          <w:rFonts w:ascii="Arial" w:hAnsi="Arial" w:cs="Arial"/>
          <w:b w:val="0"/>
          <w:bCs w:val="0"/>
          <w:sz w:val="22"/>
          <w:szCs w:val="22"/>
          <w:lang w:val="en-US"/>
        </w:rPr>
      </w:pPr>
      <w:r w:rsidRPr="00AA4F49">
        <w:rPr>
          <w:rFonts w:ascii="Arial" w:hAnsi="Arial" w:cs="Arial"/>
          <w:b w:val="0"/>
          <w:bCs w:val="0"/>
          <w:sz w:val="22"/>
          <w:szCs w:val="22"/>
          <w:vertAlign w:val="superscript"/>
          <w:lang w:val="en-US"/>
        </w:rPr>
        <w:t>3</w:t>
      </w:r>
      <w:r>
        <w:rPr>
          <w:rFonts w:ascii="Arial" w:hAnsi="Arial" w:cs="Arial"/>
          <w:b w:val="0"/>
          <w:bCs w:val="0"/>
          <w:sz w:val="22"/>
          <w:szCs w:val="22"/>
          <w:vertAlign w:val="superscript"/>
          <w:lang w:val="en-US"/>
        </w:rPr>
        <w:t xml:space="preserve"> </w:t>
      </w:r>
      <w:proofErr w:type="spellStart"/>
      <w:r w:rsidRPr="00AA4F49">
        <w:rPr>
          <w:rFonts w:ascii="Arial" w:hAnsi="Arial" w:cs="Arial"/>
          <w:b w:val="0"/>
          <w:bCs w:val="0"/>
          <w:sz w:val="22"/>
          <w:szCs w:val="22"/>
          <w:lang w:val="en-US"/>
        </w:rPr>
        <w:t>Neurogenetics</w:t>
      </w:r>
      <w:proofErr w:type="spellEnd"/>
      <w:r w:rsidRPr="00AA4F49">
        <w:rPr>
          <w:rFonts w:ascii="Arial" w:hAnsi="Arial" w:cs="Arial"/>
          <w:b w:val="0"/>
          <w:bCs w:val="0"/>
          <w:sz w:val="22"/>
          <w:szCs w:val="22"/>
          <w:lang w:val="en-US"/>
        </w:rPr>
        <w:t xml:space="preserve"> Group, VIB–Department of Molecular Genetics, University of Antwerp</w:t>
      </w:r>
      <w:r>
        <w:rPr>
          <w:rFonts w:ascii="Arial" w:hAnsi="Arial" w:cs="Arial"/>
          <w:b w:val="0"/>
          <w:bCs w:val="0"/>
          <w:sz w:val="22"/>
          <w:szCs w:val="22"/>
          <w:lang w:val="en-US"/>
        </w:rPr>
        <w:t>, Belgium</w:t>
      </w:r>
    </w:p>
    <w:p w14:paraId="7774643F" w14:textId="39DBAE76" w:rsidR="009663F2" w:rsidRDefault="009663F2" w:rsidP="0080088D">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 xml:space="preserve">4 </w:t>
      </w:r>
      <w:r w:rsidRPr="00AA4F49">
        <w:rPr>
          <w:rFonts w:ascii="Arial" w:hAnsi="Arial" w:cs="Arial"/>
          <w:b w:val="0"/>
          <w:bCs w:val="0"/>
          <w:sz w:val="22"/>
          <w:szCs w:val="22"/>
          <w:lang w:val="en-US"/>
        </w:rPr>
        <w:t>Department of Neurology, Antwerp University Hospital</w:t>
      </w:r>
      <w:r>
        <w:rPr>
          <w:rFonts w:ascii="Arial" w:hAnsi="Arial" w:cs="Arial"/>
          <w:b w:val="0"/>
          <w:bCs w:val="0"/>
          <w:sz w:val="22"/>
          <w:szCs w:val="22"/>
          <w:lang w:val="en-US"/>
        </w:rPr>
        <w:t>, Belgium</w:t>
      </w:r>
    </w:p>
    <w:p w14:paraId="6D218EC2" w14:textId="77777777" w:rsidR="00435821" w:rsidRDefault="00435821" w:rsidP="00435821">
      <w:pPr>
        <w:pStyle w:val="Titel"/>
        <w:spacing w:line="276" w:lineRule="auto"/>
        <w:jc w:val="both"/>
        <w:rPr>
          <w:rFonts w:ascii="Arial" w:eastAsia="Calibri" w:hAnsi="Arial" w:cs="Arial"/>
          <w:b w:val="0"/>
          <w:sz w:val="22"/>
          <w:szCs w:val="22"/>
          <w:lang w:eastAsia="en-US"/>
        </w:rPr>
      </w:pPr>
      <w:r w:rsidRPr="008B6171">
        <w:rPr>
          <w:rFonts w:ascii="Arial" w:eastAsia="Calibri" w:hAnsi="Arial" w:cs="Arial"/>
          <w:b w:val="0"/>
          <w:sz w:val="22"/>
          <w:szCs w:val="22"/>
          <w:vertAlign w:val="superscript"/>
          <w:lang w:eastAsia="en-US"/>
        </w:rPr>
        <w:t>5</w:t>
      </w:r>
      <w:r>
        <w:rPr>
          <w:rFonts w:ascii="Arial" w:eastAsia="Calibri" w:hAnsi="Arial" w:cs="Arial"/>
          <w:b w:val="0"/>
          <w:sz w:val="22"/>
          <w:szCs w:val="22"/>
          <w:lang w:eastAsia="en-US"/>
        </w:rPr>
        <w:t xml:space="preserve"> </w:t>
      </w:r>
      <w:r w:rsidRPr="008B6171">
        <w:rPr>
          <w:rFonts w:ascii="Arial" w:eastAsia="Calibri" w:hAnsi="Arial" w:cs="Arial"/>
          <w:b w:val="0"/>
          <w:sz w:val="22"/>
          <w:szCs w:val="22"/>
          <w:lang w:eastAsia="en-US"/>
        </w:rPr>
        <w:t xml:space="preserve">Laboratories of </w:t>
      </w:r>
      <w:proofErr w:type="spellStart"/>
      <w:r w:rsidRPr="008B6171">
        <w:rPr>
          <w:rFonts w:ascii="Arial" w:eastAsia="Calibri" w:hAnsi="Arial" w:cs="Arial"/>
          <w:b w:val="0"/>
          <w:sz w:val="22"/>
          <w:szCs w:val="22"/>
          <w:lang w:eastAsia="en-US"/>
        </w:rPr>
        <w:t>Neurogenetics</w:t>
      </w:r>
      <w:proofErr w:type="spellEnd"/>
      <w:r w:rsidRPr="008B6171">
        <w:rPr>
          <w:rFonts w:ascii="Arial" w:eastAsia="Calibri" w:hAnsi="Arial" w:cs="Arial"/>
          <w:b w:val="0"/>
          <w:sz w:val="22"/>
          <w:szCs w:val="22"/>
          <w:lang w:eastAsia="en-US"/>
        </w:rPr>
        <w:t>, Institute Born-Bunge, University of Antwerp, Belgium</w:t>
      </w:r>
    </w:p>
    <w:p w14:paraId="4736AB63" w14:textId="67B87178" w:rsidR="009663F2" w:rsidRPr="00AA4F49" w:rsidRDefault="00435821" w:rsidP="0080088D">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6</w:t>
      </w:r>
      <w:r w:rsidR="009663F2" w:rsidRPr="00AA4F49">
        <w:rPr>
          <w:rFonts w:ascii="Arial" w:hAnsi="Arial" w:cs="Arial"/>
          <w:b w:val="0"/>
          <w:bCs w:val="0"/>
          <w:sz w:val="22"/>
          <w:szCs w:val="22"/>
          <w:lang w:val="en-US"/>
        </w:rPr>
        <w:t xml:space="preserve"> Department of Neurology, </w:t>
      </w:r>
      <w:proofErr w:type="spellStart"/>
      <w:r w:rsidR="009663F2" w:rsidRPr="00AA4F49">
        <w:rPr>
          <w:rFonts w:ascii="Arial" w:hAnsi="Arial" w:cs="Arial"/>
          <w:b w:val="0"/>
          <w:bCs w:val="0"/>
          <w:sz w:val="22"/>
          <w:szCs w:val="22"/>
          <w:lang w:val="en-US"/>
        </w:rPr>
        <w:t>Hôpital</w:t>
      </w:r>
      <w:proofErr w:type="spellEnd"/>
      <w:r w:rsidR="009663F2" w:rsidRPr="00AA4F49">
        <w:rPr>
          <w:rFonts w:ascii="Arial" w:hAnsi="Arial" w:cs="Arial"/>
          <w:b w:val="0"/>
          <w:bCs w:val="0"/>
          <w:sz w:val="22"/>
          <w:szCs w:val="22"/>
          <w:lang w:val="en-US"/>
        </w:rPr>
        <w:t xml:space="preserve"> de </w:t>
      </w:r>
      <w:proofErr w:type="spellStart"/>
      <w:r w:rsidR="009663F2" w:rsidRPr="00AA4F49">
        <w:rPr>
          <w:rFonts w:ascii="Arial" w:hAnsi="Arial" w:cs="Arial"/>
          <w:b w:val="0"/>
          <w:bCs w:val="0"/>
          <w:sz w:val="22"/>
          <w:szCs w:val="22"/>
          <w:lang w:val="en-US"/>
        </w:rPr>
        <w:t>Hautepierre</w:t>
      </w:r>
      <w:proofErr w:type="spellEnd"/>
      <w:r w:rsidR="009663F2" w:rsidRPr="00AA4F49">
        <w:rPr>
          <w:rFonts w:ascii="Arial" w:hAnsi="Arial" w:cs="Arial"/>
          <w:b w:val="0"/>
          <w:bCs w:val="0"/>
          <w:sz w:val="22"/>
          <w:szCs w:val="22"/>
          <w:lang w:val="en-US"/>
        </w:rPr>
        <w:t>, Strasbourg, France</w:t>
      </w:r>
    </w:p>
    <w:p w14:paraId="1759E164" w14:textId="75BBF082" w:rsidR="009663F2" w:rsidRPr="00AA4F49" w:rsidRDefault="00435821" w:rsidP="0080088D">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7</w:t>
      </w:r>
      <w:r w:rsidR="009663F2" w:rsidRPr="00AA4F49">
        <w:rPr>
          <w:rFonts w:ascii="Arial" w:hAnsi="Arial" w:cs="Arial"/>
          <w:b w:val="0"/>
          <w:bCs w:val="0"/>
          <w:sz w:val="22"/>
          <w:szCs w:val="22"/>
          <w:lang w:val="en-US"/>
        </w:rPr>
        <w:t xml:space="preserve"> </w:t>
      </w:r>
      <w:proofErr w:type="spellStart"/>
      <w:r w:rsidR="009663F2" w:rsidRPr="00AA4F49">
        <w:rPr>
          <w:rFonts w:ascii="Arial" w:hAnsi="Arial" w:cs="Arial"/>
          <w:b w:val="0"/>
          <w:bCs w:val="0"/>
          <w:sz w:val="22"/>
          <w:szCs w:val="22"/>
          <w:lang w:val="en-US"/>
        </w:rPr>
        <w:t>Institut</w:t>
      </w:r>
      <w:proofErr w:type="spellEnd"/>
      <w:r w:rsidR="009663F2" w:rsidRPr="00AA4F49">
        <w:rPr>
          <w:rFonts w:ascii="Arial" w:hAnsi="Arial" w:cs="Arial"/>
          <w:b w:val="0"/>
          <w:bCs w:val="0"/>
          <w:sz w:val="22"/>
          <w:szCs w:val="22"/>
          <w:lang w:val="en-US"/>
        </w:rPr>
        <w:t xml:space="preserve"> de </w:t>
      </w:r>
      <w:proofErr w:type="spellStart"/>
      <w:r w:rsidR="009663F2" w:rsidRPr="00AA4F49">
        <w:rPr>
          <w:rFonts w:ascii="Arial" w:hAnsi="Arial" w:cs="Arial"/>
          <w:b w:val="0"/>
          <w:bCs w:val="0"/>
          <w:sz w:val="22"/>
          <w:szCs w:val="22"/>
          <w:lang w:val="en-US"/>
        </w:rPr>
        <w:t>Génétique</w:t>
      </w:r>
      <w:proofErr w:type="spellEnd"/>
      <w:r w:rsidR="009663F2" w:rsidRPr="00AA4F49">
        <w:rPr>
          <w:rFonts w:ascii="Arial" w:hAnsi="Arial" w:cs="Arial"/>
          <w:b w:val="0"/>
          <w:bCs w:val="0"/>
          <w:sz w:val="22"/>
          <w:szCs w:val="22"/>
          <w:lang w:val="en-US"/>
        </w:rPr>
        <w:t xml:space="preserve"> </w:t>
      </w:r>
      <w:proofErr w:type="gramStart"/>
      <w:r w:rsidR="009663F2" w:rsidRPr="00AA4F49">
        <w:rPr>
          <w:rFonts w:ascii="Arial" w:hAnsi="Arial" w:cs="Arial"/>
          <w:b w:val="0"/>
          <w:bCs w:val="0"/>
          <w:sz w:val="22"/>
          <w:szCs w:val="22"/>
          <w:lang w:val="en-US"/>
        </w:rPr>
        <w:t>et</w:t>
      </w:r>
      <w:proofErr w:type="gramEnd"/>
      <w:r w:rsidR="009663F2" w:rsidRPr="00AA4F49">
        <w:rPr>
          <w:rFonts w:ascii="Arial" w:hAnsi="Arial" w:cs="Arial"/>
          <w:b w:val="0"/>
          <w:bCs w:val="0"/>
          <w:sz w:val="22"/>
          <w:szCs w:val="22"/>
          <w:lang w:val="en-US"/>
        </w:rPr>
        <w:t xml:space="preserve"> de </w:t>
      </w:r>
      <w:proofErr w:type="spellStart"/>
      <w:r w:rsidR="009663F2" w:rsidRPr="00AA4F49">
        <w:rPr>
          <w:rFonts w:ascii="Arial" w:hAnsi="Arial" w:cs="Arial"/>
          <w:b w:val="0"/>
          <w:bCs w:val="0"/>
          <w:sz w:val="22"/>
          <w:szCs w:val="22"/>
          <w:lang w:val="en-US"/>
        </w:rPr>
        <w:t>Biologie</w:t>
      </w:r>
      <w:proofErr w:type="spellEnd"/>
      <w:r w:rsidR="009663F2" w:rsidRPr="00AA4F49">
        <w:rPr>
          <w:rFonts w:ascii="Arial" w:hAnsi="Arial" w:cs="Arial"/>
          <w:b w:val="0"/>
          <w:bCs w:val="0"/>
          <w:sz w:val="22"/>
          <w:szCs w:val="22"/>
          <w:lang w:val="en-US"/>
        </w:rPr>
        <w:t xml:space="preserve"> </w:t>
      </w:r>
      <w:proofErr w:type="spellStart"/>
      <w:r w:rsidR="009663F2" w:rsidRPr="00AA4F49">
        <w:rPr>
          <w:rFonts w:ascii="Arial" w:hAnsi="Arial" w:cs="Arial"/>
          <w:b w:val="0"/>
          <w:bCs w:val="0"/>
          <w:sz w:val="22"/>
          <w:szCs w:val="22"/>
          <w:lang w:val="en-US"/>
        </w:rPr>
        <w:t>Moléculaire</w:t>
      </w:r>
      <w:proofErr w:type="spellEnd"/>
      <w:r w:rsidR="009663F2" w:rsidRPr="00AA4F49">
        <w:rPr>
          <w:rFonts w:ascii="Arial" w:hAnsi="Arial" w:cs="Arial"/>
          <w:b w:val="0"/>
          <w:bCs w:val="0"/>
          <w:sz w:val="22"/>
          <w:szCs w:val="22"/>
          <w:lang w:val="en-US"/>
        </w:rPr>
        <w:t xml:space="preserve"> et </w:t>
      </w:r>
      <w:proofErr w:type="spellStart"/>
      <w:r w:rsidR="009663F2" w:rsidRPr="00AA4F49">
        <w:rPr>
          <w:rFonts w:ascii="Arial" w:hAnsi="Arial" w:cs="Arial"/>
          <w:b w:val="0"/>
          <w:bCs w:val="0"/>
          <w:sz w:val="22"/>
          <w:szCs w:val="22"/>
          <w:lang w:val="en-US"/>
        </w:rPr>
        <w:t>Cellulaire</w:t>
      </w:r>
      <w:proofErr w:type="spellEnd"/>
      <w:r w:rsidR="009663F2" w:rsidRPr="00AA4F49">
        <w:rPr>
          <w:rFonts w:ascii="Arial" w:hAnsi="Arial" w:cs="Arial"/>
          <w:b w:val="0"/>
          <w:bCs w:val="0"/>
          <w:sz w:val="22"/>
          <w:szCs w:val="22"/>
          <w:lang w:val="en-US"/>
        </w:rPr>
        <w:t xml:space="preserve"> (IGBMC), INSERM-U964/CNRS-UMR7104/</w:t>
      </w:r>
      <w:proofErr w:type="spellStart"/>
      <w:r w:rsidR="009663F2" w:rsidRPr="00AA4F49">
        <w:rPr>
          <w:rFonts w:ascii="Arial" w:hAnsi="Arial" w:cs="Arial"/>
          <w:b w:val="0"/>
          <w:bCs w:val="0"/>
          <w:sz w:val="22"/>
          <w:szCs w:val="22"/>
          <w:lang w:val="en-US"/>
        </w:rPr>
        <w:t>Université</w:t>
      </w:r>
      <w:proofErr w:type="spellEnd"/>
      <w:r w:rsidR="009663F2" w:rsidRPr="00AA4F49">
        <w:rPr>
          <w:rFonts w:ascii="Arial" w:hAnsi="Arial" w:cs="Arial"/>
          <w:b w:val="0"/>
          <w:bCs w:val="0"/>
          <w:sz w:val="22"/>
          <w:szCs w:val="22"/>
          <w:lang w:val="en-US"/>
        </w:rPr>
        <w:t xml:space="preserve"> de Strasbourg, </w:t>
      </w:r>
      <w:proofErr w:type="spellStart"/>
      <w:r w:rsidR="009663F2" w:rsidRPr="00AA4F49">
        <w:rPr>
          <w:rFonts w:ascii="Arial" w:hAnsi="Arial" w:cs="Arial"/>
          <w:b w:val="0"/>
          <w:bCs w:val="0"/>
          <w:sz w:val="22"/>
          <w:szCs w:val="22"/>
          <w:lang w:val="en-US"/>
        </w:rPr>
        <w:t>Collège</w:t>
      </w:r>
      <w:proofErr w:type="spellEnd"/>
      <w:r w:rsidR="009663F2" w:rsidRPr="00AA4F49">
        <w:rPr>
          <w:rFonts w:ascii="Arial" w:hAnsi="Arial" w:cs="Arial"/>
          <w:b w:val="0"/>
          <w:bCs w:val="0"/>
          <w:sz w:val="22"/>
          <w:szCs w:val="22"/>
          <w:lang w:val="en-US"/>
        </w:rPr>
        <w:t xml:space="preserve"> de France, 67404 </w:t>
      </w:r>
      <w:proofErr w:type="spellStart"/>
      <w:r w:rsidR="009663F2" w:rsidRPr="00AA4F49">
        <w:rPr>
          <w:rFonts w:ascii="Arial" w:hAnsi="Arial" w:cs="Arial"/>
          <w:b w:val="0"/>
          <w:bCs w:val="0"/>
          <w:sz w:val="22"/>
          <w:szCs w:val="22"/>
          <w:lang w:val="en-US"/>
        </w:rPr>
        <w:t>Illkirch</w:t>
      </w:r>
      <w:proofErr w:type="spellEnd"/>
      <w:r w:rsidR="009663F2" w:rsidRPr="00AA4F49">
        <w:rPr>
          <w:rFonts w:ascii="Arial" w:hAnsi="Arial" w:cs="Arial"/>
          <w:b w:val="0"/>
          <w:bCs w:val="0"/>
          <w:sz w:val="22"/>
          <w:szCs w:val="22"/>
          <w:lang w:val="en-US"/>
        </w:rPr>
        <w:t>, France</w:t>
      </w:r>
    </w:p>
    <w:p w14:paraId="6E28666F" w14:textId="0605CE14" w:rsidR="009663F2" w:rsidRPr="00AA4F49" w:rsidRDefault="00435821" w:rsidP="0080088D">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 xml:space="preserve">8 </w:t>
      </w:r>
      <w:r w:rsidR="009663F2" w:rsidRPr="00AA4F49">
        <w:rPr>
          <w:rFonts w:ascii="Arial" w:hAnsi="Arial" w:cs="Arial"/>
          <w:b w:val="0"/>
          <w:bCs w:val="0"/>
          <w:sz w:val="22"/>
          <w:szCs w:val="22"/>
          <w:lang w:val="en-US"/>
        </w:rPr>
        <w:t>Unit of Genetics of Neurodegenerative and M</w:t>
      </w:r>
      <w:r w:rsidR="009663F2">
        <w:rPr>
          <w:rFonts w:ascii="Arial" w:hAnsi="Arial" w:cs="Arial"/>
          <w:b w:val="0"/>
          <w:bCs w:val="0"/>
          <w:sz w:val="22"/>
          <w:szCs w:val="22"/>
          <w:lang w:val="en-US"/>
        </w:rPr>
        <w:t>etabolic Diseases</w:t>
      </w:r>
      <w:r w:rsidR="009663F2" w:rsidRPr="00AA4F49">
        <w:rPr>
          <w:rFonts w:ascii="Arial" w:hAnsi="Arial" w:cs="Arial"/>
          <w:b w:val="0"/>
          <w:bCs w:val="0"/>
          <w:sz w:val="22"/>
          <w:szCs w:val="22"/>
          <w:lang w:val="en-US"/>
        </w:rPr>
        <w:t xml:space="preserve">, Fondazione IRCCS </w:t>
      </w:r>
      <w:proofErr w:type="spellStart"/>
      <w:r w:rsidR="009663F2" w:rsidRPr="00AA4F49">
        <w:rPr>
          <w:rFonts w:ascii="Arial" w:hAnsi="Arial" w:cs="Arial"/>
          <w:b w:val="0"/>
          <w:bCs w:val="0"/>
          <w:sz w:val="22"/>
          <w:szCs w:val="22"/>
          <w:lang w:val="en-US"/>
        </w:rPr>
        <w:t>Istituto</w:t>
      </w:r>
      <w:proofErr w:type="spellEnd"/>
      <w:r w:rsidR="009663F2">
        <w:rPr>
          <w:rFonts w:ascii="Arial" w:hAnsi="Arial" w:cs="Arial"/>
          <w:b w:val="0"/>
          <w:bCs w:val="0"/>
          <w:sz w:val="22"/>
          <w:szCs w:val="22"/>
          <w:lang w:val="en-US"/>
        </w:rPr>
        <w:t xml:space="preserve"> </w:t>
      </w:r>
      <w:proofErr w:type="spellStart"/>
      <w:r w:rsidR="009663F2" w:rsidRPr="00AA4F49">
        <w:rPr>
          <w:rFonts w:ascii="Arial" w:hAnsi="Arial" w:cs="Arial"/>
          <w:b w:val="0"/>
          <w:bCs w:val="0"/>
          <w:sz w:val="22"/>
          <w:szCs w:val="22"/>
          <w:lang w:val="en-US"/>
        </w:rPr>
        <w:t>Neurologico</w:t>
      </w:r>
      <w:proofErr w:type="spellEnd"/>
      <w:r w:rsidR="009663F2" w:rsidRPr="00AA4F49">
        <w:rPr>
          <w:rFonts w:ascii="Arial" w:hAnsi="Arial" w:cs="Arial"/>
          <w:b w:val="0"/>
          <w:bCs w:val="0"/>
          <w:sz w:val="22"/>
          <w:szCs w:val="22"/>
          <w:lang w:val="en-US"/>
        </w:rPr>
        <w:t xml:space="preserve"> Carlo </w:t>
      </w:r>
      <w:proofErr w:type="spellStart"/>
      <w:r w:rsidR="009663F2" w:rsidRPr="00AA4F49">
        <w:rPr>
          <w:rFonts w:ascii="Arial" w:hAnsi="Arial" w:cs="Arial"/>
          <w:b w:val="0"/>
          <w:bCs w:val="0"/>
          <w:sz w:val="22"/>
          <w:szCs w:val="22"/>
          <w:lang w:val="en-US"/>
        </w:rPr>
        <w:t>Besta</w:t>
      </w:r>
      <w:proofErr w:type="spellEnd"/>
      <w:r w:rsidR="009663F2" w:rsidRPr="00AA4F49">
        <w:rPr>
          <w:rFonts w:ascii="Arial" w:hAnsi="Arial" w:cs="Arial"/>
          <w:b w:val="0"/>
          <w:bCs w:val="0"/>
          <w:sz w:val="22"/>
          <w:szCs w:val="22"/>
          <w:lang w:val="en-US"/>
        </w:rPr>
        <w:t>, Milan, Italy</w:t>
      </w:r>
    </w:p>
    <w:p w14:paraId="1EEE9781" w14:textId="79441A53" w:rsidR="009663F2" w:rsidRDefault="00435821" w:rsidP="0080088D">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9</w:t>
      </w:r>
      <w:r w:rsidR="009663F2">
        <w:rPr>
          <w:rFonts w:ascii="Arial" w:hAnsi="Arial" w:cs="Arial"/>
          <w:b w:val="0"/>
          <w:bCs w:val="0"/>
          <w:sz w:val="22"/>
          <w:szCs w:val="22"/>
          <w:lang w:val="en-US"/>
        </w:rPr>
        <w:t xml:space="preserve"> </w:t>
      </w:r>
      <w:r w:rsidR="009663F2" w:rsidRPr="007C2F3B">
        <w:rPr>
          <w:rFonts w:ascii="Arial" w:hAnsi="Arial" w:cs="Arial"/>
          <w:b w:val="0"/>
          <w:bCs w:val="0"/>
          <w:sz w:val="22"/>
          <w:szCs w:val="22"/>
          <w:lang w:val="en-US"/>
        </w:rPr>
        <w:t>Department of Neurology</w:t>
      </w:r>
      <w:r w:rsidR="009663F2">
        <w:rPr>
          <w:rFonts w:ascii="Arial" w:hAnsi="Arial" w:cs="Arial"/>
          <w:b w:val="0"/>
          <w:bCs w:val="0"/>
          <w:sz w:val="22"/>
          <w:szCs w:val="22"/>
          <w:lang w:val="en-US"/>
        </w:rPr>
        <w:t xml:space="preserve"> with </w:t>
      </w:r>
      <w:r w:rsidR="009663F2" w:rsidRPr="007C2F3B">
        <w:rPr>
          <w:rFonts w:ascii="Arial" w:hAnsi="Arial" w:cs="Arial"/>
          <w:b w:val="0"/>
          <w:bCs w:val="0"/>
          <w:sz w:val="22"/>
          <w:szCs w:val="22"/>
          <w:lang w:val="en-US"/>
        </w:rPr>
        <w:t>Friedrich-</w:t>
      </w:r>
      <w:proofErr w:type="spellStart"/>
      <w:r w:rsidR="009663F2" w:rsidRPr="007C2F3B">
        <w:rPr>
          <w:rFonts w:ascii="Arial" w:hAnsi="Arial" w:cs="Arial"/>
          <w:b w:val="0"/>
          <w:bCs w:val="0"/>
          <w:sz w:val="22"/>
          <w:szCs w:val="22"/>
          <w:lang w:val="en-US"/>
        </w:rPr>
        <w:t>Baur</w:t>
      </w:r>
      <w:proofErr w:type="spellEnd"/>
      <w:r w:rsidR="009663F2" w:rsidRPr="007C2F3B">
        <w:rPr>
          <w:rFonts w:ascii="Arial" w:hAnsi="Arial" w:cs="Arial"/>
          <w:b w:val="0"/>
          <w:bCs w:val="0"/>
          <w:sz w:val="22"/>
          <w:szCs w:val="22"/>
          <w:lang w:val="en-US"/>
        </w:rPr>
        <w:t>-Institute, Ludwig-</w:t>
      </w:r>
      <w:proofErr w:type="spellStart"/>
      <w:r w:rsidR="009663F2" w:rsidRPr="007C2F3B">
        <w:rPr>
          <w:rFonts w:ascii="Arial" w:hAnsi="Arial" w:cs="Arial"/>
          <w:b w:val="0"/>
          <w:bCs w:val="0"/>
          <w:sz w:val="22"/>
          <w:szCs w:val="22"/>
          <w:lang w:val="en-US"/>
        </w:rPr>
        <w:t>Maximilians</w:t>
      </w:r>
      <w:proofErr w:type="spellEnd"/>
      <w:r w:rsidR="009663F2" w:rsidRPr="007C2F3B">
        <w:rPr>
          <w:rFonts w:ascii="Arial" w:hAnsi="Arial" w:cs="Arial"/>
          <w:b w:val="0"/>
          <w:bCs w:val="0"/>
          <w:sz w:val="22"/>
          <w:szCs w:val="22"/>
          <w:lang w:val="en-US"/>
        </w:rPr>
        <w:t>-University, Munich, Germany</w:t>
      </w:r>
    </w:p>
    <w:p w14:paraId="4236E7FC" w14:textId="19C2DB80" w:rsidR="009663F2" w:rsidRDefault="00435821" w:rsidP="0080088D">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10</w:t>
      </w:r>
      <w:r w:rsidR="009663F2">
        <w:rPr>
          <w:rFonts w:ascii="Arial" w:hAnsi="Arial" w:cs="Arial"/>
          <w:b w:val="0"/>
          <w:bCs w:val="0"/>
          <w:sz w:val="22"/>
          <w:szCs w:val="22"/>
          <w:vertAlign w:val="superscript"/>
          <w:lang w:val="en-US"/>
        </w:rPr>
        <w:t xml:space="preserve"> </w:t>
      </w:r>
      <w:r w:rsidR="009663F2" w:rsidRPr="00096A06">
        <w:rPr>
          <w:rFonts w:ascii="Arial" w:hAnsi="Arial" w:cs="Arial"/>
          <w:b w:val="0"/>
          <w:bCs w:val="0"/>
          <w:sz w:val="22"/>
          <w:szCs w:val="22"/>
          <w:lang w:val="en-US"/>
        </w:rPr>
        <w:t>German Research Center for Neurodegenerative Diseases</w:t>
      </w:r>
      <w:r w:rsidR="009663F2">
        <w:rPr>
          <w:rFonts w:ascii="Arial" w:hAnsi="Arial" w:cs="Arial"/>
          <w:b w:val="0"/>
          <w:bCs w:val="0"/>
          <w:sz w:val="22"/>
          <w:szCs w:val="22"/>
          <w:lang w:val="en-US"/>
        </w:rPr>
        <w:t xml:space="preserve"> (DZNE)</w:t>
      </w:r>
      <w:r w:rsidR="009663F2" w:rsidRPr="00096A06">
        <w:rPr>
          <w:rFonts w:ascii="Arial" w:hAnsi="Arial" w:cs="Arial"/>
          <w:b w:val="0"/>
          <w:bCs w:val="0"/>
          <w:sz w:val="22"/>
          <w:szCs w:val="22"/>
          <w:lang w:val="en-US"/>
        </w:rPr>
        <w:t xml:space="preserve">, </w:t>
      </w:r>
      <w:r w:rsidR="009663F2" w:rsidRPr="007C2F3B">
        <w:rPr>
          <w:rFonts w:ascii="Arial" w:hAnsi="Arial" w:cs="Arial"/>
          <w:b w:val="0"/>
          <w:bCs w:val="0"/>
          <w:sz w:val="22"/>
          <w:szCs w:val="22"/>
          <w:lang w:val="en-US"/>
        </w:rPr>
        <w:t>Munich, Germany</w:t>
      </w:r>
    </w:p>
    <w:p w14:paraId="4F6E8A42" w14:textId="2E387D35" w:rsidR="009663F2" w:rsidRPr="00931305" w:rsidRDefault="009663F2" w:rsidP="0080088D">
      <w:pPr>
        <w:pStyle w:val="Titel"/>
        <w:spacing w:line="276" w:lineRule="auto"/>
        <w:jc w:val="both"/>
        <w:rPr>
          <w:rFonts w:ascii="Arial" w:hAnsi="Arial" w:cs="Arial"/>
          <w:b w:val="0"/>
          <w:bCs w:val="0"/>
          <w:sz w:val="22"/>
          <w:szCs w:val="22"/>
          <w:lang w:val="en-US"/>
        </w:rPr>
      </w:pPr>
      <w:r w:rsidRPr="00931305">
        <w:rPr>
          <w:rFonts w:ascii="Arial" w:hAnsi="Arial" w:cs="Arial"/>
          <w:b w:val="0"/>
          <w:bCs w:val="0"/>
          <w:sz w:val="22"/>
          <w:szCs w:val="22"/>
          <w:vertAlign w:val="superscript"/>
          <w:lang w:val="en-US"/>
        </w:rPr>
        <w:t>1</w:t>
      </w:r>
      <w:r w:rsidR="00435821">
        <w:rPr>
          <w:rFonts w:ascii="Arial" w:hAnsi="Arial" w:cs="Arial"/>
          <w:b w:val="0"/>
          <w:bCs w:val="0"/>
          <w:sz w:val="22"/>
          <w:szCs w:val="22"/>
          <w:vertAlign w:val="superscript"/>
          <w:lang w:val="en-US"/>
        </w:rPr>
        <w:t>1</w:t>
      </w:r>
      <w:r w:rsidRPr="00931305">
        <w:rPr>
          <w:rFonts w:ascii="Arial" w:hAnsi="Arial" w:cs="Arial"/>
          <w:b w:val="0"/>
          <w:bCs w:val="0"/>
          <w:sz w:val="22"/>
          <w:szCs w:val="22"/>
          <w:lang w:val="en-US"/>
        </w:rPr>
        <w:t xml:space="preserve"> Munich Cluster for Systems Neurology (</w:t>
      </w:r>
      <w:proofErr w:type="spellStart"/>
      <w:r w:rsidRPr="00931305">
        <w:rPr>
          <w:rFonts w:ascii="Arial" w:hAnsi="Arial" w:cs="Arial"/>
          <w:b w:val="0"/>
          <w:bCs w:val="0"/>
          <w:sz w:val="22"/>
          <w:szCs w:val="22"/>
          <w:lang w:val="en-US"/>
        </w:rPr>
        <w:t>SyNergy</w:t>
      </w:r>
      <w:proofErr w:type="spellEnd"/>
      <w:r w:rsidRPr="00931305">
        <w:rPr>
          <w:rFonts w:ascii="Arial" w:hAnsi="Arial" w:cs="Arial"/>
          <w:b w:val="0"/>
          <w:bCs w:val="0"/>
          <w:sz w:val="22"/>
          <w:szCs w:val="22"/>
          <w:lang w:val="en-US"/>
        </w:rPr>
        <w:t>), Munich, Germany</w:t>
      </w:r>
    </w:p>
    <w:p w14:paraId="5EBAEC67" w14:textId="0851A3A9" w:rsidR="009663F2" w:rsidRPr="00D67EF5" w:rsidRDefault="00435821" w:rsidP="0080088D">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12</w:t>
      </w:r>
      <w:r w:rsidR="009663F2">
        <w:rPr>
          <w:rFonts w:ascii="Arial" w:hAnsi="Arial" w:cs="Arial"/>
          <w:b w:val="0"/>
          <w:bCs w:val="0"/>
          <w:sz w:val="22"/>
          <w:szCs w:val="22"/>
          <w:lang w:val="en-US"/>
        </w:rPr>
        <w:t xml:space="preserve"> Institute of Medical Genetics and Applied Genomics, </w:t>
      </w:r>
      <w:r w:rsidR="009663F2" w:rsidRPr="00D67EF5">
        <w:rPr>
          <w:rFonts w:ascii="Arial" w:hAnsi="Arial" w:cs="Arial"/>
          <w:b w:val="0"/>
          <w:bCs w:val="0"/>
          <w:sz w:val="22"/>
          <w:szCs w:val="22"/>
          <w:lang w:val="en-US"/>
        </w:rPr>
        <w:t xml:space="preserve">University of </w:t>
      </w:r>
      <w:proofErr w:type="spellStart"/>
      <w:r w:rsidR="009663F2" w:rsidRPr="00D67EF5">
        <w:rPr>
          <w:rFonts w:ascii="Arial" w:hAnsi="Arial" w:cs="Arial"/>
          <w:b w:val="0"/>
          <w:bCs w:val="0"/>
          <w:sz w:val="22"/>
          <w:szCs w:val="22"/>
          <w:lang w:val="en-US"/>
        </w:rPr>
        <w:t>Tübingen</w:t>
      </w:r>
      <w:proofErr w:type="spellEnd"/>
      <w:r w:rsidR="009663F2" w:rsidRPr="00D67EF5">
        <w:rPr>
          <w:rFonts w:ascii="Arial" w:hAnsi="Arial" w:cs="Arial"/>
          <w:b w:val="0"/>
          <w:bCs w:val="0"/>
          <w:sz w:val="22"/>
          <w:szCs w:val="22"/>
          <w:lang w:val="en-US"/>
        </w:rPr>
        <w:t>, Germany</w:t>
      </w:r>
    </w:p>
    <w:p w14:paraId="440C10DF" w14:textId="0E891EB1" w:rsidR="009663F2" w:rsidRDefault="00435821" w:rsidP="0080088D">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13</w:t>
      </w:r>
      <w:r w:rsidR="009663F2">
        <w:rPr>
          <w:rFonts w:ascii="Arial" w:hAnsi="Arial" w:cs="Arial"/>
          <w:b w:val="0"/>
          <w:bCs w:val="0"/>
          <w:sz w:val="22"/>
          <w:szCs w:val="22"/>
          <w:vertAlign w:val="superscript"/>
          <w:lang w:val="en-US"/>
        </w:rPr>
        <w:t xml:space="preserve"> </w:t>
      </w:r>
      <w:r w:rsidR="009663F2" w:rsidRPr="00B1158C">
        <w:rPr>
          <w:rFonts w:ascii="Arial" w:hAnsi="Arial" w:cs="Arial"/>
          <w:b w:val="0"/>
          <w:bCs w:val="0"/>
          <w:sz w:val="22"/>
          <w:szCs w:val="22"/>
          <w:lang w:val="en-US"/>
        </w:rPr>
        <w:t>Department of Nuclear Medicine, Ludwig-</w:t>
      </w:r>
      <w:proofErr w:type="spellStart"/>
      <w:r w:rsidR="009663F2" w:rsidRPr="00B1158C">
        <w:rPr>
          <w:rFonts w:ascii="Arial" w:hAnsi="Arial" w:cs="Arial"/>
          <w:b w:val="0"/>
          <w:bCs w:val="0"/>
          <w:sz w:val="22"/>
          <w:szCs w:val="22"/>
          <w:lang w:val="en-US"/>
        </w:rPr>
        <w:t>Maximilians</w:t>
      </w:r>
      <w:proofErr w:type="spellEnd"/>
      <w:r w:rsidR="009663F2" w:rsidRPr="00B1158C">
        <w:rPr>
          <w:rFonts w:ascii="Arial" w:hAnsi="Arial" w:cs="Arial"/>
          <w:b w:val="0"/>
          <w:bCs w:val="0"/>
          <w:sz w:val="22"/>
          <w:szCs w:val="22"/>
          <w:lang w:val="en-US"/>
        </w:rPr>
        <w:t>-University, Munich, Germany</w:t>
      </w:r>
    </w:p>
    <w:p w14:paraId="1DF0129B" w14:textId="0225BBE0" w:rsidR="00EB0029" w:rsidRDefault="00435821" w:rsidP="00EB0029">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14</w:t>
      </w:r>
      <w:r w:rsidR="00EB0029">
        <w:rPr>
          <w:rFonts w:ascii="Arial" w:hAnsi="Arial" w:cs="Arial"/>
          <w:b w:val="0"/>
          <w:bCs w:val="0"/>
          <w:sz w:val="22"/>
          <w:szCs w:val="22"/>
          <w:lang w:val="en-US"/>
        </w:rPr>
        <w:t xml:space="preserve"> </w:t>
      </w:r>
      <w:r w:rsidR="00EB0029" w:rsidRPr="00EB0029">
        <w:rPr>
          <w:rFonts w:ascii="Arial" w:hAnsi="Arial" w:cs="Arial"/>
          <w:b w:val="0"/>
          <w:bCs w:val="0"/>
          <w:sz w:val="22"/>
          <w:szCs w:val="22"/>
          <w:lang w:val="en-US"/>
        </w:rPr>
        <w:t xml:space="preserve">Institute of Human </w:t>
      </w:r>
      <w:r w:rsidR="00EB0029">
        <w:rPr>
          <w:rFonts w:ascii="Arial" w:hAnsi="Arial" w:cs="Arial"/>
          <w:b w:val="0"/>
          <w:bCs w:val="0"/>
          <w:sz w:val="22"/>
          <w:szCs w:val="22"/>
          <w:lang w:val="en-US"/>
        </w:rPr>
        <w:t xml:space="preserve">Genetics, </w:t>
      </w:r>
      <w:proofErr w:type="spellStart"/>
      <w:r w:rsidR="00EB0029">
        <w:rPr>
          <w:rFonts w:ascii="Arial" w:hAnsi="Arial" w:cs="Arial"/>
          <w:b w:val="0"/>
          <w:bCs w:val="0"/>
          <w:sz w:val="22"/>
          <w:szCs w:val="22"/>
          <w:lang w:val="en-US"/>
        </w:rPr>
        <w:t>Technische</w:t>
      </w:r>
      <w:proofErr w:type="spellEnd"/>
      <w:r w:rsidR="00EB0029">
        <w:rPr>
          <w:rFonts w:ascii="Arial" w:hAnsi="Arial" w:cs="Arial"/>
          <w:b w:val="0"/>
          <w:bCs w:val="0"/>
          <w:sz w:val="22"/>
          <w:szCs w:val="22"/>
          <w:lang w:val="en-US"/>
        </w:rPr>
        <w:t xml:space="preserve"> </w:t>
      </w:r>
      <w:proofErr w:type="spellStart"/>
      <w:r w:rsidR="00EB0029">
        <w:rPr>
          <w:rFonts w:ascii="Arial" w:hAnsi="Arial" w:cs="Arial"/>
          <w:b w:val="0"/>
          <w:bCs w:val="0"/>
          <w:sz w:val="22"/>
          <w:szCs w:val="22"/>
          <w:lang w:val="en-US"/>
        </w:rPr>
        <w:t>Universitä</w:t>
      </w:r>
      <w:r w:rsidR="00EB0029" w:rsidRPr="00EB0029">
        <w:rPr>
          <w:rFonts w:ascii="Arial" w:hAnsi="Arial" w:cs="Arial"/>
          <w:b w:val="0"/>
          <w:bCs w:val="0"/>
          <w:sz w:val="22"/>
          <w:szCs w:val="22"/>
          <w:lang w:val="en-US"/>
        </w:rPr>
        <w:t>t</w:t>
      </w:r>
      <w:proofErr w:type="spellEnd"/>
      <w:r w:rsidR="00EB0029" w:rsidRPr="00EB0029">
        <w:rPr>
          <w:rFonts w:ascii="Arial" w:hAnsi="Arial" w:cs="Arial"/>
          <w:b w:val="0"/>
          <w:bCs w:val="0"/>
          <w:sz w:val="22"/>
          <w:szCs w:val="22"/>
          <w:lang w:val="en-US"/>
        </w:rPr>
        <w:t xml:space="preserve"> </w:t>
      </w:r>
      <w:proofErr w:type="spellStart"/>
      <w:r w:rsidR="00EB0029" w:rsidRPr="00EB0029">
        <w:rPr>
          <w:rFonts w:ascii="Arial" w:hAnsi="Arial" w:cs="Arial"/>
          <w:b w:val="0"/>
          <w:bCs w:val="0"/>
          <w:sz w:val="22"/>
          <w:szCs w:val="22"/>
          <w:lang w:val="en-US"/>
        </w:rPr>
        <w:t>M</w:t>
      </w:r>
      <w:r w:rsidR="00EB0029">
        <w:rPr>
          <w:rFonts w:ascii="Arial" w:hAnsi="Arial" w:cs="Arial"/>
          <w:b w:val="0"/>
          <w:bCs w:val="0"/>
          <w:sz w:val="22"/>
          <w:szCs w:val="22"/>
          <w:lang w:val="en-US"/>
        </w:rPr>
        <w:t>ü</w:t>
      </w:r>
      <w:r w:rsidR="00EB0029" w:rsidRPr="00EB0029">
        <w:rPr>
          <w:rFonts w:ascii="Arial" w:hAnsi="Arial" w:cs="Arial"/>
          <w:b w:val="0"/>
          <w:bCs w:val="0"/>
          <w:sz w:val="22"/>
          <w:szCs w:val="22"/>
          <w:lang w:val="en-US"/>
        </w:rPr>
        <w:t>nchen</w:t>
      </w:r>
      <w:proofErr w:type="spellEnd"/>
      <w:r w:rsidR="00EB0029" w:rsidRPr="00EB0029">
        <w:rPr>
          <w:rFonts w:ascii="Arial" w:hAnsi="Arial" w:cs="Arial"/>
          <w:b w:val="0"/>
          <w:bCs w:val="0"/>
          <w:sz w:val="22"/>
          <w:szCs w:val="22"/>
          <w:lang w:val="en-US"/>
        </w:rPr>
        <w:t>, 81675</w:t>
      </w:r>
      <w:r w:rsidR="00EB0029">
        <w:rPr>
          <w:rFonts w:ascii="Arial" w:hAnsi="Arial" w:cs="Arial"/>
          <w:b w:val="0"/>
          <w:bCs w:val="0"/>
          <w:sz w:val="22"/>
          <w:szCs w:val="22"/>
          <w:lang w:val="en-US"/>
        </w:rPr>
        <w:t xml:space="preserve"> </w:t>
      </w:r>
      <w:r w:rsidR="000669A3">
        <w:rPr>
          <w:rFonts w:ascii="Arial" w:hAnsi="Arial" w:cs="Arial"/>
          <w:b w:val="0"/>
          <w:bCs w:val="0"/>
          <w:sz w:val="22"/>
          <w:szCs w:val="22"/>
          <w:lang w:val="en-US"/>
        </w:rPr>
        <w:t>Munich, Germany</w:t>
      </w:r>
    </w:p>
    <w:p w14:paraId="1E0684C0" w14:textId="4E42A9BA" w:rsidR="00EB0029" w:rsidRDefault="00435821" w:rsidP="00EB0029">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15</w:t>
      </w:r>
      <w:r w:rsidR="00EB0029">
        <w:rPr>
          <w:rFonts w:ascii="Arial" w:hAnsi="Arial" w:cs="Arial"/>
          <w:b w:val="0"/>
          <w:bCs w:val="0"/>
          <w:sz w:val="22"/>
          <w:szCs w:val="22"/>
          <w:lang w:val="en-US"/>
        </w:rPr>
        <w:t xml:space="preserve"> </w:t>
      </w:r>
      <w:r w:rsidR="00EB0029" w:rsidRPr="00EB0029">
        <w:rPr>
          <w:rFonts w:ascii="Arial" w:hAnsi="Arial" w:cs="Arial"/>
          <w:b w:val="0"/>
          <w:bCs w:val="0"/>
          <w:sz w:val="22"/>
          <w:szCs w:val="22"/>
          <w:lang w:val="en-US"/>
        </w:rPr>
        <w:t>Institute of Huma</w:t>
      </w:r>
      <w:r w:rsidR="00EB0029">
        <w:rPr>
          <w:rFonts w:ascii="Arial" w:hAnsi="Arial" w:cs="Arial"/>
          <w:b w:val="0"/>
          <w:bCs w:val="0"/>
          <w:sz w:val="22"/>
          <w:szCs w:val="22"/>
          <w:lang w:val="en-US"/>
        </w:rPr>
        <w:t xml:space="preserve">n Genetics, Helmholtz </w:t>
      </w:r>
      <w:proofErr w:type="spellStart"/>
      <w:r w:rsidR="00EB0029">
        <w:rPr>
          <w:rFonts w:ascii="Arial" w:hAnsi="Arial" w:cs="Arial"/>
          <w:b w:val="0"/>
          <w:bCs w:val="0"/>
          <w:sz w:val="22"/>
          <w:szCs w:val="22"/>
          <w:lang w:val="en-US"/>
        </w:rPr>
        <w:t>Zentrum</w:t>
      </w:r>
      <w:proofErr w:type="spellEnd"/>
      <w:r w:rsidR="00EB0029">
        <w:rPr>
          <w:rFonts w:ascii="Arial" w:hAnsi="Arial" w:cs="Arial"/>
          <w:b w:val="0"/>
          <w:bCs w:val="0"/>
          <w:sz w:val="22"/>
          <w:szCs w:val="22"/>
          <w:lang w:val="en-US"/>
        </w:rPr>
        <w:t xml:space="preserve"> </w:t>
      </w:r>
      <w:proofErr w:type="spellStart"/>
      <w:r w:rsidR="00EB0029">
        <w:rPr>
          <w:rFonts w:ascii="Arial" w:hAnsi="Arial" w:cs="Arial"/>
          <w:b w:val="0"/>
          <w:bCs w:val="0"/>
          <w:sz w:val="22"/>
          <w:szCs w:val="22"/>
          <w:lang w:val="en-US"/>
        </w:rPr>
        <w:t>Mü</w:t>
      </w:r>
      <w:r w:rsidR="00EB0029" w:rsidRPr="00EB0029">
        <w:rPr>
          <w:rFonts w:ascii="Arial" w:hAnsi="Arial" w:cs="Arial"/>
          <w:b w:val="0"/>
          <w:bCs w:val="0"/>
          <w:sz w:val="22"/>
          <w:szCs w:val="22"/>
          <w:lang w:val="en-US"/>
        </w:rPr>
        <w:t>nchen</w:t>
      </w:r>
      <w:proofErr w:type="spellEnd"/>
      <w:r w:rsidR="00EB0029" w:rsidRPr="00EB0029">
        <w:rPr>
          <w:rFonts w:ascii="Arial" w:hAnsi="Arial" w:cs="Arial"/>
          <w:b w:val="0"/>
          <w:bCs w:val="0"/>
          <w:sz w:val="22"/>
          <w:szCs w:val="22"/>
          <w:lang w:val="en-US"/>
        </w:rPr>
        <w:t xml:space="preserve">, German Research Center for Environmental Health, 85764 </w:t>
      </w:r>
      <w:proofErr w:type="spellStart"/>
      <w:r w:rsidR="00EB0029" w:rsidRPr="00EB0029">
        <w:rPr>
          <w:rFonts w:ascii="Arial" w:hAnsi="Arial" w:cs="Arial"/>
          <w:b w:val="0"/>
          <w:bCs w:val="0"/>
          <w:sz w:val="22"/>
          <w:szCs w:val="22"/>
          <w:lang w:val="en-US"/>
        </w:rPr>
        <w:t>Neuherberg</w:t>
      </w:r>
      <w:proofErr w:type="spellEnd"/>
      <w:r w:rsidR="00EB0029" w:rsidRPr="00EB0029">
        <w:rPr>
          <w:rFonts w:ascii="Arial" w:hAnsi="Arial" w:cs="Arial"/>
          <w:b w:val="0"/>
          <w:bCs w:val="0"/>
          <w:sz w:val="22"/>
          <w:szCs w:val="22"/>
          <w:lang w:val="en-US"/>
        </w:rPr>
        <w:t>,</w:t>
      </w:r>
      <w:r w:rsidR="00EB0029">
        <w:rPr>
          <w:rFonts w:ascii="Arial" w:hAnsi="Arial" w:cs="Arial"/>
          <w:b w:val="0"/>
          <w:bCs w:val="0"/>
          <w:sz w:val="22"/>
          <w:szCs w:val="22"/>
          <w:lang w:val="en-US"/>
        </w:rPr>
        <w:t xml:space="preserve"> </w:t>
      </w:r>
      <w:r w:rsidR="00EB0029" w:rsidRPr="00EB0029">
        <w:rPr>
          <w:rFonts w:ascii="Arial" w:hAnsi="Arial" w:cs="Arial"/>
          <w:b w:val="0"/>
          <w:bCs w:val="0"/>
          <w:sz w:val="22"/>
          <w:szCs w:val="22"/>
          <w:lang w:val="en-US"/>
        </w:rPr>
        <w:t xml:space="preserve">Germany; </w:t>
      </w:r>
    </w:p>
    <w:p w14:paraId="7B1F7551" w14:textId="45904746" w:rsidR="009663F2" w:rsidRDefault="009663F2" w:rsidP="0080088D">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1</w:t>
      </w:r>
      <w:r w:rsidR="00435821">
        <w:rPr>
          <w:rFonts w:ascii="Arial" w:hAnsi="Arial" w:cs="Arial"/>
          <w:b w:val="0"/>
          <w:bCs w:val="0"/>
          <w:sz w:val="22"/>
          <w:szCs w:val="22"/>
          <w:vertAlign w:val="superscript"/>
          <w:lang w:val="en-US"/>
        </w:rPr>
        <w:t>6</w:t>
      </w:r>
      <w:r>
        <w:rPr>
          <w:rFonts w:ascii="Arial" w:hAnsi="Arial" w:cs="Arial"/>
          <w:b w:val="0"/>
          <w:bCs w:val="0"/>
          <w:sz w:val="22"/>
          <w:szCs w:val="22"/>
          <w:lang w:val="en-US"/>
        </w:rPr>
        <w:t xml:space="preserve"> </w:t>
      </w:r>
      <w:r w:rsidRPr="008D4ECD">
        <w:rPr>
          <w:rFonts w:ascii="Arial" w:hAnsi="Arial" w:cs="Arial"/>
          <w:b w:val="0"/>
          <w:bCs w:val="0"/>
          <w:sz w:val="22"/>
          <w:szCs w:val="22"/>
          <w:lang w:val="en-US"/>
        </w:rPr>
        <w:t xml:space="preserve">Dr. John T. Macdonald Foundation Department of Human Genetics and John P. </w:t>
      </w:r>
      <w:proofErr w:type="spellStart"/>
      <w:r w:rsidRPr="008D4ECD">
        <w:rPr>
          <w:rFonts w:ascii="Arial" w:hAnsi="Arial" w:cs="Arial"/>
          <w:b w:val="0"/>
          <w:bCs w:val="0"/>
          <w:sz w:val="22"/>
          <w:szCs w:val="22"/>
          <w:lang w:val="en-US"/>
        </w:rPr>
        <w:t>Hussman</w:t>
      </w:r>
      <w:proofErr w:type="spellEnd"/>
      <w:r w:rsidRPr="008D4ECD">
        <w:rPr>
          <w:rFonts w:ascii="Arial" w:hAnsi="Arial" w:cs="Arial"/>
          <w:b w:val="0"/>
          <w:bCs w:val="0"/>
          <w:sz w:val="22"/>
          <w:szCs w:val="22"/>
          <w:lang w:val="en-US"/>
        </w:rPr>
        <w:t xml:space="preserve"> Institute for Human Genomics, University of Miami Miller</w:t>
      </w:r>
      <w:r>
        <w:rPr>
          <w:rFonts w:ascii="Arial" w:hAnsi="Arial" w:cs="Arial"/>
          <w:b w:val="0"/>
          <w:bCs w:val="0"/>
          <w:sz w:val="22"/>
          <w:szCs w:val="22"/>
          <w:lang w:val="en-US"/>
        </w:rPr>
        <w:t xml:space="preserve"> School of Medicine, Miami, USA</w:t>
      </w:r>
    </w:p>
    <w:p w14:paraId="1135176B" w14:textId="02B61F32" w:rsidR="007D2B41" w:rsidRDefault="007D2B41" w:rsidP="007D2B41">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1</w:t>
      </w:r>
      <w:r w:rsidR="00435821">
        <w:rPr>
          <w:rFonts w:ascii="Arial" w:hAnsi="Arial" w:cs="Arial"/>
          <w:b w:val="0"/>
          <w:bCs w:val="0"/>
          <w:sz w:val="22"/>
          <w:szCs w:val="22"/>
          <w:vertAlign w:val="superscript"/>
          <w:lang w:val="en-US"/>
        </w:rPr>
        <w:t>7</w:t>
      </w:r>
      <w:r>
        <w:rPr>
          <w:rFonts w:ascii="Arial" w:hAnsi="Arial" w:cs="Arial"/>
          <w:b w:val="0"/>
          <w:bCs w:val="0"/>
          <w:sz w:val="22"/>
          <w:szCs w:val="22"/>
          <w:lang w:val="en-US"/>
        </w:rPr>
        <w:t xml:space="preserve"> </w:t>
      </w:r>
      <w:r w:rsidRPr="00852F36">
        <w:rPr>
          <w:rFonts w:ascii="Arial" w:hAnsi="Arial" w:cs="Arial"/>
          <w:b w:val="0"/>
          <w:bCs w:val="0"/>
          <w:sz w:val="22"/>
          <w:szCs w:val="22"/>
          <w:lang w:val="en-US"/>
        </w:rPr>
        <w:t>Department of</w:t>
      </w:r>
      <w:r>
        <w:rPr>
          <w:rFonts w:ascii="Arial" w:hAnsi="Arial" w:cs="Arial"/>
          <w:b w:val="0"/>
          <w:bCs w:val="0"/>
          <w:sz w:val="22"/>
          <w:szCs w:val="22"/>
          <w:lang w:val="en-US"/>
        </w:rPr>
        <w:t xml:space="preserve"> </w:t>
      </w:r>
      <w:r w:rsidRPr="00852F36">
        <w:rPr>
          <w:rFonts w:ascii="Arial" w:hAnsi="Arial" w:cs="Arial"/>
          <w:b w:val="0"/>
          <w:bCs w:val="0"/>
          <w:sz w:val="22"/>
          <w:szCs w:val="22"/>
          <w:lang w:val="en-US"/>
        </w:rPr>
        <w:t>Neurology, University of</w:t>
      </w:r>
      <w:r>
        <w:rPr>
          <w:rFonts w:ascii="Arial" w:hAnsi="Arial" w:cs="Arial"/>
          <w:b w:val="0"/>
          <w:bCs w:val="0"/>
          <w:sz w:val="22"/>
          <w:szCs w:val="22"/>
          <w:lang w:val="en-US"/>
        </w:rPr>
        <w:t xml:space="preserve"> </w:t>
      </w:r>
      <w:r w:rsidRPr="00852F36">
        <w:rPr>
          <w:rFonts w:ascii="Arial" w:hAnsi="Arial" w:cs="Arial"/>
          <w:b w:val="0"/>
          <w:bCs w:val="0"/>
          <w:sz w:val="22"/>
          <w:szCs w:val="22"/>
          <w:lang w:val="en-US"/>
        </w:rPr>
        <w:t>Duisburg-Essen, Essen</w:t>
      </w:r>
      <w:r>
        <w:rPr>
          <w:rFonts w:ascii="Arial" w:hAnsi="Arial" w:cs="Arial"/>
          <w:b w:val="0"/>
          <w:bCs w:val="0"/>
          <w:sz w:val="22"/>
          <w:szCs w:val="22"/>
          <w:lang w:val="en-US"/>
        </w:rPr>
        <w:t xml:space="preserve">, </w:t>
      </w:r>
      <w:r w:rsidRPr="00852F36">
        <w:rPr>
          <w:rFonts w:ascii="Arial" w:hAnsi="Arial" w:cs="Arial"/>
          <w:b w:val="0"/>
          <w:bCs w:val="0"/>
          <w:sz w:val="22"/>
          <w:szCs w:val="22"/>
          <w:lang w:val="en-US"/>
        </w:rPr>
        <w:t>Germany</w:t>
      </w:r>
    </w:p>
    <w:p w14:paraId="1C11D3E1" w14:textId="198FC826" w:rsidR="00A15052" w:rsidRPr="002B26F3" w:rsidRDefault="00A15052" w:rsidP="00D35DCC">
      <w:pPr>
        <w:pStyle w:val="Titel"/>
        <w:spacing w:line="276" w:lineRule="auto"/>
        <w:ind w:left="180" w:hanging="180"/>
        <w:jc w:val="left"/>
        <w:rPr>
          <w:rFonts w:ascii="Arial" w:hAnsi="Arial" w:cs="Arial"/>
          <w:b w:val="0"/>
          <w:bCs w:val="0"/>
          <w:sz w:val="22"/>
          <w:szCs w:val="22"/>
          <w:lang w:val="en-US"/>
        </w:rPr>
      </w:pPr>
      <w:r w:rsidRPr="002B26F3">
        <w:rPr>
          <w:rFonts w:ascii="Arial" w:hAnsi="Arial" w:cs="Arial"/>
          <w:b w:val="0"/>
          <w:bCs w:val="0"/>
          <w:sz w:val="22"/>
          <w:szCs w:val="22"/>
          <w:vertAlign w:val="superscript"/>
          <w:lang w:val="en-US"/>
        </w:rPr>
        <w:lastRenderedPageBreak/>
        <w:t>1</w:t>
      </w:r>
      <w:r w:rsidR="00435821">
        <w:rPr>
          <w:rFonts w:ascii="Arial" w:hAnsi="Arial" w:cs="Arial"/>
          <w:b w:val="0"/>
          <w:bCs w:val="0"/>
          <w:sz w:val="22"/>
          <w:szCs w:val="22"/>
          <w:vertAlign w:val="superscript"/>
          <w:lang w:val="en-US"/>
        </w:rPr>
        <w:t>8</w:t>
      </w:r>
      <w:r w:rsidRPr="002B26F3">
        <w:rPr>
          <w:rFonts w:ascii="Arial" w:hAnsi="Arial" w:cs="Arial"/>
          <w:b w:val="0"/>
          <w:bCs w:val="0"/>
          <w:sz w:val="22"/>
          <w:szCs w:val="22"/>
          <w:lang w:val="en-US"/>
        </w:rPr>
        <w:t xml:space="preserve"> </w:t>
      </w:r>
      <w:r w:rsidR="002075E7">
        <w:rPr>
          <w:rFonts w:ascii="Arial" w:hAnsi="Arial" w:cs="Arial"/>
          <w:b w:val="0"/>
          <w:bCs w:val="0"/>
          <w:sz w:val="22"/>
          <w:szCs w:val="22"/>
          <w:lang w:val="en-US"/>
        </w:rPr>
        <w:t xml:space="preserve">APHP Genetic department and </w:t>
      </w:r>
      <w:r w:rsidRPr="002B26F3">
        <w:rPr>
          <w:rFonts w:ascii="Arial" w:hAnsi="Arial" w:cs="Arial"/>
          <w:b w:val="0"/>
          <w:bCs w:val="0"/>
          <w:sz w:val="22"/>
          <w:szCs w:val="22"/>
          <w:lang w:val="en-US"/>
        </w:rPr>
        <w:t xml:space="preserve">Centre de </w:t>
      </w:r>
      <w:proofErr w:type="spellStart"/>
      <w:r w:rsidRPr="002B26F3">
        <w:rPr>
          <w:rFonts w:ascii="Arial" w:hAnsi="Arial" w:cs="Arial"/>
          <w:b w:val="0"/>
          <w:bCs w:val="0"/>
          <w:sz w:val="22"/>
          <w:szCs w:val="22"/>
          <w:lang w:val="en-US"/>
        </w:rPr>
        <w:t>Recherche</w:t>
      </w:r>
      <w:proofErr w:type="spellEnd"/>
      <w:r w:rsidRPr="002B26F3">
        <w:rPr>
          <w:rFonts w:ascii="Arial" w:hAnsi="Arial" w:cs="Arial"/>
          <w:b w:val="0"/>
          <w:bCs w:val="0"/>
          <w:sz w:val="22"/>
          <w:szCs w:val="22"/>
          <w:lang w:val="en-US"/>
        </w:rPr>
        <w:t xml:space="preserve"> de </w:t>
      </w:r>
      <w:proofErr w:type="spellStart"/>
      <w:r w:rsidRPr="002B26F3">
        <w:rPr>
          <w:rFonts w:ascii="Arial" w:hAnsi="Arial" w:cs="Arial"/>
          <w:b w:val="0"/>
          <w:bCs w:val="0"/>
          <w:sz w:val="22"/>
          <w:szCs w:val="22"/>
          <w:lang w:val="en-US"/>
        </w:rPr>
        <w:t>l’Institut</w:t>
      </w:r>
      <w:proofErr w:type="spellEnd"/>
      <w:r w:rsidRPr="002B26F3">
        <w:rPr>
          <w:rFonts w:ascii="Arial" w:hAnsi="Arial" w:cs="Arial"/>
          <w:b w:val="0"/>
          <w:bCs w:val="0"/>
          <w:sz w:val="22"/>
          <w:szCs w:val="22"/>
          <w:lang w:val="en-US"/>
        </w:rPr>
        <w:t xml:space="preserve"> du </w:t>
      </w:r>
      <w:proofErr w:type="spellStart"/>
      <w:r w:rsidRPr="002B26F3">
        <w:rPr>
          <w:rFonts w:ascii="Arial" w:hAnsi="Arial" w:cs="Arial"/>
          <w:b w:val="0"/>
          <w:bCs w:val="0"/>
          <w:sz w:val="22"/>
          <w:szCs w:val="22"/>
          <w:lang w:val="en-US"/>
        </w:rPr>
        <w:t>Cerveau</w:t>
      </w:r>
      <w:proofErr w:type="spellEnd"/>
      <w:r w:rsidRPr="002B26F3">
        <w:rPr>
          <w:rFonts w:ascii="Arial" w:hAnsi="Arial" w:cs="Arial"/>
          <w:b w:val="0"/>
          <w:bCs w:val="0"/>
          <w:sz w:val="22"/>
          <w:szCs w:val="22"/>
          <w:lang w:val="en-US"/>
        </w:rPr>
        <w:t xml:space="preserve"> et de la </w:t>
      </w:r>
      <w:proofErr w:type="spellStart"/>
      <w:r w:rsidRPr="002B26F3">
        <w:rPr>
          <w:rFonts w:ascii="Arial" w:hAnsi="Arial" w:cs="Arial"/>
          <w:b w:val="0"/>
          <w:bCs w:val="0"/>
          <w:sz w:val="22"/>
          <w:szCs w:val="22"/>
          <w:lang w:val="en-US"/>
        </w:rPr>
        <w:t>Moelle</w:t>
      </w:r>
      <w:proofErr w:type="spellEnd"/>
      <w:r w:rsidRPr="002B26F3">
        <w:rPr>
          <w:rFonts w:ascii="Arial" w:hAnsi="Arial" w:cs="Arial"/>
          <w:b w:val="0"/>
          <w:bCs w:val="0"/>
          <w:sz w:val="22"/>
          <w:szCs w:val="22"/>
          <w:lang w:val="en-US"/>
        </w:rPr>
        <w:t xml:space="preserve"> </w:t>
      </w:r>
      <w:proofErr w:type="spellStart"/>
      <w:r w:rsidRPr="002B26F3">
        <w:rPr>
          <w:rFonts w:ascii="Arial" w:hAnsi="Arial" w:cs="Arial"/>
          <w:b w:val="0"/>
          <w:bCs w:val="0"/>
          <w:sz w:val="22"/>
          <w:szCs w:val="22"/>
          <w:lang w:val="en-US"/>
        </w:rPr>
        <w:t>épinière</w:t>
      </w:r>
      <w:proofErr w:type="spellEnd"/>
      <w:r w:rsidR="002075E7">
        <w:rPr>
          <w:rFonts w:ascii="Arial" w:hAnsi="Arial" w:cs="Arial"/>
          <w:b w:val="0"/>
          <w:bCs w:val="0"/>
          <w:sz w:val="22"/>
          <w:szCs w:val="22"/>
          <w:lang w:val="en-US"/>
        </w:rPr>
        <w:t xml:space="preserve"> (ICM)</w:t>
      </w:r>
      <w:r w:rsidRPr="002B26F3">
        <w:rPr>
          <w:rFonts w:ascii="Arial" w:hAnsi="Arial" w:cs="Arial"/>
          <w:b w:val="0"/>
          <w:bCs w:val="0"/>
          <w:sz w:val="22"/>
          <w:szCs w:val="22"/>
          <w:lang w:val="en-US"/>
        </w:rPr>
        <w:t xml:space="preserve">, UPMC </w:t>
      </w:r>
      <w:r w:rsidR="002075E7" w:rsidRPr="002B26F3">
        <w:rPr>
          <w:rFonts w:ascii="Arial" w:hAnsi="Arial" w:cs="Arial"/>
          <w:b w:val="0"/>
          <w:bCs w:val="0"/>
          <w:sz w:val="22"/>
          <w:szCs w:val="22"/>
          <w:lang w:val="en-US"/>
        </w:rPr>
        <w:t>Univ</w:t>
      </w:r>
      <w:r w:rsidR="002075E7">
        <w:rPr>
          <w:rFonts w:ascii="Arial" w:hAnsi="Arial" w:cs="Arial"/>
          <w:b w:val="0"/>
          <w:bCs w:val="0"/>
          <w:sz w:val="22"/>
          <w:szCs w:val="22"/>
          <w:lang w:val="en-US"/>
        </w:rPr>
        <w:t>ersity</w:t>
      </w:r>
      <w:r w:rsidRPr="002B26F3">
        <w:rPr>
          <w:rFonts w:ascii="Arial" w:hAnsi="Arial" w:cs="Arial"/>
          <w:b w:val="0"/>
          <w:bCs w:val="0"/>
          <w:sz w:val="22"/>
          <w:szCs w:val="22"/>
          <w:lang w:val="en-US"/>
        </w:rPr>
        <w:t xml:space="preserve"> Paris VI, UMR975; CNRS UMR 7225; INSERM U975 ; </w:t>
      </w:r>
      <w:r w:rsidR="002075E7">
        <w:rPr>
          <w:rFonts w:ascii="Arial" w:hAnsi="Arial" w:cs="Arial"/>
          <w:b w:val="0"/>
          <w:bCs w:val="0"/>
          <w:sz w:val="22"/>
          <w:szCs w:val="22"/>
          <w:lang w:val="en-US"/>
        </w:rPr>
        <w:t>University Hospital</w:t>
      </w:r>
      <w:r w:rsidRPr="002B26F3">
        <w:rPr>
          <w:rFonts w:ascii="Arial" w:hAnsi="Arial" w:cs="Arial"/>
          <w:b w:val="0"/>
          <w:bCs w:val="0"/>
          <w:sz w:val="22"/>
          <w:szCs w:val="22"/>
          <w:lang w:val="en-US"/>
        </w:rPr>
        <w:t xml:space="preserve"> </w:t>
      </w:r>
      <w:proofErr w:type="spellStart"/>
      <w:r w:rsidRPr="002B26F3">
        <w:rPr>
          <w:rFonts w:ascii="Arial" w:hAnsi="Arial" w:cs="Arial"/>
          <w:b w:val="0"/>
          <w:bCs w:val="0"/>
          <w:sz w:val="22"/>
          <w:szCs w:val="22"/>
          <w:lang w:val="en-US"/>
        </w:rPr>
        <w:t>Pitié-S</w:t>
      </w:r>
      <w:r>
        <w:rPr>
          <w:rFonts w:ascii="Arial" w:hAnsi="Arial" w:cs="Arial"/>
          <w:b w:val="0"/>
          <w:bCs w:val="0"/>
          <w:sz w:val="22"/>
          <w:szCs w:val="22"/>
          <w:lang w:val="en-US"/>
        </w:rPr>
        <w:t>alpêtrière</w:t>
      </w:r>
      <w:proofErr w:type="spellEnd"/>
      <w:r>
        <w:rPr>
          <w:rFonts w:ascii="Arial" w:hAnsi="Arial" w:cs="Arial"/>
          <w:b w:val="0"/>
          <w:bCs w:val="0"/>
          <w:sz w:val="22"/>
          <w:szCs w:val="22"/>
          <w:lang w:val="en-US"/>
        </w:rPr>
        <w:t>, 75013 Paris, France</w:t>
      </w:r>
    </w:p>
    <w:p w14:paraId="00EEBEAA" w14:textId="4E364B70" w:rsidR="007D2B41" w:rsidRDefault="007D2B41" w:rsidP="007D2B41">
      <w:pPr>
        <w:pStyle w:val="Titel"/>
        <w:spacing w:line="276" w:lineRule="auto"/>
        <w:jc w:val="both"/>
        <w:rPr>
          <w:rFonts w:ascii="Arial" w:hAnsi="Arial" w:cs="Arial"/>
          <w:b w:val="0"/>
          <w:bCs w:val="0"/>
          <w:sz w:val="22"/>
          <w:szCs w:val="22"/>
          <w:lang w:val="en-US"/>
        </w:rPr>
      </w:pPr>
      <w:r w:rsidRPr="007D2B41">
        <w:rPr>
          <w:rFonts w:ascii="Arial" w:hAnsi="Arial" w:cs="Arial"/>
          <w:b w:val="0"/>
          <w:bCs w:val="0"/>
          <w:sz w:val="22"/>
          <w:szCs w:val="22"/>
          <w:vertAlign w:val="superscript"/>
          <w:lang w:val="en-US"/>
        </w:rPr>
        <w:t>1</w:t>
      </w:r>
      <w:r w:rsidR="00435821">
        <w:rPr>
          <w:rFonts w:ascii="Arial" w:hAnsi="Arial" w:cs="Arial"/>
          <w:b w:val="0"/>
          <w:bCs w:val="0"/>
          <w:sz w:val="22"/>
          <w:szCs w:val="22"/>
          <w:vertAlign w:val="superscript"/>
          <w:lang w:val="en-US"/>
        </w:rPr>
        <w:t xml:space="preserve">9 </w:t>
      </w:r>
      <w:proofErr w:type="spellStart"/>
      <w:r w:rsidRPr="007D2B41">
        <w:rPr>
          <w:rFonts w:ascii="Arial" w:hAnsi="Arial" w:cs="Arial"/>
          <w:b w:val="0"/>
          <w:bCs w:val="0"/>
          <w:sz w:val="22"/>
          <w:szCs w:val="22"/>
          <w:lang w:val="en-US"/>
        </w:rPr>
        <w:t>Laboratoire</w:t>
      </w:r>
      <w:proofErr w:type="spellEnd"/>
      <w:r w:rsidRPr="007D2B41">
        <w:rPr>
          <w:rFonts w:ascii="Arial" w:hAnsi="Arial" w:cs="Arial"/>
          <w:b w:val="0"/>
          <w:bCs w:val="0"/>
          <w:sz w:val="22"/>
          <w:szCs w:val="22"/>
          <w:lang w:val="en-US"/>
        </w:rPr>
        <w:t xml:space="preserve"> de </w:t>
      </w:r>
      <w:proofErr w:type="spellStart"/>
      <w:r w:rsidRPr="007D2B41">
        <w:rPr>
          <w:rFonts w:ascii="Arial" w:hAnsi="Arial" w:cs="Arial"/>
          <w:b w:val="0"/>
          <w:bCs w:val="0"/>
          <w:sz w:val="22"/>
          <w:szCs w:val="22"/>
          <w:lang w:val="en-US"/>
        </w:rPr>
        <w:t>Biologie</w:t>
      </w:r>
      <w:proofErr w:type="spellEnd"/>
      <w:r w:rsidRPr="007D2B41">
        <w:rPr>
          <w:rFonts w:ascii="Arial" w:hAnsi="Arial" w:cs="Arial"/>
          <w:b w:val="0"/>
          <w:bCs w:val="0"/>
          <w:sz w:val="22"/>
          <w:szCs w:val="22"/>
          <w:lang w:val="en-US"/>
        </w:rPr>
        <w:t xml:space="preserve"> </w:t>
      </w:r>
      <w:proofErr w:type="spellStart"/>
      <w:r w:rsidRPr="007D2B41">
        <w:rPr>
          <w:rFonts w:ascii="Arial" w:hAnsi="Arial" w:cs="Arial"/>
          <w:b w:val="0"/>
          <w:bCs w:val="0"/>
          <w:sz w:val="22"/>
          <w:szCs w:val="22"/>
          <w:lang w:val="en-US"/>
        </w:rPr>
        <w:t>Cellulaire</w:t>
      </w:r>
      <w:proofErr w:type="spellEnd"/>
      <w:r w:rsidRPr="007D2B41">
        <w:rPr>
          <w:rFonts w:ascii="Arial" w:hAnsi="Arial" w:cs="Arial"/>
          <w:b w:val="0"/>
          <w:bCs w:val="0"/>
          <w:sz w:val="22"/>
          <w:szCs w:val="22"/>
          <w:lang w:val="en-US"/>
        </w:rPr>
        <w:t xml:space="preserve"> </w:t>
      </w:r>
      <w:proofErr w:type="gramStart"/>
      <w:r w:rsidRPr="007D2B41">
        <w:rPr>
          <w:rFonts w:ascii="Arial" w:hAnsi="Arial" w:cs="Arial"/>
          <w:b w:val="0"/>
          <w:bCs w:val="0"/>
          <w:sz w:val="22"/>
          <w:szCs w:val="22"/>
          <w:lang w:val="en-US"/>
        </w:rPr>
        <w:t>et</w:t>
      </w:r>
      <w:proofErr w:type="gramEnd"/>
      <w:r w:rsidRPr="007D2B41">
        <w:rPr>
          <w:rFonts w:ascii="Arial" w:hAnsi="Arial" w:cs="Arial"/>
          <w:b w:val="0"/>
          <w:bCs w:val="0"/>
          <w:sz w:val="22"/>
          <w:szCs w:val="22"/>
          <w:lang w:val="en-US"/>
        </w:rPr>
        <w:t xml:space="preserve"> </w:t>
      </w:r>
      <w:proofErr w:type="spellStart"/>
      <w:r w:rsidRPr="007D2B41">
        <w:rPr>
          <w:rFonts w:ascii="Arial" w:hAnsi="Arial" w:cs="Arial"/>
          <w:b w:val="0"/>
          <w:bCs w:val="0"/>
          <w:sz w:val="22"/>
          <w:szCs w:val="22"/>
          <w:lang w:val="en-US"/>
        </w:rPr>
        <w:t>Moléculaire</w:t>
      </w:r>
      <w:proofErr w:type="spellEnd"/>
      <w:r w:rsidRPr="007D2B41">
        <w:rPr>
          <w:rFonts w:ascii="Arial" w:hAnsi="Arial" w:cs="Arial"/>
          <w:b w:val="0"/>
          <w:bCs w:val="0"/>
          <w:sz w:val="22"/>
          <w:szCs w:val="22"/>
          <w:lang w:val="en-US"/>
        </w:rPr>
        <w:t xml:space="preserve">, </w:t>
      </w:r>
      <w:proofErr w:type="spellStart"/>
      <w:r w:rsidRPr="007D2B41">
        <w:rPr>
          <w:rFonts w:ascii="Arial" w:hAnsi="Arial" w:cs="Arial"/>
          <w:b w:val="0"/>
          <w:bCs w:val="0"/>
          <w:sz w:val="22"/>
          <w:szCs w:val="22"/>
          <w:lang w:val="en-US"/>
        </w:rPr>
        <w:t>Faculté</w:t>
      </w:r>
      <w:proofErr w:type="spellEnd"/>
      <w:r w:rsidRPr="007D2B41">
        <w:rPr>
          <w:rFonts w:ascii="Arial" w:hAnsi="Arial" w:cs="Arial"/>
          <w:b w:val="0"/>
          <w:bCs w:val="0"/>
          <w:sz w:val="22"/>
          <w:szCs w:val="22"/>
          <w:lang w:val="en-US"/>
        </w:rPr>
        <w:t xml:space="preserve"> des Sciences </w:t>
      </w:r>
      <w:proofErr w:type="spellStart"/>
      <w:r w:rsidRPr="007D2B41">
        <w:rPr>
          <w:rFonts w:ascii="Arial" w:hAnsi="Arial" w:cs="Arial"/>
          <w:b w:val="0"/>
          <w:bCs w:val="0"/>
          <w:sz w:val="22"/>
          <w:szCs w:val="22"/>
          <w:lang w:val="en-US"/>
        </w:rPr>
        <w:t>Biologiques</w:t>
      </w:r>
      <w:proofErr w:type="spellEnd"/>
      <w:r w:rsidRPr="007D2B41">
        <w:rPr>
          <w:rFonts w:ascii="Arial" w:hAnsi="Arial" w:cs="Arial"/>
          <w:b w:val="0"/>
          <w:bCs w:val="0"/>
          <w:sz w:val="22"/>
          <w:szCs w:val="22"/>
          <w:lang w:val="en-US"/>
        </w:rPr>
        <w:t>, USTHB, Alg</w:t>
      </w:r>
      <w:r>
        <w:rPr>
          <w:rFonts w:ascii="Arial" w:hAnsi="Arial" w:cs="Arial"/>
          <w:b w:val="0"/>
          <w:bCs w:val="0"/>
          <w:sz w:val="22"/>
          <w:szCs w:val="22"/>
          <w:lang w:val="en-US"/>
        </w:rPr>
        <w:t>i</w:t>
      </w:r>
      <w:r w:rsidRPr="007D2B41">
        <w:rPr>
          <w:rFonts w:ascii="Arial" w:hAnsi="Arial" w:cs="Arial"/>
          <w:b w:val="0"/>
          <w:bCs w:val="0"/>
          <w:sz w:val="22"/>
          <w:szCs w:val="22"/>
          <w:lang w:val="en-US"/>
        </w:rPr>
        <w:t>er</w:t>
      </w:r>
      <w:r>
        <w:rPr>
          <w:rFonts w:ascii="Arial" w:hAnsi="Arial" w:cs="Arial"/>
          <w:b w:val="0"/>
          <w:bCs w:val="0"/>
          <w:sz w:val="22"/>
          <w:szCs w:val="22"/>
          <w:lang w:val="en-US"/>
        </w:rPr>
        <w:t>s</w:t>
      </w:r>
      <w:r w:rsidRPr="007D2B41">
        <w:rPr>
          <w:rFonts w:ascii="Arial" w:hAnsi="Arial" w:cs="Arial"/>
          <w:b w:val="0"/>
          <w:bCs w:val="0"/>
          <w:sz w:val="22"/>
          <w:szCs w:val="22"/>
          <w:lang w:val="en-US"/>
        </w:rPr>
        <w:t>, Algeria</w:t>
      </w:r>
    </w:p>
    <w:p w14:paraId="7EF23AE6" w14:textId="7A5C8C0D" w:rsidR="00AC6692" w:rsidRDefault="00435821" w:rsidP="00AC6692">
      <w:pPr>
        <w:pStyle w:val="Titel"/>
        <w:spacing w:line="276" w:lineRule="auto"/>
        <w:jc w:val="both"/>
        <w:rPr>
          <w:rFonts w:ascii="Arial" w:hAnsi="Arial" w:cs="Arial"/>
          <w:b w:val="0"/>
          <w:bCs w:val="0"/>
          <w:sz w:val="22"/>
          <w:szCs w:val="22"/>
          <w:lang w:val="en-US"/>
        </w:rPr>
      </w:pPr>
      <w:r>
        <w:rPr>
          <w:rFonts w:ascii="Arial" w:hAnsi="Arial" w:cs="Arial"/>
          <w:b w:val="0"/>
          <w:bCs w:val="0"/>
          <w:sz w:val="22"/>
          <w:szCs w:val="22"/>
          <w:vertAlign w:val="superscript"/>
          <w:lang w:val="en-US"/>
        </w:rPr>
        <w:t>20</w:t>
      </w:r>
      <w:r w:rsidR="009663F2" w:rsidRPr="00D12902">
        <w:rPr>
          <w:rFonts w:ascii="Arial" w:hAnsi="Arial" w:cs="Arial"/>
          <w:b w:val="0"/>
          <w:bCs w:val="0"/>
          <w:sz w:val="22"/>
          <w:szCs w:val="22"/>
          <w:lang w:val="en-US"/>
        </w:rPr>
        <w:t xml:space="preserve"> </w:t>
      </w:r>
      <w:proofErr w:type="spellStart"/>
      <w:r w:rsidR="00AC6692" w:rsidRPr="00AC6692">
        <w:rPr>
          <w:rFonts w:ascii="Arial" w:hAnsi="Arial" w:cs="Arial"/>
          <w:b w:val="0"/>
          <w:bCs w:val="0"/>
          <w:sz w:val="22"/>
          <w:szCs w:val="22"/>
          <w:lang w:val="en-US"/>
        </w:rPr>
        <w:t>Laboratoire</w:t>
      </w:r>
      <w:proofErr w:type="spellEnd"/>
      <w:r w:rsidR="00AC6692" w:rsidRPr="00AC6692">
        <w:rPr>
          <w:rFonts w:ascii="Arial" w:hAnsi="Arial" w:cs="Arial"/>
          <w:b w:val="0"/>
          <w:bCs w:val="0"/>
          <w:sz w:val="22"/>
          <w:szCs w:val="22"/>
          <w:lang w:val="en-US"/>
        </w:rPr>
        <w:t xml:space="preserve"> de </w:t>
      </w:r>
      <w:proofErr w:type="spellStart"/>
      <w:r w:rsidR="00AC6692" w:rsidRPr="00AC6692">
        <w:rPr>
          <w:rFonts w:ascii="Arial" w:hAnsi="Arial" w:cs="Arial"/>
          <w:b w:val="0"/>
          <w:bCs w:val="0"/>
          <w:sz w:val="22"/>
          <w:szCs w:val="22"/>
          <w:lang w:val="en-US"/>
        </w:rPr>
        <w:t>Genetique</w:t>
      </w:r>
      <w:proofErr w:type="spellEnd"/>
      <w:r w:rsidR="00AC6692" w:rsidRPr="00AC6692">
        <w:rPr>
          <w:rFonts w:ascii="Arial" w:hAnsi="Arial" w:cs="Arial"/>
          <w:b w:val="0"/>
          <w:bCs w:val="0"/>
          <w:sz w:val="22"/>
          <w:szCs w:val="22"/>
          <w:lang w:val="en-US"/>
        </w:rPr>
        <w:t xml:space="preserve"> de Maladies </w:t>
      </w:r>
      <w:proofErr w:type="spellStart"/>
      <w:r w:rsidR="00AC6692" w:rsidRPr="00AC6692">
        <w:rPr>
          <w:rFonts w:ascii="Arial" w:hAnsi="Arial" w:cs="Arial"/>
          <w:b w:val="0"/>
          <w:bCs w:val="0"/>
          <w:sz w:val="22"/>
          <w:szCs w:val="22"/>
          <w:lang w:val="en-US"/>
        </w:rPr>
        <w:t>Rares</w:t>
      </w:r>
      <w:proofErr w:type="spellEnd"/>
      <w:r w:rsidR="00AC6692" w:rsidRPr="00AC6692">
        <w:rPr>
          <w:rFonts w:ascii="Arial" w:hAnsi="Arial" w:cs="Arial"/>
          <w:b w:val="0"/>
          <w:bCs w:val="0"/>
          <w:sz w:val="22"/>
          <w:szCs w:val="22"/>
          <w:lang w:val="en-US"/>
        </w:rPr>
        <w:t xml:space="preserve">, EA 7402, </w:t>
      </w:r>
      <w:proofErr w:type="spellStart"/>
      <w:r w:rsidR="00AC6692" w:rsidRPr="00AC6692">
        <w:rPr>
          <w:rFonts w:ascii="Arial" w:hAnsi="Arial" w:cs="Arial"/>
          <w:b w:val="0"/>
          <w:bCs w:val="0"/>
          <w:sz w:val="22"/>
          <w:szCs w:val="22"/>
          <w:lang w:val="en-US"/>
        </w:rPr>
        <w:t>Institut</w:t>
      </w:r>
      <w:proofErr w:type="spellEnd"/>
      <w:r w:rsidR="00AC6692" w:rsidRPr="00AC6692">
        <w:rPr>
          <w:rFonts w:ascii="Arial" w:hAnsi="Arial" w:cs="Arial"/>
          <w:b w:val="0"/>
          <w:bCs w:val="0"/>
          <w:sz w:val="22"/>
          <w:szCs w:val="22"/>
          <w:lang w:val="en-US"/>
        </w:rPr>
        <w:t xml:space="preserve"> </w:t>
      </w:r>
      <w:proofErr w:type="spellStart"/>
      <w:r w:rsidR="00AC6692" w:rsidRPr="00AC6692">
        <w:rPr>
          <w:rFonts w:ascii="Arial" w:hAnsi="Arial" w:cs="Arial"/>
          <w:b w:val="0"/>
          <w:bCs w:val="0"/>
          <w:sz w:val="22"/>
          <w:szCs w:val="22"/>
          <w:lang w:val="en-US"/>
        </w:rPr>
        <w:t>Universitaire</w:t>
      </w:r>
      <w:proofErr w:type="spellEnd"/>
      <w:r w:rsidR="00AC6692" w:rsidRPr="00AC6692">
        <w:rPr>
          <w:rFonts w:ascii="Arial" w:hAnsi="Arial" w:cs="Arial"/>
          <w:b w:val="0"/>
          <w:bCs w:val="0"/>
          <w:sz w:val="22"/>
          <w:szCs w:val="22"/>
          <w:lang w:val="en-US"/>
        </w:rPr>
        <w:t xml:space="preserve"> de </w:t>
      </w:r>
      <w:proofErr w:type="spellStart"/>
      <w:r w:rsidR="00AC6692" w:rsidRPr="00AC6692">
        <w:rPr>
          <w:rFonts w:ascii="Arial" w:hAnsi="Arial" w:cs="Arial"/>
          <w:b w:val="0"/>
          <w:bCs w:val="0"/>
          <w:sz w:val="22"/>
          <w:szCs w:val="22"/>
          <w:lang w:val="en-US"/>
        </w:rPr>
        <w:t>Recherche</w:t>
      </w:r>
      <w:proofErr w:type="spellEnd"/>
      <w:r w:rsidR="00AC6692" w:rsidRPr="00AC6692">
        <w:rPr>
          <w:rFonts w:ascii="Arial" w:hAnsi="Arial" w:cs="Arial"/>
          <w:b w:val="0"/>
          <w:bCs w:val="0"/>
          <w:sz w:val="22"/>
          <w:szCs w:val="22"/>
          <w:lang w:val="en-US"/>
        </w:rPr>
        <w:t xml:space="preserve"> Clinique, </w:t>
      </w:r>
      <w:proofErr w:type="spellStart"/>
      <w:r w:rsidR="00AC6692" w:rsidRPr="00AC6692">
        <w:rPr>
          <w:rFonts w:ascii="Arial" w:hAnsi="Arial" w:cs="Arial"/>
          <w:b w:val="0"/>
          <w:bCs w:val="0"/>
          <w:sz w:val="22"/>
          <w:szCs w:val="22"/>
          <w:lang w:val="en-US"/>
        </w:rPr>
        <w:t>Université</w:t>
      </w:r>
      <w:proofErr w:type="spellEnd"/>
      <w:r w:rsidR="00AC6692" w:rsidRPr="00AC6692">
        <w:rPr>
          <w:rFonts w:ascii="Arial" w:hAnsi="Arial" w:cs="Arial"/>
          <w:b w:val="0"/>
          <w:bCs w:val="0"/>
          <w:sz w:val="22"/>
          <w:szCs w:val="22"/>
          <w:lang w:val="en-US"/>
        </w:rPr>
        <w:t xml:space="preserve"> </w:t>
      </w:r>
      <w:proofErr w:type="gramStart"/>
      <w:r w:rsidR="00AC6692" w:rsidRPr="00AC6692">
        <w:rPr>
          <w:rFonts w:ascii="Arial" w:hAnsi="Arial" w:cs="Arial"/>
          <w:b w:val="0"/>
          <w:bCs w:val="0"/>
          <w:sz w:val="22"/>
          <w:szCs w:val="22"/>
          <w:lang w:val="en-US"/>
        </w:rPr>
        <w:t>et</w:t>
      </w:r>
      <w:proofErr w:type="gramEnd"/>
      <w:r w:rsidR="00AC6692" w:rsidRPr="00AC6692">
        <w:rPr>
          <w:rFonts w:ascii="Arial" w:hAnsi="Arial" w:cs="Arial"/>
          <w:b w:val="0"/>
          <w:bCs w:val="0"/>
          <w:sz w:val="22"/>
          <w:szCs w:val="22"/>
          <w:lang w:val="en-US"/>
        </w:rPr>
        <w:t xml:space="preserve"> CHU de Montpellier, 34093 Montpellier </w:t>
      </w:r>
      <w:proofErr w:type="spellStart"/>
      <w:r w:rsidR="00AC6692" w:rsidRPr="00AC6692">
        <w:rPr>
          <w:rFonts w:ascii="Arial" w:hAnsi="Arial" w:cs="Arial"/>
          <w:b w:val="0"/>
          <w:bCs w:val="0"/>
          <w:sz w:val="22"/>
          <w:szCs w:val="22"/>
          <w:lang w:val="en-US"/>
        </w:rPr>
        <w:t>cedex</w:t>
      </w:r>
      <w:proofErr w:type="spellEnd"/>
      <w:r w:rsidR="00AC6692" w:rsidRPr="00AC6692">
        <w:rPr>
          <w:rFonts w:ascii="Arial" w:hAnsi="Arial" w:cs="Arial"/>
          <w:b w:val="0"/>
          <w:bCs w:val="0"/>
          <w:sz w:val="22"/>
          <w:szCs w:val="22"/>
          <w:lang w:val="en-US"/>
        </w:rPr>
        <w:t xml:space="preserve"> 5, France</w:t>
      </w:r>
    </w:p>
    <w:p w14:paraId="65CCAC1F" w14:textId="00DB13EC" w:rsidR="000A0900" w:rsidRPr="008B6171" w:rsidRDefault="006D3B43" w:rsidP="000A0900">
      <w:pPr>
        <w:spacing w:after="0" w:line="240" w:lineRule="auto"/>
        <w:rPr>
          <w:rFonts w:ascii="Arial" w:hAnsi="Arial" w:cs="Arial"/>
          <w:b/>
          <w:bCs/>
          <w:lang w:val="fr-FR"/>
        </w:rPr>
      </w:pPr>
      <w:r>
        <w:rPr>
          <w:rFonts w:ascii="Arial" w:hAnsi="Arial" w:cs="Arial"/>
          <w:bCs/>
          <w:iCs/>
          <w:color w:val="000000"/>
          <w:vertAlign w:val="superscript"/>
          <w:lang w:val="fr-FR"/>
        </w:rPr>
        <w:t>2</w:t>
      </w:r>
      <w:r w:rsidR="00435821">
        <w:rPr>
          <w:rFonts w:ascii="Arial" w:hAnsi="Arial" w:cs="Arial"/>
          <w:bCs/>
          <w:iCs/>
          <w:color w:val="000000"/>
          <w:vertAlign w:val="superscript"/>
          <w:lang w:val="fr-FR"/>
        </w:rPr>
        <w:t>1</w:t>
      </w:r>
      <w:r w:rsidR="000A0900">
        <w:rPr>
          <w:rFonts w:ascii="Arial" w:hAnsi="Arial" w:cs="Arial"/>
          <w:bCs/>
          <w:iCs/>
          <w:color w:val="000000"/>
          <w:vertAlign w:val="superscript"/>
          <w:lang w:val="fr-FR"/>
        </w:rPr>
        <w:t xml:space="preserve"> </w:t>
      </w:r>
      <w:r w:rsidR="000A0900" w:rsidRPr="008B6171">
        <w:rPr>
          <w:rFonts w:ascii="Arial" w:hAnsi="Arial" w:cs="Arial"/>
          <w:bCs/>
          <w:iCs/>
          <w:color w:val="000000"/>
          <w:lang w:val="fr-FR"/>
        </w:rPr>
        <w:t xml:space="preserve">Fédération de Médecine </w:t>
      </w:r>
      <w:proofErr w:type="spellStart"/>
      <w:r w:rsidR="000A0900" w:rsidRPr="008B6171">
        <w:rPr>
          <w:rFonts w:ascii="Arial" w:hAnsi="Arial" w:cs="Arial"/>
          <w:bCs/>
          <w:iCs/>
          <w:color w:val="000000"/>
          <w:lang w:val="fr-FR"/>
        </w:rPr>
        <w:t>Translationnelle</w:t>
      </w:r>
      <w:proofErr w:type="spellEnd"/>
      <w:r w:rsidR="000A0900" w:rsidRPr="008B6171">
        <w:rPr>
          <w:rFonts w:ascii="Arial" w:hAnsi="Arial" w:cs="Arial"/>
          <w:bCs/>
          <w:iCs/>
          <w:color w:val="000000"/>
          <w:lang w:val="fr-FR"/>
        </w:rPr>
        <w:t xml:space="preserve"> de Strasbourg (FMTS), Université de Strasbourg, Strasbourg, France.</w:t>
      </w:r>
    </w:p>
    <w:p w14:paraId="5EC7CE96" w14:textId="77777777" w:rsidR="007D2B41" w:rsidRDefault="007D2B41" w:rsidP="0080088D">
      <w:pPr>
        <w:pStyle w:val="Titel"/>
        <w:spacing w:line="276" w:lineRule="auto"/>
        <w:jc w:val="both"/>
        <w:rPr>
          <w:rFonts w:ascii="Arial" w:hAnsi="Arial" w:cs="Arial"/>
          <w:b w:val="0"/>
          <w:bCs w:val="0"/>
          <w:sz w:val="22"/>
          <w:szCs w:val="22"/>
          <w:lang w:val="en-US"/>
        </w:rPr>
      </w:pPr>
    </w:p>
    <w:p w14:paraId="5FE81724" w14:textId="77777777" w:rsidR="000A0900" w:rsidRDefault="000A0900" w:rsidP="0080088D">
      <w:pPr>
        <w:pStyle w:val="Titel"/>
        <w:spacing w:line="276" w:lineRule="auto"/>
        <w:jc w:val="both"/>
        <w:rPr>
          <w:rFonts w:ascii="Arial" w:hAnsi="Arial" w:cs="Arial"/>
          <w:b w:val="0"/>
          <w:bCs w:val="0"/>
          <w:sz w:val="22"/>
          <w:szCs w:val="22"/>
          <w:lang w:val="en-US"/>
        </w:rPr>
      </w:pPr>
    </w:p>
    <w:p w14:paraId="26968C26" w14:textId="77777777" w:rsidR="009663F2" w:rsidRDefault="009663F2" w:rsidP="00932DF4">
      <w:pPr>
        <w:pStyle w:val="Titel"/>
        <w:spacing w:line="276" w:lineRule="auto"/>
        <w:ind w:left="1080"/>
        <w:jc w:val="both"/>
        <w:rPr>
          <w:rFonts w:ascii="Arial" w:hAnsi="Arial" w:cs="Arial"/>
          <w:b w:val="0"/>
          <w:bCs w:val="0"/>
          <w:sz w:val="22"/>
          <w:szCs w:val="22"/>
          <w:lang w:val="en-US"/>
        </w:rPr>
      </w:pPr>
      <w:r>
        <w:rPr>
          <w:rFonts w:ascii="Arial" w:hAnsi="Arial" w:cs="Arial"/>
          <w:b w:val="0"/>
          <w:bCs w:val="0"/>
          <w:sz w:val="22"/>
          <w:szCs w:val="22"/>
          <w:lang w:val="en-US"/>
        </w:rPr>
        <w:t>*these authors contributed equally (joint first authors)</w:t>
      </w:r>
    </w:p>
    <w:p w14:paraId="788B525C" w14:textId="77777777" w:rsidR="009663F2" w:rsidRPr="00852F36" w:rsidRDefault="009663F2" w:rsidP="00932DF4">
      <w:pPr>
        <w:pStyle w:val="Titel"/>
        <w:spacing w:line="276" w:lineRule="auto"/>
        <w:ind w:left="1080"/>
        <w:jc w:val="both"/>
        <w:rPr>
          <w:rFonts w:ascii="Arial" w:hAnsi="Arial" w:cs="Arial"/>
          <w:b w:val="0"/>
          <w:bCs w:val="0"/>
          <w:sz w:val="22"/>
          <w:szCs w:val="22"/>
          <w:lang w:val="en-US"/>
        </w:rPr>
      </w:pPr>
      <w:r w:rsidRPr="00932DF4">
        <w:rPr>
          <w:rFonts w:ascii="Lucida Sans Unicode" w:hAnsi="Lucida Sans Unicode" w:cs="Lucida Sans Unicode"/>
          <w:b w:val="0"/>
          <w:bCs w:val="0"/>
          <w:sz w:val="22"/>
          <w:szCs w:val="22"/>
          <w:vertAlign w:val="superscript"/>
          <w:lang w:val="en-US"/>
        </w:rPr>
        <w:t>Ɨ</w:t>
      </w:r>
      <w:r>
        <w:rPr>
          <w:rFonts w:ascii="Arial" w:hAnsi="Arial" w:cs="Arial"/>
          <w:b w:val="0"/>
          <w:bCs w:val="0"/>
          <w:sz w:val="22"/>
          <w:szCs w:val="22"/>
          <w:lang w:val="en-US"/>
        </w:rPr>
        <w:t xml:space="preserve"> joint last authors</w:t>
      </w:r>
    </w:p>
    <w:p w14:paraId="13E39B58" w14:textId="77777777" w:rsidR="009663F2" w:rsidRDefault="009663F2" w:rsidP="00860F70">
      <w:pPr>
        <w:pStyle w:val="Titel"/>
        <w:jc w:val="left"/>
        <w:rPr>
          <w:rFonts w:ascii="Arial" w:hAnsi="Arial" w:cs="Arial"/>
          <w:b w:val="0"/>
          <w:bCs w:val="0"/>
          <w:sz w:val="22"/>
          <w:szCs w:val="22"/>
        </w:rPr>
      </w:pPr>
    </w:p>
    <w:p w14:paraId="21ED87D7" w14:textId="77777777" w:rsidR="001C509E" w:rsidRPr="00AA54B7" w:rsidRDefault="001C509E" w:rsidP="00860F70">
      <w:pPr>
        <w:pStyle w:val="Titel"/>
        <w:jc w:val="left"/>
        <w:rPr>
          <w:rFonts w:ascii="Arial" w:hAnsi="Arial" w:cs="Arial"/>
          <w:b w:val="0"/>
          <w:bCs w:val="0"/>
          <w:sz w:val="22"/>
          <w:szCs w:val="22"/>
        </w:rPr>
      </w:pPr>
    </w:p>
    <w:p w14:paraId="1DCB45A1" w14:textId="77777777" w:rsidR="009663F2" w:rsidRPr="00AA54B7" w:rsidRDefault="009663F2" w:rsidP="00860F70">
      <w:pPr>
        <w:pStyle w:val="Titel"/>
        <w:jc w:val="left"/>
        <w:outlineLvl w:val="0"/>
        <w:rPr>
          <w:rFonts w:ascii="Arial" w:hAnsi="Arial" w:cs="Arial"/>
          <w:b w:val="0"/>
          <w:bCs w:val="0"/>
          <w:sz w:val="22"/>
          <w:szCs w:val="22"/>
        </w:rPr>
      </w:pPr>
      <w:r>
        <w:rPr>
          <w:rFonts w:ascii="Arial" w:hAnsi="Arial" w:cs="Arial"/>
          <w:b w:val="0"/>
          <w:bCs w:val="0"/>
          <w:sz w:val="22"/>
          <w:szCs w:val="22"/>
          <w:vertAlign w:val="superscript"/>
        </w:rPr>
        <w:t>#</w:t>
      </w:r>
      <w:r w:rsidRPr="00AA54B7">
        <w:rPr>
          <w:rFonts w:ascii="Arial" w:hAnsi="Arial" w:cs="Arial"/>
          <w:b w:val="0"/>
          <w:bCs w:val="0"/>
          <w:sz w:val="22"/>
          <w:szCs w:val="22"/>
          <w:vertAlign w:val="superscript"/>
        </w:rPr>
        <w:t xml:space="preserve"> </w:t>
      </w:r>
      <w:r w:rsidRPr="00AA54B7">
        <w:rPr>
          <w:rFonts w:ascii="Arial" w:hAnsi="Arial" w:cs="Arial"/>
          <w:b w:val="0"/>
          <w:bCs w:val="0"/>
          <w:sz w:val="22"/>
          <w:szCs w:val="22"/>
        </w:rPr>
        <w:t>Correspondence should be addressed to:</w:t>
      </w:r>
    </w:p>
    <w:p w14:paraId="1A3AEFFB" w14:textId="77777777" w:rsidR="009663F2" w:rsidRPr="00AA54B7" w:rsidRDefault="009663F2" w:rsidP="00860F70">
      <w:pPr>
        <w:pStyle w:val="Titel"/>
        <w:jc w:val="left"/>
        <w:rPr>
          <w:rFonts w:ascii="Arial" w:hAnsi="Arial" w:cs="Arial"/>
          <w:b w:val="0"/>
          <w:bCs w:val="0"/>
          <w:sz w:val="22"/>
          <w:szCs w:val="22"/>
        </w:rPr>
      </w:pPr>
    </w:p>
    <w:p w14:paraId="62D47BBC" w14:textId="139FDD0E" w:rsidR="009663F2" w:rsidRPr="00AA54B7" w:rsidRDefault="009663F2" w:rsidP="00E143B3">
      <w:pPr>
        <w:pStyle w:val="Fuzeile"/>
        <w:keepNext/>
        <w:tabs>
          <w:tab w:val="clear" w:pos="4536"/>
          <w:tab w:val="clear" w:pos="9072"/>
        </w:tabs>
        <w:spacing w:line="360" w:lineRule="auto"/>
        <w:ind w:left="540"/>
        <w:outlineLvl w:val="0"/>
        <w:rPr>
          <w:rFonts w:ascii="Arial" w:hAnsi="Arial" w:cs="Arial"/>
          <w:sz w:val="22"/>
          <w:szCs w:val="22"/>
          <w:lang w:val="en-GB"/>
        </w:rPr>
      </w:pPr>
      <w:proofErr w:type="spellStart"/>
      <w:r w:rsidRPr="00AA54B7">
        <w:rPr>
          <w:rFonts w:ascii="Arial" w:hAnsi="Arial" w:cs="Arial"/>
          <w:sz w:val="22"/>
          <w:szCs w:val="22"/>
          <w:lang w:val="en-GB"/>
        </w:rPr>
        <w:t>Dr.</w:t>
      </w:r>
      <w:proofErr w:type="spellEnd"/>
      <w:r w:rsidRPr="00AA54B7">
        <w:rPr>
          <w:rFonts w:ascii="Arial" w:hAnsi="Arial" w:cs="Arial"/>
          <w:sz w:val="22"/>
          <w:szCs w:val="22"/>
          <w:lang w:val="en-GB"/>
        </w:rPr>
        <w:t xml:space="preserve"> </w:t>
      </w:r>
      <w:r>
        <w:rPr>
          <w:rFonts w:ascii="Arial" w:hAnsi="Arial" w:cs="Arial"/>
          <w:sz w:val="22"/>
          <w:szCs w:val="22"/>
          <w:lang w:val="en-GB"/>
        </w:rPr>
        <w:t>Matthis Synofzik</w:t>
      </w:r>
    </w:p>
    <w:p w14:paraId="0C9BBA3C" w14:textId="77777777" w:rsidR="009663F2" w:rsidRPr="00AA54B7" w:rsidRDefault="009663F2" w:rsidP="00E143B3">
      <w:pPr>
        <w:keepNext/>
        <w:spacing w:after="0" w:line="360" w:lineRule="auto"/>
        <w:ind w:firstLine="540"/>
        <w:rPr>
          <w:rFonts w:ascii="Arial" w:hAnsi="Arial" w:cs="Arial"/>
          <w:lang w:val="en-GB"/>
        </w:rPr>
      </w:pPr>
      <w:r w:rsidRPr="00AA54B7">
        <w:rPr>
          <w:rFonts w:ascii="Arial" w:hAnsi="Arial" w:cs="Arial"/>
          <w:lang w:val="en-GB"/>
        </w:rPr>
        <w:t xml:space="preserve">Department of </w:t>
      </w:r>
      <w:r>
        <w:rPr>
          <w:rFonts w:ascii="Arial" w:hAnsi="Arial" w:cs="Arial"/>
          <w:lang w:val="en-GB"/>
        </w:rPr>
        <w:t xml:space="preserve">Neurodegenerative Diseases, </w:t>
      </w:r>
      <w:r w:rsidRPr="00AA54B7">
        <w:rPr>
          <w:rFonts w:ascii="Arial" w:hAnsi="Arial" w:cs="Arial"/>
          <w:lang w:val="en-GB"/>
        </w:rPr>
        <w:t xml:space="preserve">University of </w:t>
      </w:r>
      <w:proofErr w:type="spellStart"/>
      <w:r w:rsidRPr="00AA54B7">
        <w:rPr>
          <w:rFonts w:ascii="Arial" w:hAnsi="Arial" w:cs="Arial"/>
          <w:lang w:val="en-GB"/>
        </w:rPr>
        <w:t>Tübingen</w:t>
      </w:r>
      <w:proofErr w:type="spellEnd"/>
    </w:p>
    <w:p w14:paraId="4D444898" w14:textId="77777777" w:rsidR="009663F2" w:rsidRPr="00AA54B7" w:rsidRDefault="009663F2" w:rsidP="00E143B3">
      <w:pPr>
        <w:pStyle w:val="Fuzeile"/>
        <w:keepNext/>
        <w:tabs>
          <w:tab w:val="clear" w:pos="4536"/>
          <w:tab w:val="clear" w:pos="9072"/>
        </w:tabs>
        <w:spacing w:line="360" w:lineRule="auto"/>
        <w:ind w:firstLine="540"/>
        <w:rPr>
          <w:rFonts w:ascii="Arial" w:hAnsi="Arial" w:cs="Arial"/>
          <w:sz w:val="22"/>
          <w:szCs w:val="22"/>
          <w:lang w:val="en-GB"/>
        </w:rPr>
      </w:pPr>
      <w:r w:rsidRPr="00AA54B7">
        <w:rPr>
          <w:rFonts w:ascii="Arial" w:hAnsi="Arial" w:cs="Arial"/>
          <w:sz w:val="22"/>
          <w:szCs w:val="22"/>
          <w:lang w:val="en-GB"/>
        </w:rPr>
        <w:t>Hoppe-</w:t>
      </w:r>
      <w:proofErr w:type="spellStart"/>
      <w:r w:rsidRPr="00AA54B7">
        <w:rPr>
          <w:rFonts w:ascii="Arial" w:hAnsi="Arial" w:cs="Arial"/>
          <w:sz w:val="22"/>
          <w:szCs w:val="22"/>
          <w:lang w:val="en-GB"/>
        </w:rPr>
        <w:t>Seyler</w:t>
      </w:r>
      <w:proofErr w:type="spellEnd"/>
      <w:r w:rsidRPr="00AA54B7">
        <w:rPr>
          <w:rFonts w:ascii="Arial" w:hAnsi="Arial" w:cs="Arial"/>
          <w:sz w:val="22"/>
          <w:szCs w:val="22"/>
          <w:lang w:val="en-GB"/>
        </w:rPr>
        <w:t>-Str. 3</w:t>
      </w:r>
    </w:p>
    <w:p w14:paraId="4FA1BCEB" w14:textId="77777777" w:rsidR="009663F2" w:rsidRPr="00833AEC" w:rsidRDefault="009663F2" w:rsidP="00E143B3">
      <w:pPr>
        <w:keepNext/>
        <w:spacing w:after="0" w:line="360" w:lineRule="auto"/>
        <w:ind w:firstLine="540"/>
        <w:rPr>
          <w:rFonts w:ascii="Arial" w:hAnsi="Arial" w:cs="Arial"/>
          <w:lang w:val="en-GB"/>
        </w:rPr>
      </w:pPr>
      <w:r w:rsidRPr="00AA54B7">
        <w:rPr>
          <w:rFonts w:ascii="Arial" w:hAnsi="Arial" w:cs="Arial"/>
          <w:lang w:val="en-GB"/>
        </w:rPr>
        <w:t xml:space="preserve">72076 </w:t>
      </w:r>
      <w:proofErr w:type="spellStart"/>
      <w:r w:rsidRPr="00AA54B7">
        <w:rPr>
          <w:rFonts w:ascii="Arial" w:hAnsi="Arial" w:cs="Arial"/>
          <w:lang w:val="en-GB"/>
        </w:rPr>
        <w:t>Tübingen</w:t>
      </w:r>
      <w:proofErr w:type="spellEnd"/>
      <w:r w:rsidRPr="00AA54B7">
        <w:rPr>
          <w:rFonts w:ascii="Arial" w:hAnsi="Arial" w:cs="Arial"/>
          <w:lang w:val="en-GB"/>
        </w:rPr>
        <w:t xml:space="preserve">, </w:t>
      </w:r>
      <w:r w:rsidRPr="00833AEC">
        <w:rPr>
          <w:rFonts w:ascii="Arial" w:hAnsi="Arial" w:cs="Arial"/>
          <w:lang w:val="en-GB"/>
        </w:rPr>
        <w:t>Germany</w:t>
      </w:r>
    </w:p>
    <w:p w14:paraId="0AD96B13" w14:textId="77777777" w:rsidR="009663F2" w:rsidRPr="00833AEC" w:rsidRDefault="009663F2" w:rsidP="00E143B3">
      <w:pPr>
        <w:spacing w:after="0" w:line="360" w:lineRule="auto"/>
        <w:ind w:firstLine="540"/>
        <w:rPr>
          <w:rFonts w:ascii="Arial" w:hAnsi="Arial" w:cs="Arial"/>
          <w:lang w:val="fr-FR"/>
        </w:rPr>
      </w:pPr>
      <w:proofErr w:type="gramStart"/>
      <w:r w:rsidRPr="00833AEC">
        <w:rPr>
          <w:rFonts w:ascii="Arial" w:hAnsi="Arial" w:cs="Arial"/>
          <w:lang w:val="fr-FR"/>
        </w:rPr>
        <w:t>phone</w:t>
      </w:r>
      <w:proofErr w:type="gramEnd"/>
      <w:r w:rsidRPr="00833AEC">
        <w:rPr>
          <w:rFonts w:ascii="Arial" w:hAnsi="Arial" w:cs="Arial"/>
          <w:lang w:val="fr-FR"/>
        </w:rPr>
        <w:t>:</w:t>
      </w:r>
      <w:r w:rsidRPr="00833AEC">
        <w:rPr>
          <w:rFonts w:ascii="Arial" w:hAnsi="Arial" w:cs="Arial"/>
          <w:lang w:val="fr-FR"/>
        </w:rPr>
        <w:tab/>
        <w:t>+49-7071-2982060</w:t>
      </w:r>
    </w:p>
    <w:p w14:paraId="51ED7A5D" w14:textId="77777777" w:rsidR="009663F2" w:rsidRPr="003B550A" w:rsidRDefault="009663F2" w:rsidP="00E143B3">
      <w:pPr>
        <w:spacing w:after="0" w:line="360" w:lineRule="auto"/>
        <w:ind w:firstLine="540"/>
        <w:rPr>
          <w:rFonts w:ascii="Arial" w:hAnsi="Arial" w:cs="Arial"/>
          <w:lang w:val="fr-FR"/>
        </w:rPr>
      </w:pPr>
      <w:proofErr w:type="gramStart"/>
      <w:r w:rsidRPr="003B550A">
        <w:rPr>
          <w:rFonts w:ascii="Arial" w:hAnsi="Arial" w:cs="Arial"/>
          <w:lang w:val="fr-FR"/>
        </w:rPr>
        <w:t>fax</w:t>
      </w:r>
      <w:proofErr w:type="gramEnd"/>
      <w:r w:rsidRPr="003B550A">
        <w:rPr>
          <w:rFonts w:ascii="Arial" w:hAnsi="Arial" w:cs="Arial"/>
          <w:lang w:val="fr-FR"/>
        </w:rPr>
        <w:t>:</w:t>
      </w:r>
      <w:r w:rsidRPr="003B550A">
        <w:rPr>
          <w:rFonts w:ascii="Arial" w:hAnsi="Arial" w:cs="Arial"/>
          <w:lang w:val="fr-FR"/>
        </w:rPr>
        <w:tab/>
        <w:t>+49-7071-294254</w:t>
      </w:r>
    </w:p>
    <w:p w14:paraId="1E7C200C" w14:textId="77777777" w:rsidR="009663F2" w:rsidRDefault="009663F2" w:rsidP="00E143B3">
      <w:pPr>
        <w:spacing w:line="360" w:lineRule="auto"/>
        <w:ind w:firstLine="540"/>
        <w:rPr>
          <w:rFonts w:ascii="Arial" w:hAnsi="Arial" w:cs="Arial"/>
          <w:lang w:val="fr-FR"/>
        </w:rPr>
      </w:pPr>
      <w:proofErr w:type="gramStart"/>
      <w:r w:rsidRPr="003B550A">
        <w:rPr>
          <w:rFonts w:ascii="Arial" w:hAnsi="Arial" w:cs="Arial"/>
          <w:lang w:val="fr-FR"/>
        </w:rPr>
        <w:t>e-mail</w:t>
      </w:r>
      <w:proofErr w:type="gramEnd"/>
      <w:r w:rsidRPr="003B550A">
        <w:rPr>
          <w:rFonts w:ascii="Arial" w:hAnsi="Arial" w:cs="Arial"/>
          <w:lang w:val="fr-FR"/>
        </w:rPr>
        <w:t xml:space="preserve">: </w:t>
      </w:r>
      <w:hyperlink r:id="rId9" w:history="1">
        <w:r w:rsidRPr="00B56588">
          <w:rPr>
            <w:rStyle w:val="Hyperlink"/>
            <w:rFonts w:ascii="Arial" w:hAnsi="Arial" w:cs="Arial"/>
            <w:lang w:val="fr-FR"/>
          </w:rPr>
          <w:t>matthis.synofzik@uni-tuebingen.de</w:t>
        </w:r>
      </w:hyperlink>
    </w:p>
    <w:p w14:paraId="1AE6332B" w14:textId="77777777" w:rsidR="009663F2" w:rsidRPr="003B550A" w:rsidRDefault="009663F2" w:rsidP="00860F70">
      <w:pPr>
        <w:ind w:firstLine="540"/>
        <w:rPr>
          <w:rFonts w:ascii="Arial" w:hAnsi="Arial" w:cs="Arial"/>
          <w:lang w:val="fr-FR"/>
        </w:rPr>
      </w:pPr>
    </w:p>
    <w:p w14:paraId="0C45C50D" w14:textId="77777777" w:rsidR="009663F2" w:rsidRPr="003B550A" w:rsidRDefault="009663F2" w:rsidP="00860F70">
      <w:pPr>
        <w:pStyle w:val="Fuzeile"/>
        <w:tabs>
          <w:tab w:val="clear" w:pos="4536"/>
          <w:tab w:val="clear" w:pos="9072"/>
        </w:tabs>
        <w:jc w:val="both"/>
        <w:rPr>
          <w:rFonts w:ascii="Arial" w:hAnsi="Arial" w:cs="Arial"/>
          <w:lang w:val="fr-FR"/>
        </w:rPr>
      </w:pPr>
    </w:p>
    <w:p w14:paraId="6BA541B0" w14:textId="5BBECE70" w:rsidR="009663F2" w:rsidRDefault="009663F2" w:rsidP="00860F70">
      <w:pPr>
        <w:pStyle w:val="Fuzeile"/>
        <w:tabs>
          <w:tab w:val="clear" w:pos="4536"/>
          <w:tab w:val="clear" w:pos="9072"/>
          <w:tab w:val="left" w:pos="6663"/>
        </w:tabs>
        <w:jc w:val="both"/>
        <w:rPr>
          <w:rFonts w:ascii="Arial" w:hAnsi="Arial" w:cs="Arial"/>
          <w:sz w:val="22"/>
          <w:szCs w:val="22"/>
          <w:lang w:val="fr-FR"/>
        </w:rPr>
      </w:pPr>
      <w:r w:rsidRPr="009B0888">
        <w:rPr>
          <w:rFonts w:ascii="Arial" w:hAnsi="Arial" w:cs="Arial"/>
          <w:b/>
          <w:bCs/>
          <w:sz w:val="22"/>
          <w:szCs w:val="22"/>
          <w:lang w:val="en-GB"/>
        </w:rPr>
        <w:t xml:space="preserve">Word count </w:t>
      </w:r>
      <w:proofErr w:type="gramStart"/>
      <w:r w:rsidRPr="009B0888">
        <w:rPr>
          <w:rFonts w:ascii="Arial" w:hAnsi="Arial" w:cs="Arial"/>
          <w:b/>
          <w:bCs/>
          <w:sz w:val="22"/>
          <w:szCs w:val="22"/>
          <w:lang w:val="en-GB"/>
        </w:rPr>
        <w:t>abstract</w:t>
      </w:r>
      <w:r w:rsidR="00EE775E">
        <w:rPr>
          <w:rFonts w:ascii="Arial" w:hAnsi="Arial" w:cs="Arial"/>
          <w:sz w:val="22"/>
          <w:szCs w:val="22"/>
          <w:lang w:val="fr-FR"/>
        </w:rPr>
        <w:t> :</w:t>
      </w:r>
      <w:proofErr w:type="gramEnd"/>
      <w:r w:rsidR="00EE775E">
        <w:rPr>
          <w:rFonts w:ascii="Arial" w:hAnsi="Arial" w:cs="Arial"/>
          <w:sz w:val="22"/>
          <w:szCs w:val="22"/>
          <w:lang w:val="fr-FR"/>
        </w:rPr>
        <w:t xml:space="preserve"> 2</w:t>
      </w:r>
      <w:r w:rsidR="005A57E5">
        <w:rPr>
          <w:rFonts w:ascii="Arial" w:hAnsi="Arial" w:cs="Arial"/>
          <w:sz w:val="22"/>
          <w:szCs w:val="22"/>
          <w:lang w:val="fr-FR"/>
        </w:rPr>
        <w:t>87</w:t>
      </w:r>
    </w:p>
    <w:p w14:paraId="3DD5DF18" w14:textId="77777777" w:rsidR="009663F2" w:rsidRPr="003B550A" w:rsidRDefault="009663F2" w:rsidP="00860F70">
      <w:pPr>
        <w:pStyle w:val="Fuzeile"/>
        <w:tabs>
          <w:tab w:val="clear" w:pos="4536"/>
          <w:tab w:val="clear" w:pos="9072"/>
          <w:tab w:val="left" w:pos="6663"/>
        </w:tabs>
        <w:jc w:val="both"/>
        <w:rPr>
          <w:rFonts w:ascii="Arial" w:hAnsi="Arial" w:cs="Arial"/>
          <w:sz w:val="22"/>
          <w:szCs w:val="22"/>
          <w:lang w:val="fr-FR"/>
        </w:rPr>
      </w:pPr>
      <w:r w:rsidRPr="003B550A">
        <w:rPr>
          <w:rFonts w:ascii="Arial" w:hAnsi="Arial" w:cs="Arial"/>
          <w:sz w:val="22"/>
          <w:szCs w:val="22"/>
          <w:lang w:val="fr-FR"/>
        </w:rPr>
        <w:tab/>
      </w:r>
    </w:p>
    <w:p w14:paraId="50DC73C2" w14:textId="5AC12F67" w:rsidR="009663F2" w:rsidRPr="00914091" w:rsidRDefault="009663F2" w:rsidP="00860F70">
      <w:pPr>
        <w:pStyle w:val="Titel"/>
        <w:tabs>
          <w:tab w:val="left" w:pos="6663"/>
        </w:tabs>
        <w:jc w:val="both"/>
        <w:rPr>
          <w:rFonts w:ascii="Arial" w:hAnsi="Arial" w:cs="Arial"/>
          <w:b w:val="0"/>
          <w:bCs w:val="0"/>
          <w:sz w:val="22"/>
          <w:szCs w:val="22"/>
        </w:rPr>
      </w:pPr>
      <w:r w:rsidRPr="00914091">
        <w:rPr>
          <w:rFonts w:ascii="Arial" w:hAnsi="Arial" w:cs="Arial"/>
          <w:sz w:val="22"/>
          <w:szCs w:val="22"/>
        </w:rPr>
        <w:t>Word count</w:t>
      </w:r>
      <w:r>
        <w:rPr>
          <w:rFonts w:ascii="Arial" w:hAnsi="Arial" w:cs="Arial"/>
          <w:sz w:val="22"/>
          <w:szCs w:val="22"/>
        </w:rPr>
        <w:t xml:space="preserve"> main text</w:t>
      </w:r>
      <w:r w:rsidRPr="00914091">
        <w:rPr>
          <w:rFonts w:ascii="Arial" w:hAnsi="Arial" w:cs="Arial"/>
          <w:sz w:val="22"/>
          <w:szCs w:val="22"/>
        </w:rPr>
        <w:t xml:space="preserve">: </w:t>
      </w:r>
      <w:r w:rsidRPr="00914091">
        <w:rPr>
          <w:rFonts w:ascii="Arial" w:hAnsi="Arial" w:cs="Arial"/>
          <w:b w:val="0"/>
          <w:bCs w:val="0"/>
          <w:sz w:val="22"/>
          <w:szCs w:val="22"/>
        </w:rPr>
        <w:t xml:space="preserve"> </w:t>
      </w:r>
      <w:del w:id="1" w:author="msynofzik" w:date="2015-12-09T19:36:00Z">
        <w:r w:rsidR="000470FE" w:rsidDel="00BF4DE9">
          <w:rPr>
            <w:rFonts w:ascii="Arial" w:hAnsi="Arial" w:cs="Arial"/>
            <w:b w:val="0"/>
            <w:bCs w:val="0"/>
            <w:sz w:val="22"/>
            <w:szCs w:val="22"/>
          </w:rPr>
          <w:delText>44</w:delText>
        </w:r>
        <w:r w:rsidR="00F80EFF" w:rsidDel="00BF4DE9">
          <w:rPr>
            <w:rFonts w:ascii="Arial" w:hAnsi="Arial" w:cs="Arial"/>
            <w:b w:val="0"/>
            <w:bCs w:val="0"/>
            <w:sz w:val="22"/>
            <w:szCs w:val="22"/>
          </w:rPr>
          <w:delText>86</w:delText>
        </w:r>
      </w:del>
      <w:ins w:id="2" w:author="msynofzik" w:date="2015-12-09T19:36:00Z">
        <w:r w:rsidR="00BF4DE9">
          <w:rPr>
            <w:rFonts w:ascii="Arial" w:hAnsi="Arial" w:cs="Arial"/>
            <w:b w:val="0"/>
            <w:bCs w:val="0"/>
            <w:sz w:val="22"/>
            <w:szCs w:val="22"/>
          </w:rPr>
          <w:t>5360</w:t>
        </w:r>
      </w:ins>
    </w:p>
    <w:p w14:paraId="3451C3BA" w14:textId="77777777" w:rsidR="009663F2" w:rsidRPr="00914091" w:rsidRDefault="009663F2" w:rsidP="00860F70">
      <w:pPr>
        <w:pStyle w:val="Titel"/>
        <w:tabs>
          <w:tab w:val="left" w:pos="1040"/>
          <w:tab w:val="left" w:pos="6663"/>
        </w:tabs>
        <w:jc w:val="both"/>
        <w:rPr>
          <w:rFonts w:ascii="Arial" w:hAnsi="Arial" w:cs="Arial"/>
          <w:b w:val="0"/>
          <w:bCs w:val="0"/>
          <w:sz w:val="22"/>
          <w:szCs w:val="22"/>
        </w:rPr>
      </w:pPr>
    </w:p>
    <w:p w14:paraId="3FCE7FC7" w14:textId="199D5FBC" w:rsidR="009663F2" w:rsidRPr="00914091" w:rsidRDefault="009663F2" w:rsidP="00860F70">
      <w:pPr>
        <w:pStyle w:val="Titel"/>
        <w:tabs>
          <w:tab w:val="left" w:pos="6663"/>
        </w:tabs>
        <w:jc w:val="both"/>
        <w:rPr>
          <w:rFonts w:ascii="Arial" w:hAnsi="Arial" w:cs="Arial"/>
          <w:b w:val="0"/>
          <w:bCs w:val="0"/>
          <w:sz w:val="22"/>
          <w:szCs w:val="22"/>
        </w:rPr>
      </w:pPr>
      <w:r w:rsidRPr="00914091">
        <w:rPr>
          <w:rFonts w:ascii="Arial" w:hAnsi="Arial" w:cs="Arial"/>
          <w:sz w:val="22"/>
          <w:szCs w:val="22"/>
        </w:rPr>
        <w:t>References:</w:t>
      </w:r>
      <w:r w:rsidRPr="00914091">
        <w:rPr>
          <w:rFonts w:ascii="Arial" w:hAnsi="Arial" w:cs="Arial"/>
          <w:b w:val="0"/>
          <w:bCs w:val="0"/>
          <w:sz w:val="22"/>
          <w:szCs w:val="22"/>
        </w:rPr>
        <w:t xml:space="preserve"> </w:t>
      </w:r>
      <w:r w:rsidR="000470FE">
        <w:rPr>
          <w:rFonts w:ascii="Arial" w:hAnsi="Arial" w:cs="Arial"/>
          <w:b w:val="0"/>
          <w:bCs w:val="0"/>
          <w:sz w:val="22"/>
          <w:szCs w:val="22"/>
        </w:rPr>
        <w:t>31</w:t>
      </w:r>
    </w:p>
    <w:p w14:paraId="7008BA86" w14:textId="77777777" w:rsidR="009663F2" w:rsidRPr="00914091" w:rsidRDefault="009663F2" w:rsidP="00860F70">
      <w:pPr>
        <w:pStyle w:val="Titel"/>
        <w:tabs>
          <w:tab w:val="left" w:pos="6663"/>
        </w:tabs>
        <w:jc w:val="both"/>
        <w:rPr>
          <w:rFonts w:ascii="Arial" w:hAnsi="Arial" w:cs="Arial"/>
          <w:sz w:val="22"/>
          <w:szCs w:val="22"/>
        </w:rPr>
      </w:pPr>
    </w:p>
    <w:p w14:paraId="19E8A097" w14:textId="77777777" w:rsidR="009663F2" w:rsidRPr="003B550A" w:rsidRDefault="009663F2" w:rsidP="00860F70">
      <w:pPr>
        <w:pStyle w:val="Titel"/>
        <w:tabs>
          <w:tab w:val="left" w:pos="6663"/>
        </w:tabs>
        <w:jc w:val="both"/>
        <w:rPr>
          <w:rFonts w:ascii="Arial" w:hAnsi="Arial" w:cs="Arial"/>
          <w:sz w:val="22"/>
          <w:szCs w:val="22"/>
          <w:lang w:val="fr-FR"/>
        </w:rPr>
      </w:pPr>
      <w:r w:rsidRPr="003B550A">
        <w:rPr>
          <w:rFonts w:ascii="Arial" w:hAnsi="Arial" w:cs="Arial"/>
          <w:sz w:val="22"/>
          <w:szCs w:val="22"/>
          <w:lang w:val="fr-FR"/>
        </w:rPr>
        <w:t xml:space="preserve">Figures/Table: </w:t>
      </w:r>
      <w:r w:rsidR="00047A5D">
        <w:rPr>
          <w:rFonts w:ascii="Arial" w:hAnsi="Arial" w:cs="Arial"/>
          <w:b w:val="0"/>
          <w:bCs w:val="0"/>
          <w:sz w:val="22"/>
          <w:szCs w:val="22"/>
          <w:lang w:val="fr-FR"/>
        </w:rPr>
        <w:t>5</w:t>
      </w:r>
      <w:r w:rsidRPr="00DC3541">
        <w:rPr>
          <w:rFonts w:ascii="Arial" w:hAnsi="Arial" w:cs="Arial"/>
          <w:b w:val="0"/>
          <w:bCs w:val="0"/>
          <w:sz w:val="22"/>
          <w:szCs w:val="22"/>
          <w:lang w:val="fr-FR"/>
        </w:rPr>
        <w:t xml:space="preserve"> Figure</w:t>
      </w:r>
      <w:r>
        <w:rPr>
          <w:rFonts w:ascii="Arial" w:hAnsi="Arial" w:cs="Arial"/>
          <w:b w:val="0"/>
          <w:bCs w:val="0"/>
          <w:sz w:val="22"/>
          <w:szCs w:val="22"/>
          <w:lang w:val="fr-FR"/>
        </w:rPr>
        <w:t>s, 2</w:t>
      </w:r>
      <w:r w:rsidRPr="00F8694C">
        <w:rPr>
          <w:rFonts w:ascii="Arial" w:hAnsi="Arial" w:cs="Arial"/>
          <w:b w:val="0"/>
          <w:bCs w:val="0"/>
          <w:sz w:val="22"/>
          <w:szCs w:val="22"/>
          <w:lang w:val="fr-FR"/>
        </w:rPr>
        <w:t xml:space="preserve"> Table</w:t>
      </w:r>
      <w:r>
        <w:rPr>
          <w:rFonts w:ascii="Arial" w:hAnsi="Arial" w:cs="Arial"/>
          <w:b w:val="0"/>
          <w:bCs w:val="0"/>
          <w:sz w:val="22"/>
          <w:szCs w:val="22"/>
          <w:lang w:val="fr-FR"/>
        </w:rPr>
        <w:t>s</w:t>
      </w:r>
      <w:r w:rsidRPr="003B550A">
        <w:rPr>
          <w:rFonts w:ascii="Arial" w:hAnsi="Arial" w:cs="Arial"/>
          <w:b w:val="0"/>
          <w:bCs w:val="0"/>
          <w:sz w:val="22"/>
          <w:szCs w:val="22"/>
          <w:lang w:val="fr-FR"/>
        </w:rPr>
        <w:tab/>
      </w:r>
    </w:p>
    <w:p w14:paraId="0C6588B7" w14:textId="77777777" w:rsidR="009663F2" w:rsidRPr="003B550A" w:rsidRDefault="009663F2" w:rsidP="00860F70">
      <w:pPr>
        <w:pStyle w:val="Titel"/>
        <w:tabs>
          <w:tab w:val="left" w:pos="6663"/>
        </w:tabs>
        <w:jc w:val="both"/>
        <w:rPr>
          <w:rFonts w:ascii="Arial" w:hAnsi="Arial" w:cs="Arial"/>
          <w:sz w:val="22"/>
          <w:szCs w:val="22"/>
          <w:lang w:val="fr-FR"/>
        </w:rPr>
      </w:pPr>
    </w:p>
    <w:p w14:paraId="2E3A8F60" w14:textId="0EC475B6" w:rsidR="009663F2" w:rsidRPr="000470FE" w:rsidRDefault="009663F2" w:rsidP="00860F70">
      <w:pPr>
        <w:pStyle w:val="Titel"/>
        <w:tabs>
          <w:tab w:val="left" w:pos="6663"/>
        </w:tabs>
        <w:jc w:val="both"/>
        <w:rPr>
          <w:rFonts w:ascii="Arial" w:hAnsi="Arial" w:cs="Arial"/>
          <w:b w:val="0"/>
          <w:sz w:val="22"/>
          <w:szCs w:val="22"/>
          <w:lang w:val="fr-FR"/>
        </w:rPr>
      </w:pPr>
      <w:proofErr w:type="spellStart"/>
      <w:r w:rsidRPr="003B550A">
        <w:rPr>
          <w:rFonts w:ascii="Arial" w:hAnsi="Arial" w:cs="Arial"/>
          <w:sz w:val="22"/>
          <w:szCs w:val="22"/>
          <w:lang w:val="fr-FR"/>
        </w:rPr>
        <w:t>Supplemental</w:t>
      </w:r>
      <w:proofErr w:type="spellEnd"/>
      <w:r w:rsidRPr="003B550A">
        <w:rPr>
          <w:rFonts w:ascii="Arial" w:hAnsi="Arial" w:cs="Arial"/>
          <w:sz w:val="22"/>
          <w:szCs w:val="22"/>
          <w:lang w:val="fr-FR"/>
        </w:rPr>
        <w:t xml:space="preserve"> </w:t>
      </w:r>
      <w:proofErr w:type="spellStart"/>
      <w:r w:rsidRPr="003B550A">
        <w:rPr>
          <w:rFonts w:ascii="Arial" w:hAnsi="Arial" w:cs="Arial"/>
          <w:sz w:val="22"/>
          <w:szCs w:val="22"/>
          <w:lang w:val="fr-FR"/>
        </w:rPr>
        <w:t>material</w:t>
      </w:r>
      <w:r>
        <w:rPr>
          <w:rFonts w:ascii="Arial" w:hAnsi="Arial" w:cs="Arial"/>
          <w:sz w:val="22"/>
          <w:szCs w:val="22"/>
          <w:lang w:val="fr-FR"/>
        </w:rPr>
        <w:t>s</w:t>
      </w:r>
      <w:proofErr w:type="spellEnd"/>
      <w:r w:rsidR="000470FE">
        <w:rPr>
          <w:rFonts w:ascii="Arial" w:hAnsi="Arial" w:cs="Arial"/>
          <w:sz w:val="22"/>
          <w:szCs w:val="22"/>
          <w:lang w:val="fr-FR"/>
        </w:rPr>
        <w:t xml:space="preserve">: </w:t>
      </w:r>
      <w:ins w:id="3" w:author="msynofzik" w:date="2015-12-09T19:35:00Z">
        <w:r w:rsidR="00E825DC">
          <w:rPr>
            <w:rFonts w:ascii="Arial" w:hAnsi="Arial" w:cs="Arial"/>
            <w:b w:val="0"/>
            <w:sz w:val="22"/>
            <w:szCs w:val="22"/>
            <w:lang w:val="fr-FR"/>
          </w:rPr>
          <w:t>8</w:t>
        </w:r>
      </w:ins>
      <w:del w:id="4" w:author="msynofzik" w:date="2015-12-09T18:43:00Z">
        <w:r w:rsidR="000470FE" w:rsidRPr="000470FE" w:rsidDel="009D5E99">
          <w:rPr>
            <w:rFonts w:ascii="Arial" w:hAnsi="Arial" w:cs="Arial"/>
            <w:b w:val="0"/>
            <w:sz w:val="22"/>
            <w:szCs w:val="22"/>
            <w:lang w:val="fr-FR"/>
          </w:rPr>
          <w:delText>4</w:delText>
        </w:r>
      </w:del>
    </w:p>
    <w:p w14:paraId="179B26E0" w14:textId="77777777" w:rsidR="009663F2" w:rsidRPr="003B550A" w:rsidRDefault="009663F2" w:rsidP="00860F70">
      <w:pPr>
        <w:pStyle w:val="Titel"/>
        <w:tabs>
          <w:tab w:val="left" w:pos="6663"/>
        </w:tabs>
        <w:jc w:val="both"/>
        <w:rPr>
          <w:rFonts w:ascii="Arial" w:hAnsi="Arial" w:cs="Arial"/>
          <w:sz w:val="22"/>
          <w:szCs w:val="22"/>
          <w:lang w:val="fr-FR"/>
        </w:rPr>
      </w:pPr>
    </w:p>
    <w:p w14:paraId="362F206A" w14:textId="0B451CD5" w:rsidR="009663F2" w:rsidRPr="00D67EF5" w:rsidRDefault="009663F2" w:rsidP="00860F70">
      <w:pPr>
        <w:pStyle w:val="Titel"/>
        <w:spacing w:line="480" w:lineRule="auto"/>
        <w:ind w:left="2124" w:hanging="2124"/>
        <w:jc w:val="left"/>
        <w:rPr>
          <w:rFonts w:ascii="Arial" w:hAnsi="Arial" w:cs="Arial"/>
          <w:sz w:val="22"/>
          <w:szCs w:val="22"/>
          <w:lang w:val="en-US"/>
        </w:rPr>
      </w:pPr>
      <w:r w:rsidRPr="003B550A">
        <w:rPr>
          <w:rFonts w:ascii="Arial" w:hAnsi="Arial" w:cs="Arial"/>
          <w:sz w:val="22"/>
          <w:szCs w:val="22"/>
          <w:lang w:val="fr-FR"/>
        </w:rPr>
        <w:t>Keywords:</w:t>
      </w:r>
      <w:r w:rsidRPr="003B550A">
        <w:rPr>
          <w:rFonts w:ascii="Arial" w:hAnsi="Arial" w:cs="Arial"/>
          <w:sz w:val="22"/>
          <w:szCs w:val="22"/>
          <w:lang w:val="fr-FR"/>
        </w:rPr>
        <w:tab/>
      </w:r>
      <w:r w:rsidRPr="00D67EF5">
        <w:rPr>
          <w:rFonts w:ascii="Arial" w:hAnsi="Arial" w:cs="Arial"/>
          <w:b w:val="0"/>
          <w:bCs w:val="0"/>
          <w:sz w:val="22"/>
          <w:szCs w:val="22"/>
          <w:lang w:val="en-US"/>
        </w:rPr>
        <w:t xml:space="preserve">ataxia; recessive ataxia; spastic ataxia; early onset ataxia; </w:t>
      </w:r>
      <w:r>
        <w:rPr>
          <w:rFonts w:ascii="Arial" w:hAnsi="Arial" w:cs="Arial"/>
          <w:b w:val="0"/>
          <w:bCs w:val="0"/>
          <w:sz w:val="22"/>
          <w:szCs w:val="22"/>
          <w:lang w:val="en-US"/>
        </w:rPr>
        <w:t>motor neuron disease;</w:t>
      </w:r>
      <w:r w:rsidRPr="00B712C2">
        <w:rPr>
          <w:rFonts w:ascii="Arial" w:hAnsi="Arial" w:cs="Arial"/>
          <w:b w:val="0"/>
          <w:bCs w:val="0"/>
          <w:sz w:val="22"/>
          <w:szCs w:val="22"/>
          <w:lang w:val="en-US"/>
        </w:rPr>
        <w:t xml:space="preserve"> </w:t>
      </w:r>
      <w:r w:rsidRPr="00D67EF5">
        <w:rPr>
          <w:rFonts w:ascii="Arial" w:hAnsi="Arial" w:cs="Arial"/>
          <w:b w:val="0"/>
          <w:bCs w:val="0"/>
          <w:sz w:val="22"/>
          <w:szCs w:val="22"/>
          <w:lang w:val="en-US"/>
        </w:rPr>
        <w:t>hereditary spastic paraplegia</w:t>
      </w:r>
      <w:r>
        <w:rPr>
          <w:rFonts w:ascii="Arial" w:hAnsi="Arial" w:cs="Arial"/>
          <w:b w:val="0"/>
          <w:bCs w:val="0"/>
          <w:sz w:val="22"/>
          <w:szCs w:val="22"/>
          <w:lang w:val="en-US"/>
        </w:rPr>
        <w:t>;</w:t>
      </w:r>
      <w:r w:rsidRPr="00D67EF5">
        <w:rPr>
          <w:rFonts w:ascii="Arial" w:hAnsi="Arial" w:cs="Arial"/>
          <w:b w:val="0"/>
          <w:bCs w:val="0"/>
          <w:sz w:val="22"/>
          <w:szCs w:val="22"/>
          <w:lang w:val="en-US"/>
        </w:rPr>
        <w:t xml:space="preserve"> genetics; </w:t>
      </w:r>
      <w:r w:rsidR="00047A5D">
        <w:rPr>
          <w:rFonts w:ascii="Arial" w:hAnsi="Arial" w:cs="Arial"/>
          <w:b w:val="0"/>
          <w:bCs w:val="0"/>
          <w:sz w:val="22"/>
          <w:szCs w:val="22"/>
          <w:lang w:val="en-US"/>
        </w:rPr>
        <w:t xml:space="preserve">neuromuscular; </w:t>
      </w:r>
      <w:r w:rsidRPr="00D67EF5">
        <w:rPr>
          <w:rFonts w:ascii="Arial" w:hAnsi="Arial" w:cs="Arial"/>
          <w:b w:val="0"/>
          <w:bCs w:val="0"/>
          <w:sz w:val="22"/>
          <w:szCs w:val="22"/>
          <w:lang w:val="en-US"/>
        </w:rPr>
        <w:t>magnetic resonance imaging; electrophysiology;</w:t>
      </w:r>
      <w:r>
        <w:rPr>
          <w:rFonts w:ascii="Arial" w:hAnsi="Arial" w:cs="Arial"/>
          <w:b w:val="0"/>
          <w:bCs w:val="0"/>
          <w:sz w:val="22"/>
          <w:szCs w:val="22"/>
          <w:lang w:val="en-US"/>
        </w:rPr>
        <w:t xml:space="preserve"> positron emissions tomography;  muscle; </w:t>
      </w:r>
      <w:r w:rsidR="006A32F0">
        <w:rPr>
          <w:rFonts w:ascii="Arial" w:hAnsi="Arial" w:cs="Arial"/>
          <w:b w:val="0"/>
          <w:bCs w:val="0"/>
          <w:sz w:val="22"/>
          <w:szCs w:val="22"/>
          <w:lang w:val="en-US"/>
        </w:rPr>
        <w:t xml:space="preserve">SYNE1; </w:t>
      </w:r>
      <w:proofErr w:type="spellStart"/>
      <w:r w:rsidR="006A32F0">
        <w:rPr>
          <w:rFonts w:ascii="Arial" w:hAnsi="Arial" w:cs="Arial"/>
          <w:b w:val="0"/>
          <w:bCs w:val="0"/>
          <w:sz w:val="22"/>
          <w:szCs w:val="22"/>
          <w:lang w:val="en-US"/>
        </w:rPr>
        <w:t>Nesprin</w:t>
      </w:r>
      <w:proofErr w:type="spellEnd"/>
      <w:r w:rsidR="006A32F0">
        <w:rPr>
          <w:rFonts w:ascii="Arial" w:hAnsi="Arial" w:cs="Arial"/>
          <w:b w:val="0"/>
          <w:bCs w:val="0"/>
          <w:sz w:val="22"/>
          <w:szCs w:val="22"/>
          <w:lang w:val="en-US"/>
        </w:rPr>
        <w:t xml:space="preserve"> 1; </w:t>
      </w:r>
      <w:r>
        <w:rPr>
          <w:rFonts w:ascii="Arial" w:hAnsi="Arial" w:cs="Arial"/>
          <w:b w:val="0"/>
          <w:bCs w:val="0"/>
          <w:sz w:val="22"/>
          <w:szCs w:val="22"/>
          <w:lang w:val="en-US"/>
        </w:rPr>
        <w:t>SCAR8; ARCA1.</w:t>
      </w:r>
    </w:p>
    <w:p w14:paraId="48FB4F75" w14:textId="77777777" w:rsidR="009663F2" w:rsidRDefault="009663F2">
      <w:pPr>
        <w:rPr>
          <w:lang w:val="de-DE"/>
        </w:rPr>
      </w:pPr>
    </w:p>
    <w:p w14:paraId="6C242A3F" w14:textId="77777777" w:rsidR="009663F2" w:rsidRDefault="009663F2" w:rsidP="00E42B7E">
      <w:pPr>
        <w:spacing w:after="0" w:line="480" w:lineRule="auto"/>
        <w:jc w:val="both"/>
        <w:rPr>
          <w:rFonts w:ascii="Arial" w:hAnsi="Arial" w:cs="Arial"/>
          <w:sz w:val="24"/>
          <w:szCs w:val="24"/>
          <w:lang w:eastAsia="de-DE"/>
        </w:rPr>
      </w:pPr>
    </w:p>
    <w:p w14:paraId="42759E8F" w14:textId="77777777" w:rsidR="009663F2" w:rsidRDefault="009663F2" w:rsidP="00E42B7E">
      <w:pPr>
        <w:pStyle w:val="Titel"/>
        <w:tabs>
          <w:tab w:val="left" w:pos="6663"/>
        </w:tabs>
        <w:spacing w:line="480" w:lineRule="auto"/>
        <w:ind w:left="2124" w:hanging="2124"/>
        <w:jc w:val="both"/>
        <w:rPr>
          <w:rFonts w:ascii="Arial" w:hAnsi="Arial" w:cs="Arial"/>
          <w:sz w:val="22"/>
          <w:szCs w:val="22"/>
          <w:lang w:val="fr-FR"/>
        </w:rPr>
      </w:pPr>
      <w:proofErr w:type="spellStart"/>
      <w:r>
        <w:rPr>
          <w:rFonts w:ascii="Arial" w:hAnsi="Arial" w:cs="Arial"/>
          <w:sz w:val="22"/>
          <w:szCs w:val="22"/>
          <w:lang w:val="fr-FR"/>
        </w:rPr>
        <w:t>Abbreviations</w:t>
      </w:r>
      <w:proofErr w:type="spellEnd"/>
      <w:r w:rsidRPr="003B550A">
        <w:rPr>
          <w:rFonts w:ascii="Arial" w:hAnsi="Arial" w:cs="Arial"/>
          <w:sz w:val="22"/>
          <w:szCs w:val="22"/>
          <w:lang w:val="fr-FR"/>
        </w:rPr>
        <w:t>:</w:t>
      </w:r>
    </w:p>
    <w:p w14:paraId="3550AE8A" w14:textId="08072B34" w:rsidR="009663F2" w:rsidRPr="003E73F6" w:rsidRDefault="009663F2" w:rsidP="00E42B7E">
      <w:pPr>
        <w:spacing w:after="0" w:line="480" w:lineRule="auto"/>
        <w:jc w:val="both"/>
        <w:rPr>
          <w:rFonts w:ascii="Arial" w:hAnsi="Arial" w:cs="Arial"/>
          <w:sz w:val="24"/>
          <w:szCs w:val="24"/>
          <w:lang w:eastAsia="de-DE"/>
        </w:rPr>
      </w:pPr>
      <w:proofErr w:type="gramStart"/>
      <w:r w:rsidRPr="003E73F6">
        <w:rPr>
          <w:rFonts w:ascii="Arial" w:hAnsi="Arial" w:cs="Arial"/>
          <w:sz w:val="24"/>
          <w:szCs w:val="24"/>
          <w:lang w:eastAsia="de-DE"/>
        </w:rPr>
        <w:t>ARCA, autosomal recessive cerebellar ataxia; HSP, hereditary spastic paraplegia;</w:t>
      </w:r>
      <w:r w:rsidR="00DB321C">
        <w:rPr>
          <w:rFonts w:ascii="Arial" w:hAnsi="Arial" w:cs="Arial"/>
          <w:sz w:val="24"/>
          <w:szCs w:val="24"/>
          <w:lang w:eastAsia="de-DE"/>
        </w:rPr>
        <w:t xml:space="preserve"> </w:t>
      </w:r>
      <w:proofErr w:type="spellStart"/>
      <w:r w:rsidR="00DB321C">
        <w:rPr>
          <w:rFonts w:ascii="Arial" w:hAnsi="Arial" w:cs="Arial"/>
          <w:sz w:val="24"/>
          <w:szCs w:val="24"/>
          <w:lang w:eastAsia="de-DE"/>
        </w:rPr>
        <w:t>pCA</w:t>
      </w:r>
      <w:proofErr w:type="spellEnd"/>
      <w:r w:rsidR="00DB321C">
        <w:rPr>
          <w:rFonts w:ascii="Arial" w:hAnsi="Arial" w:cs="Arial"/>
          <w:sz w:val="24"/>
          <w:szCs w:val="24"/>
          <w:lang w:eastAsia="de-DE"/>
        </w:rPr>
        <w:t>, pure cerebellar ataxia; CA plus, cerebellar ataxia plus;</w:t>
      </w:r>
      <w:r w:rsidRPr="003E73F6">
        <w:rPr>
          <w:rFonts w:ascii="Arial" w:hAnsi="Arial" w:cs="Arial"/>
          <w:sz w:val="24"/>
          <w:szCs w:val="24"/>
          <w:lang w:eastAsia="de-DE"/>
        </w:rPr>
        <w:t xml:space="preserve"> WES, whole exome sequencing, </w:t>
      </w:r>
      <w:ins w:id="5" w:author="msynofzik" w:date="2015-12-09T19:48:00Z">
        <w:r w:rsidR="00AF0AF6">
          <w:rPr>
            <w:rFonts w:ascii="Arial" w:hAnsi="Arial" w:cs="Arial"/>
            <w:sz w:val="24"/>
            <w:szCs w:val="24"/>
            <w:lang w:eastAsia="de-DE"/>
          </w:rPr>
          <w:t xml:space="preserve">NGS, next generation sequencing; </w:t>
        </w:r>
      </w:ins>
      <w:ins w:id="6" w:author="msynofzik" w:date="2015-12-09T19:09:00Z">
        <w:r w:rsidR="004E6A84">
          <w:rPr>
            <w:rFonts w:ascii="Arial" w:hAnsi="Arial" w:cs="Arial"/>
            <w:sz w:val="24"/>
            <w:szCs w:val="24"/>
            <w:lang w:eastAsia="de-DE"/>
          </w:rPr>
          <w:t xml:space="preserve">CNV, </w:t>
        </w:r>
        <w:r w:rsidR="004E6A84">
          <w:rPr>
            <w:rFonts w:ascii="Arial" w:hAnsi="Arial" w:cs="Arial"/>
          </w:rPr>
          <w:t>copy number variation.</w:t>
        </w:r>
      </w:ins>
      <w:proofErr w:type="gramEnd"/>
    </w:p>
    <w:p w14:paraId="113673D6" w14:textId="77777777" w:rsidR="00DB321C" w:rsidRPr="00DB321C" w:rsidRDefault="00DB321C" w:rsidP="00DB321C">
      <w:pPr>
        <w:spacing w:after="0" w:line="480" w:lineRule="auto"/>
        <w:jc w:val="both"/>
        <w:rPr>
          <w:rFonts w:ascii="Arial" w:hAnsi="Arial" w:cs="Arial"/>
          <w:sz w:val="24"/>
          <w:szCs w:val="24"/>
          <w:lang w:eastAsia="de-DE"/>
        </w:rPr>
      </w:pPr>
    </w:p>
    <w:p w14:paraId="2CF14562" w14:textId="77777777" w:rsidR="009663F2" w:rsidRPr="002E51D3" w:rsidRDefault="009663F2" w:rsidP="00E42B7E">
      <w:pPr>
        <w:widowControl w:val="0"/>
        <w:autoSpaceDE w:val="0"/>
        <w:autoSpaceDN w:val="0"/>
        <w:adjustRightInd w:val="0"/>
        <w:spacing w:line="360" w:lineRule="auto"/>
        <w:jc w:val="both"/>
        <w:rPr>
          <w:b/>
          <w:bCs/>
        </w:rPr>
      </w:pPr>
      <w:r>
        <w:rPr>
          <w:rFonts w:ascii="Arial" w:hAnsi="Arial" w:cs="Arial"/>
          <w:b/>
          <w:bCs/>
        </w:rPr>
        <w:t>Competing interests:</w:t>
      </w:r>
    </w:p>
    <w:p w14:paraId="3EFF92A6" w14:textId="77777777" w:rsidR="009663F2" w:rsidRPr="00741130" w:rsidRDefault="009663F2" w:rsidP="00E42B7E">
      <w:pPr>
        <w:widowControl w:val="0"/>
        <w:autoSpaceDE w:val="0"/>
        <w:autoSpaceDN w:val="0"/>
        <w:adjustRightInd w:val="0"/>
        <w:spacing w:line="240" w:lineRule="auto"/>
        <w:jc w:val="both"/>
        <w:rPr>
          <w:rFonts w:ascii="Arial" w:hAnsi="Arial" w:cs="Arial"/>
        </w:rPr>
      </w:pPr>
      <w:r>
        <w:rPr>
          <w:rFonts w:ascii="Arial" w:hAnsi="Arial" w:cs="Arial"/>
        </w:rPr>
        <w:t>The authors declare that they have no competing interests.</w:t>
      </w:r>
    </w:p>
    <w:p w14:paraId="6DA9C02C" w14:textId="77777777" w:rsidR="009663F2" w:rsidRDefault="009663F2" w:rsidP="00E42B7E">
      <w:pPr>
        <w:widowControl w:val="0"/>
        <w:autoSpaceDE w:val="0"/>
        <w:autoSpaceDN w:val="0"/>
        <w:adjustRightInd w:val="0"/>
        <w:spacing w:line="240" w:lineRule="auto"/>
        <w:jc w:val="both"/>
        <w:rPr>
          <w:rFonts w:ascii="Arial" w:hAnsi="Arial" w:cs="Arial"/>
        </w:rPr>
      </w:pPr>
    </w:p>
    <w:p w14:paraId="243E37F8" w14:textId="77777777" w:rsidR="009663F2" w:rsidRPr="00D06D86" w:rsidRDefault="009663F2" w:rsidP="00D06D86">
      <w:pPr>
        <w:widowControl w:val="0"/>
        <w:autoSpaceDE w:val="0"/>
        <w:autoSpaceDN w:val="0"/>
        <w:adjustRightInd w:val="0"/>
        <w:spacing w:line="360" w:lineRule="auto"/>
        <w:jc w:val="both"/>
        <w:rPr>
          <w:rFonts w:ascii="Arial" w:hAnsi="Arial" w:cs="Arial"/>
          <w:b/>
          <w:bCs/>
        </w:rPr>
      </w:pPr>
      <w:r w:rsidRPr="00D06D86">
        <w:rPr>
          <w:rFonts w:ascii="Arial" w:hAnsi="Arial" w:cs="Arial"/>
          <w:b/>
          <w:bCs/>
        </w:rPr>
        <w:t>Financial Disclosures:</w:t>
      </w:r>
    </w:p>
    <w:p w14:paraId="01F5F2CC" w14:textId="77777777" w:rsidR="009663F2" w:rsidRDefault="009663F2" w:rsidP="00743CD8">
      <w:pPr>
        <w:spacing w:line="240" w:lineRule="auto"/>
        <w:jc w:val="both"/>
        <w:rPr>
          <w:rFonts w:ascii="Arial" w:hAnsi="Arial" w:cs="Arial"/>
          <w:lang w:val="en-GB"/>
        </w:rPr>
      </w:pPr>
      <w:r w:rsidRPr="008768D4">
        <w:rPr>
          <w:rFonts w:ascii="Arial" w:hAnsi="Arial" w:cs="Arial"/>
          <w:lang w:val="en-GB"/>
        </w:rPr>
        <w:t>Matthis Synofzi</w:t>
      </w:r>
      <w:r>
        <w:rPr>
          <w:rFonts w:ascii="Arial" w:hAnsi="Arial" w:cs="Arial"/>
          <w:lang w:val="en-GB"/>
        </w:rPr>
        <w:t xml:space="preserve">k received </w:t>
      </w:r>
      <w:r w:rsidRPr="009D3B6F">
        <w:rPr>
          <w:rFonts w:ascii="Arial" w:hAnsi="Arial" w:cs="Arial"/>
        </w:rPr>
        <w:t xml:space="preserve">consulting fees from </w:t>
      </w:r>
      <w:proofErr w:type="spellStart"/>
      <w:r w:rsidRPr="009D3B6F">
        <w:rPr>
          <w:rFonts w:ascii="Arial" w:hAnsi="Arial" w:cs="Arial"/>
        </w:rPr>
        <w:t>Actelion</w:t>
      </w:r>
      <w:proofErr w:type="spellEnd"/>
      <w:r w:rsidRPr="009D3B6F">
        <w:rPr>
          <w:rFonts w:ascii="Arial" w:hAnsi="Arial" w:cs="Arial"/>
        </w:rPr>
        <w:t xml:space="preserve"> Pharmaceuticals Ltd</w:t>
      </w:r>
      <w:r>
        <w:rPr>
          <w:rFonts w:ascii="Arial" w:hAnsi="Arial" w:cs="Arial"/>
        </w:rPr>
        <w:t>.</w:t>
      </w:r>
    </w:p>
    <w:p w14:paraId="53703D72" w14:textId="77777777" w:rsidR="009663F2" w:rsidRDefault="009663F2"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Smets</w:t>
      </w:r>
      <w:proofErr w:type="spellEnd"/>
      <w:r>
        <w:rPr>
          <w:rFonts w:ascii="Arial" w:hAnsi="Arial" w:cs="Arial"/>
          <w:lang w:val="en-GB"/>
        </w:rPr>
        <w:t xml:space="preserve"> reports no disclosures.</w:t>
      </w:r>
    </w:p>
    <w:p w14:paraId="434809B2" w14:textId="3D8268A5" w:rsidR="00CF3D0C" w:rsidRPr="00EE775E" w:rsidRDefault="009663F2"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Mallaret</w:t>
      </w:r>
      <w:proofErr w:type="spellEnd"/>
      <w:r>
        <w:rPr>
          <w:rFonts w:ascii="Arial" w:hAnsi="Arial" w:cs="Arial"/>
          <w:lang w:val="en-GB"/>
        </w:rPr>
        <w:t xml:space="preserve"> </w:t>
      </w:r>
      <w:r w:rsidR="00CF3D0C">
        <w:rPr>
          <w:rFonts w:ascii="Arial" w:hAnsi="Arial" w:cs="Arial"/>
          <w:lang w:val="en-GB"/>
        </w:rPr>
        <w:t xml:space="preserve">has received travel </w:t>
      </w:r>
      <w:r w:rsidR="00CF3D0C" w:rsidRPr="00EE775E">
        <w:rPr>
          <w:rFonts w:ascii="Arial" w:hAnsi="Arial" w:cs="Arial"/>
          <w:lang w:val="en-GB"/>
        </w:rPr>
        <w:t xml:space="preserve">reimbursements from </w:t>
      </w:r>
      <w:proofErr w:type="spellStart"/>
      <w:r w:rsidR="00CF3D0C" w:rsidRPr="00EE775E">
        <w:rPr>
          <w:rFonts w:ascii="Arial" w:hAnsi="Arial" w:cs="Arial"/>
          <w:lang w:val="en-GB"/>
        </w:rPr>
        <w:t>Ipsen</w:t>
      </w:r>
      <w:proofErr w:type="spellEnd"/>
      <w:r w:rsidR="00CF3D0C" w:rsidRPr="00EE775E">
        <w:rPr>
          <w:rFonts w:ascii="Arial" w:hAnsi="Arial" w:cs="Arial"/>
          <w:lang w:val="en-GB"/>
        </w:rPr>
        <w:t xml:space="preserve"> Biopharmaceuticals, Inc.</w:t>
      </w:r>
    </w:p>
    <w:p w14:paraId="1660ADCB" w14:textId="15F80590" w:rsidR="00A12AD1" w:rsidRPr="00EE775E" w:rsidRDefault="00A12AD1" w:rsidP="00743CD8">
      <w:pPr>
        <w:spacing w:line="240" w:lineRule="auto"/>
        <w:jc w:val="both"/>
        <w:rPr>
          <w:rFonts w:ascii="Arial" w:hAnsi="Arial" w:cs="Arial"/>
          <w:lang w:val="en-GB"/>
        </w:rPr>
      </w:pPr>
      <w:proofErr w:type="spellStart"/>
      <w:r w:rsidRPr="00EE775E">
        <w:rPr>
          <w:rFonts w:ascii="Arial" w:hAnsi="Arial" w:cs="Arial"/>
          <w:lang w:val="en-GB"/>
        </w:rPr>
        <w:t>Dr.</w:t>
      </w:r>
      <w:proofErr w:type="spellEnd"/>
      <w:r w:rsidRPr="00EE775E">
        <w:rPr>
          <w:rFonts w:ascii="Arial" w:hAnsi="Arial" w:cs="Arial"/>
          <w:lang w:val="en-GB"/>
        </w:rPr>
        <w:t xml:space="preserve"> Di Bella reports no disclosures.</w:t>
      </w:r>
    </w:p>
    <w:p w14:paraId="42C5C757" w14:textId="77777777" w:rsidR="009663F2" w:rsidRDefault="009663F2" w:rsidP="00743CD8">
      <w:pPr>
        <w:spacing w:line="240" w:lineRule="auto"/>
        <w:jc w:val="both"/>
        <w:rPr>
          <w:rFonts w:ascii="Arial" w:hAnsi="Arial" w:cs="Arial"/>
          <w:lang w:val="en-GB"/>
        </w:rPr>
      </w:pPr>
      <w:proofErr w:type="spellStart"/>
      <w:r w:rsidRPr="00EE775E">
        <w:rPr>
          <w:rFonts w:ascii="Arial" w:hAnsi="Arial" w:cs="Arial"/>
          <w:lang w:val="en-GB"/>
        </w:rPr>
        <w:t>Dr.</w:t>
      </w:r>
      <w:proofErr w:type="spellEnd"/>
      <w:r w:rsidRPr="00EE775E">
        <w:rPr>
          <w:rFonts w:ascii="Arial" w:hAnsi="Arial" w:cs="Arial"/>
          <w:lang w:val="en-GB"/>
        </w:rPr>
        <w:t xml:space="preserve"> </w:t>
      </w:r>
      <w:proofErr w:type="spellStart"/>
      <w:r w:rsidRPr="00EE775E">
        <w:rPr>
          <w:rFonts w:ascii="Arial" w:hAnsi="Arial" w:cs="Arial"/>
          <w:lang w:val="en-GB"/>
        </w:rPr>
        <w:t>Gallenmüller</w:t>
      </w:r>
      <w:proofErr w:type="spellEnd"/>
      <w:r w:rsidRPr="00EE775E">
        <w:rPr>
          <w:rFonts w:ascii="Arial" w:hAnsi="Arial" w:cs="Arial"/>
          <w:lang w:val="en-GB"/>
        </w:rPr>
        <w:t xml:space="preserve"> received </w:t>
      </w:r>
      <w:r w:rsidRPr="00EE775E">
        <w:rPr>
          <w:rFonts w:ascii="Arial" w:hAnsi="Arial" w:cs="Arial"/>
        </w:rPr>
        <w:t xml:space="preserve">travel reimbursements from </w:t>
      </w:r>
      <w:proofErr w:type="spellStart"/>
      <w:r w:rsidRPr="00EE775E">
        <w:rPr>
          <w:rFonts w:ascii="Arial" w:hAnsi="Arial" w:cs="Arial"/>
        </w:rPr>
        <w:t>Actelion</w:t>
      </w:r>
      <w:proofErr w:type="spellEnd"/>
      <w:r w:rsidRPr="00EE775E">
        <w:rPr>
          <w:rFonts w:ascii="Arial" w:hAnsi="Arial" w:cs="Arial"/>
        </w:rPr>
        <w:t xml:space="preserve"> Pharmaceuticals Ltd.</w:t>
      </w:r>
    </w:p>
    <w:p w14:paraId="66FA1D5B" w14:textId="6B8491F6" w:rsidR="00A12AD1" w:rsidRDefault="00A12AD1"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Baets</w:t>
      </w:r>
      <w:proofErr w:type="spellEnd"/>
      <w:r>
        <w:rPr>
          <w:rFonts w:ascii="Arial" w:hAnsi="Arial" w:cs="Arial"/>
          <w:lang w:val="en-GB"/>
        </w:rPr>
        <w:t xml:space="preserve"> reports no disclo</w:t>
      </w:r>
      <w:r w:rsidR="0016330E">
        <w:rPr>
          <w:rFonts w:ascii="Arial" w:hAnsi="Arial" w:cs="Arial"/>
          <w:lang w:val="en-GB"/>
        </w:rPr>
        <w:t>s</w:t>
      </w:r>
      <w:r>
        <w:rPr>
          <w:rFonts w:ascii="Arial" w:hAnsi="Arial" w:cs="Arial"/>
          <w:lang w:val="en-GB"/>
        </w:rPr>
        <w:t>ures.</w:t>
      </w:r>
    </w:p>
    <w:p w14:paraId="387D21DB" w14:textId="1DDDB178" w:rsidR="009663F2" w:rsidRDefault="00C65B84" w:rsidP="00743CD8">
      <w:pPr>
        <w:spacing w:line="240" w:lineRule="auto"/>
        <w:jc w:val="both"/>
        <w:rPr>
          <w:rFonts w:ascii="Arial" w:hAnsi="Arial" w:cs="Arial"/>
          <w:lang w:val="en-GB"/>
        </w:rPr>
      </w:pPr>
      <w:r>
        <w:rPr>
          <w:rFonts w:ascii="Arial" w:hAnsi="Arial" w:cs="Arial"/>
          <w:lang w:val="en-GB"/>
        </w:rPr>
        <w:t>Mr</w:t>
      </w:r>
      <w:r w:rsidR="009663F2">
        <w:rPr>
          <w:rFonts w:ascii="Arial" w:hAnsi="Arial" w:cs="Arial"/>
          <w:lang w:val="en-GB"/>
        </w:rPr>
        <w:t>. Schulze reports no disclosures.</w:t>
      </w:r>
    </w:p>
    <w:p w14:paraId="0BFC60CF" w14:textId="6C1AA3E9" w:rsidR="00A12AD1" w:rsidRDefault="00A12AD1"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Magri</w:t>
      </w:r>
      <w:proofErr w:type="spellEnd"/>
      <w:r>
        <w:rPr>
          <w:rFonts w:ascii="Arial" w:hAnsi="Arial" w:cs="Arial"/>
          <w:lang w:val="en-GB"/>
        </w:rPr>
        <w:t xml:space="preserve"> reports no disclosures.</w:t>
      </w:r>
    </w:p>
    <w:p w14:paraId="4CA6FCD3" w14:textId="3D3E1A12" w:rsidR="00BA49AC" w:rsidRDefault="00BA49AC"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Sarto</w:t>
      </w:r>
      <w:proofErr w:type="spellEnd"/>
      <w:r>
        <w:rPr>
          <w:rFonts w:ascii="Arial" w:hAnsi="Arial" w:cs="Arial"/>
          <w:lang w:val="en-GB"/>
        </w:rPr>
        <w:t xml:space="preserve"> reports no disclosures.</w:t>
      </w:r>
    </w:p>
    <w:p w14:paraId="3388B2D0" w14:textId="77777777" w:rsidR="009663F2" w:rsidRDefault="009663F2"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Mustafa reports no disclosures.</w:t>
      </w:r>
    </w:p>
    <w:p w14:paraId="1E40B0C1" w14:textId="77777777" w:rsidR="009663F2" w:rsidRDefault="009663F2"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Deconinck</w:t>
      </w:r>
      <w:proofErr w:type="spellEnd"/>
      <w:r>
        <w:rPr>
          <w:rFonts w:ascii="Arial" w:hAnsi="Arial" w:cs="Arial"/>
          <w:lang w:val="en-GB"/>
        </w:rPr>
        <w:t xml:space="preserve"> reports no disclosures.</w:t>
      </w:r>
    </w:p>
    <w:p w14:paraId="32C991C3" w14:textId="189B8D22" w:rsidR="009663F2" w:rsidRDefault="00A12AD1"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Haack reports </w:t>
      </w:r>
      <w:r w:rsidR="009663F2">
        <w:rPr>
          <w:rFonts w:ascii="Arial" w:hAnsi="Arial" w:cs="Arial"/>
          <w:lang w:val="en-GB"/>
        </w:rPr>
        <w:t>no disclosures.</w:t>
      </w:r>
    </w:p>
    <w:p w14:paraId="79E9C1C6" w14:textId="77777777" w:rsidR="009663F2" w:rsidRDefault="009663F2"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Züchner</w:t>
      </w:r>
      <w:proofErr w:type="spellEnd"/>
      <w:r>
        <w:rPr>
          <w:rFonts w:ascii="Arial" w:hAnsi="Arial" w:cs="Arial"/>
          <w:lang w:val="en-GB"/>
        </w:rPr>
        <w:t xml:space="preserve"> reports no disclosures.</w:t>
      </w:r>
    </w:p>
    <w:p w14:paraId="20D2F92E" w14:textId="58AE0A7E" w:rsidR="007268E1" w:rsidRDefault="007268E1"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Gonzalez reports no disclosures.</w:t>
      </w:r>
    </w:p>
    <w:p w14:paraId="19651795" w14:textId="334E483E" w:rsidR="009663F2" w:rsidRDefault="007268E1"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Timmann</w:t>
      </w:r>
      <w:proofErr w:type="spellEnd"/>
      <w:r w:rsidR="009663F2">
        <w:rPr>
          <w:rFonts w:ascii="Arial" w:hAnsi="Arial" w:cs="Arial"/>
          <w:lang w:val="en-GB"/>
        </w:rPr>
        <w:t xml:space="preserve"> reports no disclosures.</w:t>
      </w:r>
    </w:p>
    <w:p w14:paraId="1DD4CAB7" w14:textId="07719FC8" w:rsidR="00E66958" w:rsidRDefault="00E66958"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Stendel</w:t>
      </w:r>
      <w:proofErr w:type="spellEnd"/>
      <w:r>
        <w:rPr>
          <w:rFonts w:ascii="Arial" w:hAnsi="Arial" w:cs="Arial"/>
          <w:lang w:val="en-GB"/>
        </w:rPr>
        <w:t xml:space="preserve"> reports no disclosures.</w:t>
      </w:r>
    </w:p>
    <w:p w14:paraId="4C48C24E" w14:textId="0A74D5E4" w:rsidR="001A3303" w:rsidRDefault="009663F2" w:rsidP="001A3303">
      <w:pPr>
        <w:spacing w:line="240" w:lineRule="auto"/>
        <w:jc w:val="both"/>
        <w:rPr>
          <w:rFonts w:ascii="Arial" w:hAnsi="Arial" w:cs="Arial"/>
          <w:lang w:val="en-GB"/>
        </w:rPr>
      </w:pPr>
      <w:proofErr w:type="spellStart"/>
      <w:r>
        <w:rPr>
          <w:rFonts w:ascii="Arial" w:hAnsi="Arial" w:cs="Arial"/>
          <w:lang w:val="en-GB"/>
        </w:rPr>
        <w:lastRenderedPageBreak/>
        <w:t>Dr.</w:t>
      </w:r>
      <w:proofErr w:type="spellEnd"/>
      <w:r>
        <w:rPr>
          <w:rFonts w:ascii="Arial" w:hAnsi="Arial" w:cs="Arial"/>
          <w:lang w:val="en-GB"/>
        </w:rPr>
        <w:t xml:space="preserve"> Klopstock </w:t>
      </w:r>
      <w:r w:rsidR="001A3303" w:rsidRPr="001A3303">
        <w:rPr>
          <w:rFonts w:ascii="Arial" w:hAnsi="Arial" w:cs="Arial"/>
          <w:lang w:val="en-GB"/>
        </w:rPr>
        <w:t xml:space="preserve">has performed consultancies for </w:t>
      </w:r>
      <w:proofErr w:type="spellStart"/>
      <w:r w:rsidR="001A3303" w:rsidRPr="001A3303">
        <w:rPr>
          <w:rFonts w:ascii="Arial" w:hAnsi="Arial" w:cs="Arial"/>
          <w:lang w:val="en-GB"/>
        </w:rPr>
        <w:t>Actelion</w:t>
      </w:r>
      <w:proofErr w:type="spellEnd"/>
      <w:r w:rsidR="001A3303" w:rsidRPr="001A3303">
        <w:rPr>
          <w:rFonts w:ascii="Arial" w:hAnsi="Arial" w:cs="Arial"/>
          <w:lang w:val="en-GB"/>
        </w:rPr>
        <w:t xml:space="preserve"> Pharmaceuticals </w:t>
      </w:r>
      <w:proofErr w:type="gramStart"/>
      <w:r w:rsidR="001A3303" w:rsidRPr="001A3303">
        <w:rPr>
          <w:rFonts w:ascii="Arial" w:hAnsi="Arial" w:cs="Arial"/>
          <w:lang w:val="en-GB"/>
        </w:rPr>
        <w:t>Ltd</w:t>
      </w:r>
      <w:r w:rsidR="001A3303" w:rsidRPr="00AF5426">
        <w:rPr>
          <w:rFonts w:ascii="Arial" w:hAnsi="Arial" w:cs="Arial"/>
          <w:lang w:val="en-GB"/>
        </w:rPr>
        <w:t xml:space="preserve"> </w:t>
      </w:r>
      <w:r w:rsidR="001A3303">
        <w:rPr>
          <w:rFonts w:ascii="Arial" w:hAnsi="Arial" w:cs="Arial"/>
          <w:lang w:val="en-GB"/>
        </w:rPr>
        <w:t>,</w:t>
      </w:r>
      <w:proofErr w:type="gramEnd"/>
      <w:r w:rsidR="001A3303">
        <w:rPr>
          <w:rFonts w:ascii="Arial" w:hAnsi="Arial" w:cs="Arial"/>
          <w:lang w:val="en-GB"/>
        </w:rPr>
        <w:t xml:space="preserve"> </w:t>
      </w:r>
      <w:proofErr w:type="spellStart"/>
      <w:r w:rsidR="001A3303" w:rsidRPr="00AF5426">
        <w:rPr>
          <w:rFonts w:ascii="Arial" w:hAnsi="Arial" w:cs="Arial"/>
          <w:lang w:val="en-GB"/>
        </w:rPr>
        <w:t>GenSight</w:t>
      </w:r>
      <w:proofErr w:type="spellEnd"/>
      <w:r w:rsidR="001A3303" w:rsidRPr="00AF5426">
        <w:rPr>
          <w:rFonts w:ascii="Arial" w:hAnsi="Arial" w:cs="Arial"/>
          <w:lang w:val="en-GB"/>
        </w:rPr>
        <w:t xml:space="preserve"> Biologics</w:t>
      </w:r>
      <w:r w:rsidR="001A3303">
        <w:rPr>
          <w:rFonts w:ascii="Arial" w:hAnsi="Arial" w:cs="Arial"/>
          <w:lang w:val="en-GB"/>
        </w:rPr>
        <w:t xml:space="preserve">, </w:t>
      </w:r>
      <w:r w:rsidR="001A3303" w:rsidRPr="001A3303">
        <w:rPr>
          <w:rFonts w:ascii="Arial" w:hAnsi="Arial" w:cs="Arial"/>
          <w:lang w:val="en-GB"/>
        </w:rPr>
        <w:t xml:space="preserve">Gerson </w:t>
      </w:r>
      <w:proofErr w:type="spellStart"/>
      <w:r w:rsidR="001A3303" w:rsidRPr="001A3303">
        <w:rPr>
          <w:rFonts w:ascii="Arial" w:hAnsi="Arial" w:cs="Arial"/>
          <w:lang w:val="en-GB"/>
        </w:rPr>
        <w:t>Lehrman</w:t>
      </w:r>
      <w:proofErr w:type="spellEnd"/>
      <w:r w:rsidR="001A3303" w:rsidRPr="001A3303">
        <w:rPr>
          <w:rFonts w:ascii="Arial" w:hAnsi="Arial" w:cs="Arial"/>
          <w:lang w:val="en-GB"/>
        </w:rPr>
        <w:t xml:space="preserve"> Group, USA, and </w:t>
      </w:r>
      <w:proofErr w:type="spellStart"/>
      <w:r w:rsidR="001A3303" w:rsidRPr="001A3303">
        <w:rPr>
          <w:rFonts w:ascii="Arial" w:hAnsi="Arial" w:cs="Arial"/>
          <w:lang w:val="en-GB"/>
        </w:rPr>
        <w:t>FinTech</w:t>
      </w:r>
      <w:proofErr w:type="spellEnd"/>
      <w:r w:rsidR="001A3303" w:rsidRPr="001A3303">
        <w:rPr>
          <w:rFonts w:ascii="Arial" w:hAnsi="Arial" w:cs="Arial"/>
          <w:lang w:val="en-GB"/>
        </w:rPr>
        <w:t xml:space="preserve"> Global Capital, Japan. He has been serving as a Section Editor for BMC Medical Genetics from 2011</w:t>
      </w:r>
      <w:r w:rsidR="001A3303">
        <w:rPr>
          <w:rFonts w:ascii="Arial" w:hAnsi="Arial" w:cs="Arial"/>
          <w:lang w:val="en-GB"/>
        </w:rPr>
        <w:t>-2015</w:t>
      </w:r>
      <w:r w:rsidR="001A3303" w:rsidRPr="00931305">
        <w:rPr>
          <w:rFonts w:ascii="Arial" w:hAnsi="Arial" w:cs="Arial"/>
          <w:lang w:val="en-GB"/>
        </w:rPr>
        <w:t>.</w:t>
      </w:r>
    </w:p>
    <w:p w14:paraId="31BFC6AC" w14:textId="4A36571C" w:rsidR="007268E1" w:rsidRDefault="007268E1"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Durr reports no disclosures.</w:t>
      </w:r>
    </w:p>
    <w:p w14:paraId="31314525" w14:textId="21B8AFA1" w:rsidR="007268E1" w:rsidRDefault="007268E1" w:rsidP="00743CD8">
      <w:pPr>
        <w:spacing w:line="240" w:lineRule="auto"/>
        <w:jc w:val="both"/>
        <w:rPr>
          <w:ins w:id="7" w:author="msynofzik" w:date="2015-12-04T11:06:00Z"/>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Tranchant</w:t>
      </w:r>
      <w:proofErr w:type="spellEnd"/>
      <w:r>
        <w:rPr>
          <w:rFonts w:ascii="Arial" w:hAnsi="Arial" w:cs="Arial"/>
          <w:lang w:val="en-GB"/>
        </w:rPr>
        <w:t xml:space="preserve"> reports no disclosures.</w:t>
      </w:r>
    </w:p>
    <w:p w14:paraId="70A3BFD1" w14:textId="60C6A8F2" w:rsidR="00C330AB" w:rsidRDefault="00C330AB" w:rsidP="00743CD8">
      <w:pPr>
        <w:spacing w:line="240" w:lineRule="auto"/>
        <w:jc w:val="both"/>
        <w:rPr>
          <w:rFonts w:ascii="Arial" w:hAnsi="Arial" w:cs="Arial"/>
          <w:lang w:val="en-GB"/>
        </w:rPr>
      </w:pPr>
      <w:proofErr w:type="spellStart"/>
      <w:ins w:id="8" w:author="msynofzik" w:date="2015-12-04T11:06:00Z">
        <w:r>
          <w:rPr>
            <w:rFonts w:ascii="Arial" w:hAnsi="Arial" w:cs="Arial"/>
            <w:lang w:val="en-GB"/>
          </w:rPr>
          <w:t>Dr.</w:t>
        </w:r>
        <w:proofErr w:type="spellEnd"/>
        <w:r>
          <w:rPr>
            <w:rFonts w:ascii="Arial" w:hAnsi="Arial" w:cs="Arial"/>
            <w:lang w:val="en-GB"/>
          </w:rPr>
          <w:t xml:space="preserve"> Sturm reports no disclosures.</w:t>
        </w:r>
      </w:ins>
    </w:p>
    <w:p w14:paraId="4C68B27A" w14:textId="0FBF1910" w:rsidR="007268E1" w:rsidRDefault="007268E1"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Hamza reports no disclosures.</w:t>
      </w:r>
    </w:p>
    <w:p w14:paraId="209EB976" w14:textId="77777777" w:rsidR="00BA49AC" w:rsidRDefault="00BA49AC"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Nanetti</w:t>
      </w:r>
      <w:proofErr w:type="spellEnd"/>
      <w:r>
        <w:rPr>
          <w:rFonts w:ascii="Arial" w:hAnsi="Arial" w:cs="Arial"/>
          <w:lang w:val="en-GB"/>
        </w:rPr>
        <w:t xml:space="preserve"> reports no disclosures.</w:t>
      </w:r>
    </w:p>
    <w:p w14:paraId="672D2FDD" w14:textId="043DA9C7" w:rsidR="009663F2" w:rsidRDefault="009663F2"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Mariotti</w:t>
      </w:r>
      <w:proofErr w:type="spellEnd"/>
      <w:r>
        <w:rPr>
          <w:rFonts w:ascii="Arial" w:hAnsi="Arial" w:cs="Arial"/>
          <w:lang w:val="en-GB"/>
        </w:rPr>
        <w:t xml:space="preserve"> reports no disclosures.</w:t>
      </w:r>
    </w:p>
    <w:p w14:paraId="770EA8F6" w14:textId="5DA11DFE" w:rsidR="00F32353" w:rsidRDefault="00F32353"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Koenig reports no disclosures.</w:t>
      </w:r>
    </w:p>
    <w:p w14:paraId="01F21D5F" w14:textId="77777777" w:rsidR="00F32353" w:rsidRDefault="00F32353" w:rsidP="00F32353">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Schöls</w:t>
      </w:r>
      <w:proofErr w:type="spellEnd"/>
      <w:r>
        <w:rPr>
          <w:rFonts w:ascii="Arial" w:hAnsi="Arial" w:cs="Arial"/>
          <w:lang w:val="en-GB"/>
        </w:rPr>
        <w:t xml:space="preserve"> reports no disclosures.</w:t>
      </w:r>
    </w:p>
    <w:p w14:paraId="4B9222E0" w14:textId="77777777" w:rsidR="009663F2" w:rsidRDefault="009663F2"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Schüle</w:t>
      </w:r>
      <w:proofErr w:type="spellEnd"/>
      <w:r>
        <w:rPr>
          <w:rFonts w:ascii="Arial" w:hAnsi="Arial" w:cs="Arial"/>
          <w:lang w:val="en-GB"/>
        </w:rPr>
        <w:t xml:space="preserve"> reports no disclosures.</w:t>
      </w:r>
    </w:p>
    <w:p w14:paraId="3CCA6F55" w14:textId="62CABA79" w:rsidR="00F32353" w:rsidRPr="00356CA0" w:rsidRDefault="00F32353" w:rsidP="00743CD8">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de</w:t>
      </w:r>
      <w:r w:rsidR="00A12AD1">
        <w:rPr>
          <w:rFonts w:ascii="Arial" w:hAnsi="Arial" w:cs="Arial"/>
          <w:lang w:val="en-GB"/>
        </w:rPr>
        <w:t xml:space="preserve"> </w:t>
      </w:r>
      <w:proofErr w:type="spellStart"/>
      <w:r w:rsidR="00A12AD1">
        <w:rPr>
          <w:rFonts w:ascii="Arial" w:hAnsi="Arial" w:cs="Arial"/>
          <w:lang w:val="en-GB"/>
        </w:rPr>
        <w:t>Jonghe</w:t>
      </w:r>
      <w:proofErr w:type="spellEnd"/>
      <w:r w:rsidR="00A12AD1">
        <w:rPr>
          <w:rFonts w:ascii="Arial" w:hAnsi="Arial" w:cs="Arial"/>
          <w:lang w:val="en-GB"/>
        </w:rPr>
        <w:t xml:space="preserve"> reports no </w:t>
      </w:r>
      <w:r w:rsidR="00A12AD1" w:rsidRPr="00356CA0">
        <w:rPr>
          <w:rFonts w:ascii="Arial" w:hAnsi="Arial" w:cs="Arial"/>
          <w:lang w:val="en-GB"/>
        </w:rPr>
        <w:t>disclosures.</w:t>
      </w:r>
    </w:p>
    <w:p w14:paraId="110D997F" w14:textId="4305D79E" w:rsidR="00356CA0" w:rsidRDefault="009663F2" w:rsidP="00743CD8">
      <w:pPr>
        <w:spacing w:line="240" w:lineRule="auto"/>
        <w:jc w:val="both"/>
        <w:rPr>
          <w:rFonts w:ascii="Arial" w:hAnsi="Arial" w:cs="Arial"/>
          <w:lang w:val="en-GB"/>
        </w:rPr>
      </w:pPr>
      <w:proofErr w:type="spellStart"/>
      <w:r w:rsidRPr="00356CA0">
        <w:rPr>
          <w:rFonts w:ascii="Arial" w:hAnsi="Arial" w:cs="Arial"/>
          <w:lang w:val="en-GB"/>
        </w:rPr>
        <w:t>Dr.</w:t>
      </w:r>
      <w:proofErr w:type="spellEnd"/>
      <w:r w:rsidRPr="00356CA0">
        <w:rPr>
          <w:rFonts w:ascii="Arial" w:hAnsi="Arial" w:cs="Arial"/>
          <w:lang w:val="en-GB"/>
        </w:rPr>
        <w:t xml:space="preserve"> </w:t>
      </w:r>
      <w:proofErr w:type="spellStart"/>
      <w:r w:rsidRPr="00356CA0">
        <w:rPr>
          <w:rFonts w:ascii="Arial" w:hAnsi="Arial" w:cs="Arial"/>
          <w:lang w:val="en-GB"/>
        </w:rPr>
        <w:t>Anheim</w:t>
      </w:r>
      <w:proofErr w:type="spellEnd"/>
      <w:r w:rsidRPr="00356CA0">
        <w:rPr>
          <w:rFonts w:ascii="Arial" w:hAnsi="Arial" w:cs="Arial"/>
          <w:lang w:val="en-GB"/>
        </w:rPr>
        <w:t xml:space="preserve"> received</w:t>
      </w:r>
      <w:r w:rsidR="00356CA0" w:rsidRPr="00356CA0">
        <w:rPr>
          <w:rFonts w:ascii="Arial" w:hAnsi="Arial" w:cs="Arial"/>
          <w:lang w:val="en-GB"/>
        </w:rPr>
        <w:t xml:space="preserve"> </w:t>
      </w:r>
      <w:proofErr w:type="spellStart"/>
      <w:r w:rsidR="00356CA0" w:rsidRPr="00356CA0">
        <w:rPr>
          <w:rFonts w:ascii="Arial" w:hAnsi="Arial" w:cs="Arial"/>
          <w:lang w:val="en-GB"/>
        </w:rPr>
        <w:t>received</w:t>
      </w:r>
      <w:proofErr w:type="spellEnd"/>
      <w:r w:rsidR="00356CA0" w:rsidRPr="00356CA0">
        <w:rPr>
          <w:rFonts w:ascii="Arial" w:hAnsi="Arial" w:cs="Arial"/>
          <w:lang w:val="en-GB"/>
        </w:rPr>
        <w:t xml:space="preserve"> honoraria, </w:t>
      </w:r>
      <w:r w:rsidR="00356CA0" w:rsidRPr="00356CA0">
        <w:rPr>
          <w:rFonts w:ascii="Arial" w:hAnsi="Arial" w:cs="Arial"/>
        </w:rPr>
        <w:t xml:space="preserve">consulting fees and travel reimbursements from </w:t>
      </w:r>
      <w:proofErr w:type="spellStart"/>
      <w:r w:rsidR="00356CA0" w:rsidRPr="00356CA0">
        <w:rPr>
          <w:rFonts w:ascii="Arial" w:hAnsi="Arial" w:cs="Arial"/>
        </w:rPr>
        <w:t>Actelion</w:t>
      </w:r>
      <w:proofErr w:type="spellEnd"/>
      <w:r w:rsidR="00356CA0" w:rsidRPr="00356CA0">
        <w:rPr>
          <w:rFonts w:ascii="Arial" w:hAnsi="Arial" w:cs="Arial"/>
        </w:rPr>
        <w:t xml:space="preserve"> Pharmaceuticals Ltd, </w:t>
      </w:r>
      <w:proofErr w:type="spellStart"/>
      <w:r w:rsidR="00356CA0" w:rsidRPr="00356CA0">
        <w:rPr>
          <w:rFonts w:ascii="Arial" w:hAnsi="Arial" w:cs="Arial"/>
        </w:rPr>
        <w:t>Abbvie</w:t>
      </w:r>
      <w:proofErr w:type="spellEnd"/>
      <w:r w:rsidR="00356CA0" w:rsidRPr="00356CA0">
        <w:rPr>
          <w:rFonts w:ascii="Arial" w:hAnsi="Arial" w:cs="Arial"/>
        </w:rPr>
        <w:t xml:space="preserve">, Novartis, </w:t>
      </w:r>
      <w:proofErr w:type="spellStart"/>
      <w:r w:rsidR="00356CA0" w:rsidRPr="00356CA0">
        <w:rPr>
          <w:rFonts w:ascii="Arial" w:hAnsi="Arial" w:cs="Arial"/>
        </w:rPr>
        <w:t>Teva</w:t>
      </w:r>
      <w:proofErr w:type="spellEnd"/>
      <w:r w:rsidR="00356CA0" w:rsidRPr="00356CA0">
        <w:rPr>
          <w:rFonts w:ascii="Arial" w:hAnsi="Arial" w:cs="Arial"/>
        </w:rPr>
        <w:t xml:space="preserve"> and </w:t>
      </w:r>
      <w:proofErr w:type="spellStart"/>
      <w:r w:rsidR="00356CA0" w:rsidRPr="00356CA0">
        <w:rPr>
          <w:rFonts w:ascii="Arial" w:hAnsi="Arial" w:cs="Arial"/>
        </w:rPr>
        <w:t>Lundbeck</w:t>
      </w:r>
      <w:proofErr w:type="spellEnd"/>
      <w:r w:rsidR="00356CA0" w:rsidRPr="00356CA0">
        <w:rPr>
          <w:rFonts w:ascii="Arial" w:hAnsi="Arial" w:cs="Arial"/>
        </w:rPr>
        <w:t>.</w:t>
      </w:r>
    </w:p>
    <w:p w14:paraId="1542341F" w14:textId="77777777" w:rsidR="00A12AD1" w:rsidRDefault="00A12AD1" w:rsidP="00A12AD1">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w:t>
      </w:r>
      <w:proofErr w:type="spellStart"/>
      <w:r>
        <w:rPr>
          <w:rFonts w:ascii="Arial" w:hAnsi="Arial" w:cs="Arial"/>
          <w:lang w:val="en-GB"/>
        </w:rPr>
        <w:t>Taroni</w:t>
      </w:r>
      <w:proofErr w:type="spellEnd"/>
      <w:r>
        <w:rPr>
          <w:rFonts w:ascii="Arial" w:hAnsi="Arial" w:cs="Arial"/>
          <w:lang w:val="en-GB"/>
        </w:rPr>
        <w:t xml:space="preserve"> reports no disclosures.</w:t>
      </w:r>
    </w:p>
    <w:p w14:paraId="6A1F7AD7" w14:textId="4F885BC0" w:rsidR="009663F2" w:rsidRPr="007268E1" w:rsidRDefault="009663F2" w:rsidP="007268E1">
      <w:pPr>
        <w:spacing w:line="240" w:lineRule="auto"/>
        <w:jc w:val="both"/>
        <w:rPr>
          <w:rFonts w:ascii="Arial" w:hAnsi="Arial" w:cs="Arial"/>
          <w:lang w:val="en-GB"/>
        </w:rPr>
      </w:pPr>
      <w:proofErr w:type="spellStart"/>
      <w:r>
        <w:rPr>
          <w:rFonts w:ascii="Arial" w:hAnsi="Arial" w:cs="Arial"/>
          <w:lang w:val="en-GB"/>
        </w:rPr>
        <w:t>Dr.</w:t>
      </w:r>
      <w:proofErr w:type="spellEnd"/>
      <w:r>
        <w:rPr>
          <w:rFonts w:ascii="Arial" w:hAnsi="Arial" w:cs="Arial"/>
          <w:lang w:val="en-GB"/>
        </w:rPr>
        <w:t xml:space="preserve"> Bauer reports no disclosures.</w:t>
      </w:r>
    </w:p>
    <w:p w14:paraId="54B87939" w14:textId="77777777" w:rsidR="009663F2" w:rsidRPr="002E51D3" w:rsidRDefault="009663F2" w:rsidP="00E42B7E">
      <w:pPr>
        <w:widowControl w:val="0"/>
        <w:autoSpaceDE w:val="0"/>
        <w:autoSpaceDN w:val="0"/>
        <w:adjustRightInd w:val="0"/>
        <w:spacing w:line="240" w:lineRule="auto"/>
        <w:jc w:val="both"/>
        <w:rPr>
          <w:rFonts w:ascii="Arial" w:hAnsi="Arial" w:cs="Arial"/>
        </w:rPr>
      </w:pPr>
    </w:p>
    <w:p w14:paraId="440F67DC" w14:textId="77777777" w:rsidR="009663F2" w:rsidRPr="002E51D3" w:rsidRDefault="009663F2" w:rsidP="00E42B7E">
      <w:pPr>
        <w:widowControl w:val="0"/>
        <w:autoSpaceDE w:val="0"/>
        <w:autoSpaceDN w:val="0"/>
        <w:adjustRightInd w:val="0"/>
        <w:spacing w:line="240" w:lineRule="auto"/>
        <w:jc w:val="both"/>
        <w:rPr>
          <w:rFonts w:ascii="Arial" w:hAnsi="Arial" w:cs="Arial"/>
          <w:b/>
          <w:bCs/>
        </w:rPr>
      </w:pPr>
      <w:r w:rsidRPr="002E51D3">
        <w:rPr>
          <w:rFonts w:ascii="Arial" w:hAnsi="Arial" w:cs="Arial"/>
          <w:b/>
          <w:bCs/>
        </w:rPr>
        <w:t xml:space="preserve">Author contributions: </w:t>
      </w:r>
    </w:p>
    <w:p w14:paraId="1E1028D5" w14:textId="77777777" w:rsidR="009663F2" w:rsidRPr="002E51D3" w:rsidRDefault="009663F2" w:rsidP="00E42B7E">
      <w:pPr>
        <w:spacing w:after="0" w:line="480" w:lineRule="auto"/>
        <w:jc w:val="both"/>
        <w:rPr>
          <w:rFonts w:ascii="Arial" w:hAnsi="Arial" w:cs="Arial"/>
        </w:rPr>
      </w:pPr>
      <w:r w:rsidRPr="002E51D3">
        <w:rPr>
          <w:rFonts w:ascii="Arial" w:hAnsi="Arial" w:cs="Arial"/>
        </w:rPr>
        <w:t>Dr. Synofzik: design and conceptualization of the study, acquisition of data, analysis of the data, drafting the manuscript.</w:t>
      </w:r>
    </w:p>
    <w:p w14:paraId="6CFB38E9" w14:textId="292A66E7" w:rsidR="009663F2" w:rsidRPr="002E51D3" w:rsidRDefault="009663F2" w:rsidP="00E42B7E">
      <w:pPr>
        <w:spacing w:after="0" w:line="480" w:lineRule="auto"/>
        <w:jc w:val="both"/>
        <w:rPr>
          <w:rFonts w:ascii="Arial" w:hAnsi="Arial" w:cs="Arial"/>
        </w:rPr>
      </w:pPr>
      <w:r w:rsidRPr="002E51D3">
        <w:rPr>
          <w:rFonts w:ascii="Arial" w:hAnsi="Arial" w:cs="Arial"/>
        </w:rPr>
        <w:t xml:space="preserve">Dr. </w:t>
      </w:r>
      <w:proofErr w:type="spellStart"/>
      <w:r>
        <w:rPr>
          <w:rFonts w:ascii="Arial" w:hAnsi="Arial" w:cs="Arial"/>
        </w:rPr>
        <w:t>Smets</w:t>
      </w:r>
      <w:proofErr w:type="spellEnd"/>
      <w:r w:rsidR="00A12AD1">
        <w:rPr>
          <w:rFonts w:ascii="Arial" w:hAnsi="Arial" w:cs="Arial"/>
        </w:rPr>
        <w:t xml:space="preserve">, Dr. </w:t>
      </w:r>
      <w:proofErr w:type="spellStart"/>
      <w:r w:rsidR="00A12AD1">
        <w:rPr>
          <w:rFonts w:ascii="Arial" w:hAnsi="Arial" w:cs="Arial"/>
        </w:rPr>
        <w:t>Mallaret</w:t>
      </w:r>
      <w:proofErr w:type="spellEnd"/>
      <w:r w:rsidR="00A12AD1">
        <w:rPr>
          <w:rFonts w:ascii="Arial" w:hAnsi="Arial" w:cs="Arial"/>
        </w:rPr>
        <w:t>, Dr Di Bella:</w:t>
      </w:r>
      <w:r w:rsidRPr="002E51D3">
        <w:rPr>
          <w:rFonts w:ascii="Arial" w:hAnsi="Arial" w:cs="Arial"/>
        </w:rPr>
        <w:t xml:space="preserve"> conceptualization of the study, acquisition of data, analysis of the data, revising the manuscript.</w:t>
      </w:r>
    </w:p>
    <w:p w14:paraId="7CC3320F" w14:textId="0CD11EFA" w:rsidR="009663F2" w:rsidRPr="002E51D3" w:rsidRDefault="009663F2" w:rsidP="00E42B7E">
      <w:pPr>
        <w:spacing w:after="0" w:line="480" w:lineRule="auto"/>
        <w:jc w:val="both"/>
        <w:rPr>
          <w:rFonts w:ascii="Arial" w:hAnsi="Arial" w:cs="Arial"/>
        </w:rPr>
      </w:pPr>
      <w:r>
        <w:rPr>
          <w:rFonts w:ascii="Arial" w:hAnsi="Arial" w:cs="Arial"/>
        </w:rPr>
        <w:t xml:space="preserve">Dr. </w:t>
      </w:r>
      <w:proofErr w:type="spellStart"/>
      <w:r>
        <w:rPr>
          <w:rFonts w:ascii="Arial" w:hAnsi="Arial" w:cs="Arial"/>
        </w:rPr>
        <w:t>Gallenmüller</w:t>
      </w:r>
      <w:proofErr w:type="spellEnd"/>
      <w:r>
        <w:rPr>
          <w:rFonts w:ascii="Arial" w:hAnsi="Arial" w:cs="Arial"/>
        </w:rPr>
        <w:t>,</w:t>
      </w:r>
      <w:r w:rsidR="00A12AD1">
        <w:rPr>
          <w:rFonts w:ascii="Arial" w:hAnsi="Arial" w:cs="Arial"/>
        </w:rPr>
        <w:t xml:space="preserve"> Dr. </w:t>
      </w:r>
      <w:proofErr w:type="spellStart"/>
      <w:r w:rsidR="00A12AD1">
        <w:rPr>
          <w:rFonts w:ascii="Arial" w:hAnsi="Arial" w:cs="Arial"/>
        </w:rPr>
        <w:t>Baets</w:t>
      </w:r>
      <w:proofErr w:type="spellEnd"/>
      <w:r w:rsidR="00A12AD1">
        <w:rPr>
          <w:rFonts w:ascii="Arial" w:hAnsi="Arial" w:cs="Arial"/>
        </w:rPr>
        <w:t>,</w:t>
      </w:r>
      <w:r w:rsidR="0081332F">
        <w:rPr>
          <w:rFonts w:ascii="Arial" w:hAnsi="Arial" w:cs="Arial"/>
        </w:rPr>
        <w:t xml:space="preserve"> M</w:t>
      </w:r>
      <w:r>
        <w:rPr>
          <w:rFonts w:ascii="Arial" w:hAnsi="Arial" w:cs="Arial"/>
        </w:rPr>
        <w:t xml:space="preserve">r. </w:t>
      </w:r>
      <w:r w:rsidRPr="002E51D3">
        <w:rPr>
          <w:rFonts w:ascii="Arial" w:hAnsi="Arial" w:cs="Arial"/>
        </w:rPr>
        <w:t xml:space="preserve">Schulze, </w:t>
      </w:r>
      <w:r w:rsidR="00A12AD1">
        <w:rPr>
          <w:rFonts w:ascii="Arial" w:hAnsi="Arial" w:cs="Arial"/>
        </w:rPr>
        <w:t xml:space="preserve">Dr. </w:t>
      </w:r>
      <w:proofErr w:type="spellStart"/>
      <w:r w:rsidR="00A12AD1">
        <w:rPr>
          <w:rFonts w:ascii="Arial" w:hAnsi="Arial" w:cs="Arial"/>
        </w:rPr>
        <w:t>Magri</w:t>
      </w:r>
      <w:proofErr w:type="spellEnd"/>
      <w:r w:rsidR="00A12AD1">
        <w:rPr>
          <w:rFonts w:ascii="Arial" w:hAnsi="Arial" w:cs="Arial"/>
        </w:rPr>
        <w:t xml:space="preserve">, </w:t>
      </w:r>
      <w:r w:rsidR="00BA49AC">
        <w:rPr>
          <w:rFonts w:ascii="Arial" w:hAnsi="Arial" w:cs="Arial"/>
        </w:rPr>
        <w:t xml:space="preserve">Dr. </w:t>
      </w:r>
      <w:proofErr w:type="spellStart"/>
      <w:r w:rsidR="00BA49AC">
        <w:rPr>
          <w:rFonts w:ascii="Arial" w:hAnsi="Arial" w:cs="Arial"/>
        </w:rPr>
        <w:t>Sarto</w:t>
      </w:r>
      <w:proofErr w:type="spellEnd"/>
      <w:r w:rsidR="00BA49AC">
        <w:rPr>
          <w:rFonts w:ascii="Arial" w:hAnsi="Arial" w:cs="Arial"/>
        </w:rPr>
        <w:t xml:space="preserve">, </w:t>
      </w:r>
      <w:r>
        <w:rPr>
          <w:rFonts w:ascii="Arial" w:hAnsi="Arial" w:cs="Arial"/>
        </w:rPr>
        <w:t xml:space="preserve">Dr. Mustafa, Dr. </w:t>
      </w:r>
      <w:proofErr w:type="spellStart"/>
      <w:r>
        <w:rPr>
          <w:rFonts w:ascii="Arial" w:hAnsi="Arial" w:cs="Arial"/>
        </w:rPr>
        <w:t>Deconinck</w:t>
      </w:r>
      <w:proofErr w:type="spellEnd"/>
      <w:r>
        <w:rPr>
          <w:rFonts w:ascii="Arial" w:hAnsi="Arial" w:cs="Arial"/>
        </w:rPr>
        <w:t xml:space="preserve">, </w:t>
      </w:r>
      <w:r w:rsidR="00A12AD1">
        <w:rPr>
          <w:rFonts w:ascii="Arial" w:hAnsi="Arial" w:cs="Arial"/>
        </w:rPr>
        <w:t xml:space="preserve">Dr. Haack, </w:t>
      </w:r>
      <w:r>
        <w:rPr>
          <w:rFonts w:ascii="Arial" w:hAnsi="Arial" w:cs="Arial"/>
        </w:rPr>
        <w:t>Dr.</w:t>
      </w:r>
      <w:r w:rsidRPr="002E51D3">
        <w:rPr>
          <w:rFonts w:ascii="Arial" w:hAnsi="Arial" w:cs="Arial"/>
        </w:rPr>
        <w:t xml:space="preserve"> </w:t>
      </w:r>
      <w:proofErr w:type="spellStart"/>
      <w:r w:rsidRPr="002E51D3">
        <w:rPr>
          <w:rFonts w:ascii="Arial" w:hAnsi="Arial" w:cs="Arial"/>
        </w:rPr>
        <w:t>Züchner</w:t>
      </w:r>
      <w:proofErr w:type="spellEnd"/>
      <w:r w:rsidRPr="002E51D3">
        <w:rPr>
          <w:rFonts w:ascii="Arial" w:hAnsi="Arial" w:cs="Arial"/>
        </w:rPr>
        <w:t>,</w:t>
      </w:r>
      <w:r w:rsidR="007268E1">
        <w:rPr>
          <w:rFonts w:ascii="Arial" w:hAnsi="Arial" w:cs="Arial"/>
        </w:rPr>
        <w:t xml:space="preserve"> Dr. Gonzalez</w:t>
      </w:r>
      <w:r w:rsidRPr="002E51D3">
        <w:rPr>
          <w:rFonts w:ascii="Arial" w:hAnsi="Arial" w:cs="Arial"/>
        </w:rPr>
        <w:t xml:space="preserve"> </w:t>
      </w:r>
      <w:r w:rsidR="007268E1">
        <w:rPr>
          <w:rFonts w:ascii="Arial" w:hAnsi="Arial" w:cs="Arial"/>
        </w:rPr>
        <w:t xml:space="preserve">, Dr. </w:t>
      </w:r>
      <w:proofErr w:type="spellStart"/>
      <w:r w:rsidR="007268E1">
        <w:rPr>
          <w:rFonts w:ascii="Arial" w:hAnsi="Arial" w:cs="Arial"/>
        </w:rPr>
        <w:t>Timmann</w:t>
      </w:r>
      <w:proofErr w:type="spellEnd"/>
      <w:r>
        <w:rPr>
          <w:rFonts w:ascii="Arial" w:hAnsi="Arial" w:cs="Arial"/>
        </w:rPr>
        <w:t xml:space="preserve">, </w:t>
      </w:r>
      <w:r w:rsidR="00E66958">
        <w:rPr>
          <w:rFonts w:ascii="Arial" w:hAnsi="Arial" w:cs="Arial"/>
        </w:rPr>
        <w:t xml:space="preserve">Dr. </w:t>
      </w:r>
      <w:proofErr w:type="spellStart"/>
      <w:r w:rsidR="00E66958">
        <w:rPr>
          <w:rFonts w:ascii="Arial" w:hAnsi="Arial" w:cs="Arial"/>
        </w:rPr>
        <w:t>Stendel</w:t>
      </w:r>
      <w:proofErr w:type="spellEnd"/>
      <w:r w:rsidR="00E66958">
        <w:rPr>
          <w:rFonts w:ascii="Arial" w:hAnsi="Arial" w:cs="Arial"/>
        </w:rPr>
        <w:t xml:space="preserve">, </w:t>
      </w:r>
      <w:r>
        <w:rPr>
          <w:rFonts w:ascii="Arial" w:hAnsi="Arial" w:cs="Arial"/>
        </w:rPr>
        <w:t xml:space="preserve">Dr. Klopstock, </w:t>
      </w:r>
      <w:r w:rsidR="007268E1">
        <w:rPr>
          <w:rFonts w:ascii="Arial" w:hAnsi="Arial" w:cs="Arial"/>
        </w:rPr>
        <w:t xml:space="preserve">Dr. Durr, Dr. </w:t>
      </w:r>
      <w:proofErr w:type="spellStart"/>
      <w:r w:rsidR="007268E1">
        <w:rPr>
          <w:rFonts w:ascii="Arial" w:hAnsi="Arial" w:cs="Arial"/>
        </w:rPr>
        <w:t>Tranchant</w:t>
      </w:r>
      <w:proofErr w:type="spellEnd"/>
      <w:r w:rsidR="007268E1">
        <w:rPr>
          <w:rFonts w:ascii="Arial" w:hAnsi="Arial" w:cs="Arial"/>
        </w:rPr>
        <w:t xml:space="preserve">, </w:t>
      </w:r>
      <w:ins w:id="9" w:author="msynofzik" w:date="2015-12-04T11:06:00Z">
        <w:r w:rsidR="000A4A63">
          <w:rPr>
            <w:rFonts w:ascii="Arial" w:hAnsi="Arial" w:cs="Arial"/>
          </w:rPr>
          <w:t xml:space="preserve">Dr. Sturm, </w:t>
        </w:r>
      </w:ins>
      <w:r w:rsidR="007268E1">
        <w:rPr>
          <w:rFonts w:ascii="Arial" w:hAnsi="Arial" w:cs="Arial"/>
        </w:rPr>
        <w:t xml:space="preserve">Dr. Hamza, </w:t>
      </w:r>
      <w:r w:rsidR="00BA49AC">
        <w:rPr>
          <w:rFonts w:ascii="Arial" w:hAnsi="Arial" w:cs="Arial"/>
        </w:rPr>
        <w:t xml:space="preserve">Dr. </w:t>
      </w:r>
      <w:proofErr w:type="spellStart"/>
      <w:r w:rsidR="00BA49AC">
        <w:rPr>
          <w:rFonts w:ascii="Arial" w:hAnsi="Arial" w:cs="Arial"/>
        </w:rPr>
        <w:t>Nanetti</w:t>
      </w:r>
      <w:proofErr w:type="spellEnd"/>
      <w:r w:rsidR="00BA49AC">
        <w:rPr>
          <w:rFonts w:ascii="Arial" w:hAnsi="Arial" w:cs="Arial"/>
        </w:rPr>
        <w:t xml:space="preserve">, </w:t>
      </w:r>
      <w:r>
        <w:rPr>
          <w:rFonts w:ascii="Arial" w:hAnsi="Arial" w:cs="Arial"/>
        </w:rPr>
        <w:t xml:space="preserve">Dr. </w:t>
      </w:r>
      <w:proofErr w:type="spellStart"/>
      <w:r>
        <w:rPr>
          <w:rFonts w:ascii="Arial" w:hAnsi="Arial" w:cs="Arial"/>
        </w:rPr>
        <w:t>Mariotti</w:t>
      </w:r>
      <w:proofErr w:type="spellEnd"/>
      <w:r>
        <w:rPr>
          <w:rFonts w:ascii="Arial" w:hAnsi="Arial" w:cs="Arial"/>
        </w:rPr>
        <w:t xml:space="preserve">, </w:t>
      </w:r>
      <w:r w:rsidR="00A12AD1">
        <w:rPr>
          <w:rFonts w:ascii="Arial" w:hAnsi="Arial" w:cs="Arial"/>
        </w:rPr>
        <w:t xml:space="preserve">Dr. Koenig, </w:t>
      </w:r>
      <w:r>
        <w:rPr>
          <w:rFonts w:ascii="Arial" w:hAnsi="Arial" w:cs="Arial"/>
        </w:rPr>
        <w:t xml:space="preserve">Dr. </w:t>
      </w:r>
      <w:proofErr w:type="spellStart"/>
      <w:r w:rsidRPr="002E51D3">
        <w:rPr>
          <w:rFonts w:ascii="Arial" w:hAnsi="Arial" w:cs="Arial"/>
        </w:rPr>
        <w:t>Schüle</w:t>
      </w:r>
      <w:proofErr w:type="spellEnd"/>
      <w:r w:rsidRPr="002E51D3">
        <w:rPr>
          <w:rFonts w:ascii="Arial" w:hAnsi="Arial" w:cs="Arial"/>
        </w:rPr>
        <w:t xml:space="preserve">, </w:t>
      </w:r>
      <w:r w:rsidR="00A12AD1">
        <w:rPr>
          <w:rFonts w:ascii="Arial" w:hAnsi="Arial" w:cs="Arial"/>
        </w:rPr>
        <w:t>Dr.</w:t>
      </w:r>
      <w:r w:rsidR="00A12AD1" w:rsidRPr="002E51D3">
        <w:rPr>
          <w:rFonts w:ascii="Arial" w:hAnsi="Arial" w:cs="Arial"/>
        </w:rPr>
        <w:t xml:space="preserve"> </w:t>
      </w:r>
      <w:proofErr w:type="spellStart"/>
      <w:r w:rsidR="00A12AD1" w:rsidRPr="002E51D3">
        <w:rPr>
          <w:rFonts w:ascii="Arial" w:hAnsi="Arial" w:cs="Arial"/>
        </w:rPr>
        <w:t>Schöls</w:t>
      </w:r>
      <w:proofErr w:type="spellEnd"/>
      <w:r w:rsidR="00A12AD1">
        <w:rPr>
          <w:rFonts w:ascii="Arial" w:hAnsi="Arial" w:cs="Arial"/>
        </w:rPr>
        <w:t>:</w:t>
      </w:r>
      <w:r w:rsidRPr="002E51D3">
        <w:rPr>
          <w:rFonts w:ascii="Arial" w:hAnsi="Arial" w:cs="Arial"/>
        </w:rPr>
        <w:t xml:space="preserve"> acquisition of data, analysis and interpretation of the data, revising the manuscript.</w:t>
      </w:r>
    </w:p>
    <w:p w14:paraId="67646D8C" w14:textId="00177240" w:rsidR="009663F2" w:rsidRDefault="00A12AD1" w:rsidP="00E42B7E">
      <w:pPr>
        <w:spacing w:after="0" w:line="480" w:lineRule="auto"/>
        <w:jc w:val="both"/>
        <w:rPr>
          <w:rFonts w:ascii="Arial" w:hAnsi="Arial" w:cs="Arial"/>
        </w:rPr>
      </w:pPr>
      <w:r>
        <w:rPr>
          <w:rFonts w:ascii="Arial" w:hAnsi="Arial" w:cs="Arial"/>
        </w:rPr>
        <w:t xml:space="preserve">Dr. </w:t>
      </w:r>
      <w:proofErr w:type="spellStart"/>
      <w:r>
        <w:rPr>
          <w:rFonts w:ascii="Arial" w:hAnsi="Arial" w:cs="Arial"/>
        </w:rPr>
        <w:t>Anheim</w:t>
      </w:r>
      <w:proofErr w:type="spellEnd"/>
      <w:r>
        <w:rPr>
          <w:rFonts w:ascii="Arial" w:hAnsi="Arial" w:cs="Arial"/>
        </w:rPr>
        <w:t xml:space="preserve">, Dr de </w:t>
      </w:r>
      <w:proofErr w:type="spellStart"/>
      <w:r>
        <w:rPr>
          <w:rFonts w:ascii="Arial" w:hAnsi="Arial" w:cs="Arial"/>
        </w:rPr>
        <w:t>Jonghe</w:t>
      </w:r>
      <w:proofErr w:type="spellEnd"/>
      <w:r>
        <w:rPr>
          <w:rFonts w:ascii="Arial" w:hAnsi="Arial" w:cs="Arial"/>
        </w:rPr>
        <w:t xml:space="preserve">, Dr </w:t>
      </w:r>
      <w:proofErr w:type="spellStart"/>
      <w:r>
        <w:rPr>
          <w:rFonts w:ascii="Arial" w:hAnsi="Arial" w:cs="Arial"/>
        </w:rPr>
        <w:t>Taroni</w:t>
      </w:r>
      <w:proofErr w:type="spellEnd"/>
      <w:r>
        <w:rPr>
          <w:rFonts w:ascii="Arial" w:hAnsi="Arial" w:cs="Arial"/>
        </w:rPr>
        <w:t xml:space="preserve">, </w:t>
      </w:r>
      <w:r w:rsidR="009663F2" w:rsidRPr="002E51D3">
        <w:rPr>
          <w:rFonts w:ascii="Arial" w:hAnsi="Arial" w:cs="Arial"/>
        </w:rPr>
        <w:t>Dr. Bauer: design and conceptualization of the study, acquisition of data; analysis and interpretation of the data, revising the manuscript.</w:t>
      </w:r>
    </w:p>
    <w:p w14:paraId="12CB76B1" w14:textId="77777777" w:rsidR="009663F2" w:rsidRPr="00C94E08" w:rsidRDefault="009663F2" w:rsidP="00E42B7E">
      <w:pPr>
        <w:spacing w:after="0" w:line="480" w:lineRule="auto"/>
        <w:jc w:val="both"/>
        <w:rPr>
          <w:rFonts w:ascii="Arial" w:hAnsi="Arial" w:cs="Arial"/>
        </w:rPr>
      </w:pPr>
    </w:p>
    <w:p w14:paraId="22952E2F" w14:textId="77777777" w:rsidR="009663F2" w:rsidRPr="000F5AE1" w:rsidRDefault="009663F2" w:rsidP="00E42B7E">
      <w:pPr>
        <w:pStyle w:val="Titel"/>
        <w:tabs>
          <w:tab w:val="left" w:pos="6663"/>
        </w:tabs>
        <w:spacing w:line="480" w:lineRule="auto"/>
        <w:ind w:left="2124" w:hanging="2124"/>
        <w:jc w:val="both"/>
        <w:rPr>
          <w:rFonts w:ascii="Arial" w:hAnsi="Arial" w:cs="Arial"/>
          <w:sz w:val="22"/>
          <w:szCs w:val="22"/>
          <w:lang w:val="fr-FR"/>
        </w:rPr>
      </w:pPr>
      <w:proofErr w:type="spellStart"/>
      <w:r w:rsidRPr="000F5AE1">
        <w:rPr>
          <w:rFonts w:ascii="Arial" w:hAnsi="Arial" w:cs="Arial"/>
          <w:sz w:val="22"/>
          <w:szCs w:val="22"/>
          <w:lang w:val="fr-FR"/>
        </w:rPr>
        <w:t>Acknowledgements</w:t>
      </w:r>
      <w:proofErr w:type="spellEnd"/>
    </w:p>
    <w:p w14:paraId="098753F3" w14:textId="3BFE2688" w:rsidR="00F739B9" w:rsidRDefault="009663F2" w:rsidP="00E42B7E">
      <w:pPr>
        <w:spacing w:after="0" w:line="480" w:lineRule="auto"/>
        <w:jc w:val="both"/>
        <w:rPr>
          <w:rFonts w:ascii="Arial" w:hAnsi="Arial" w:cs="Arial"/>
        </w:rPr>
      </w:pPr>
      <w:r>
        <w:rPr>
          <w:rFonts w:ascii="Arial" w:hAnsi="Arial" w:cs="Arial"/>
        </w:rPr>
        <w:t xml:space="preserve">We </w:t>
      </w:r>
      <w:r w:rsidR="0055620B">
        <w:rPr>
          <w:rFonts w:ascii="Arial" w:hAnsi="Arial" w:cs="Arial"/>
        </w:rPr>
        <w:t xml:space="preserve">are </w:t>
      </w:r>
      <w:r>
        <w:rPr>
          <w:rFonts w:ascii="Arial" w:hAnsi="Arial" w:cs="Arial"/>
        </w:rPr>
        <w:t xml:space="preserve">grateful </w:t>
      </w:r>
      <w:r w:rsidRPr="00316F88">
        <w:rPr>
          <w:rFonts w:ascii="Arial" w:hAnsi="Arial" w:cs="Arial"/>
        </w:rPr>
        <w:t>to J</w:t>
      </w:r>
      <w:r w:rsidR="00316F88" w:rsidRPr="00316F88">
        <w:rPr>
          <w:rFonts w:ascii="Arial" w:hAnsi="Arial" w:cs="Arial"/>
        </w:rPr>
        <w:t xml:space="preserve">. </w:t>
      </w:r>
      <w:proofErr w:type="spellStart"/>
      <w:r w:rsidRPr="00316F88">
        <w:rPr>
          <w:rFonts w:ascii="Arial" w:hAnsi="Arial" w:cs="Arial"/>
        </w:rPr>
        <w:t>Reichbauer</w:t>
      </w:r>
      <w:proofErr w:type="spellEnd"/>
      <w:r w:rsidRPr="00316F88">
        <w:rPr>
          <w:rFonts w:ascii="Arial" w:hAnsi="Arial" w:cs="Arial"/>
        </w:rPr>
        <w:t xml:space="preserve"> (</w:t>
      </w:r>
      <w:proofErr w:type="spellStart"/>
      <w:r w:rsidRPr="00316F88">
        <w:rPr>
          <w:rFonts w:ascii="Arial" w:hAnsi="Arial" w:cs="Arial"/>
        </w:rPr>
        <w:t>Hertie</w:t>
      </w:r>
      <w:proofErr w:type="spellEnd"/>
      <w:r w:rsidRPr="00316F88">
        <w:rPr>
          <w:rFonts w:ascii="Arial" w:hAnsi="Arial" w:cs="Arial"/>
        </w:rPr>
        <w:t>-Institute for Clinic</w:t>
      </w:r>
      <w:r w:rsidR="008B2199">
        <w:rPr>
          <w:rFonts w:ascii="Arial" w:hAnsi="Arial" w:cs="Arial"/>
        </w:rPr>
        <w:t xml:space="preserve">al Brain Research, </w:t>
      </w:r>
      <w:proofErr w:type="spellStart"/>
      <w:r w:rsidR="008B2199">
        <w:rPr>
          <w:rFonts w:ascii="Arial" w:hAnsi="Arial" w:cs="Arial"/>
        </w:rPr>
        <w:t>Tübingen</w:t>
      </w:r>
      <w:proofErr w:type="spellEnd"/>
      <w:r w:rsidR="008B2199">
        <w:rPr>
          <w:rFonts w:ascii="Arial" w:hAnsi="Arial" w:cs="Arial"/>
        </w:rPr>
        <w:t>), B</w:t>
      </w:r>
      <w:r w:rsidR="00316F88" w:rsidRPr="00316F88">
        <w:rPr>
          <w:rFonts w:ascii="Arial" w:hAnsi="Arial" w:cs="Arial"/>
        </w:rPr>
        <w:t xml:space="preserve">. </w:t>
      </w:r>
      <w:proofErr w:type="spellStart"/>
      <w:r w:rsidR="00316F88" w:rsidRPr="00316F88">
        <w:rPr>
          <w:rFonts w:ascii="Arial" w:hAnsi="Arial" w:cs="Arial"/>
        </w:rPr>
        <w:t>K</w:t>
      </w:r>
      <w:r w:rsidR="008B2199">
        <w:rPr>
          <w:rFonts w:ascii="Arial" w:hAnsi="Arial" w:cs="Arial"/>
        </w:rPr>
        <w:t>oo</w:t>
      </w:r>
      <w:r w:rsidR="00316F88" w:rsidRPr="00316F88">
        <w:rPr>
          <w:rFonts w:ascii="Arial" w:hAnsi="Arial" w:cs="Arial"/>
        </w:rPr>
        <w:t>tz</w:t>
      </w:r>
      <w:proofErr w:type="spellEnd"/>
      <w:r w:rsidRPr="00316F88">
        <w:rPr>
          <w:rFonts w:ascii="Arial" w:hAnsi="Arial" w:cs="Arial"/>
        </w:rPr>
        <w:t xml:space="preserve"> (Institute of Medical Genetics</w:t>
      </w:r>
      <w:r>
        <w:rPr>
          <w:rFonts w:ascii="Arial" w:hAnsi="Arial" w:cs="Arial"/>
        </w:rPr>
        <w:t xml:space="preserve"> and Applied Genomics, University of </w:t>
      </w:r>
      <w:proofErr w:type="spellStart"/>
      <w:r>
        <w:rPr>
          <w:rFonts w:ascii="Arial" w:hAnsi="Arial" w:cs="Arial"/>
        </w:rPr>
        <w:t>Tübingen</w:t>
      </w:r>
      <w:proofErr w:type="spellEnd"/>
      <w:r>
        <w:rPr>
          <w:rFonts w:ascii="Arial" w:hAnsi="Arial" w:cs="Arial"/>
        </w:rPr>
        <w:t>)</w:t>
      </w:r>
      <w:r w:rsidR="007D2B41">
        <w:rPr>
          <w:rFonts w:ascii="Arial" w:hAnsi="Arial" w:cs="Arial"/>
        </w:rPr>
        <w:t>,</w:t>
      </w:r>
      <w:r w:rsidR="00E314B5">
        <w:rPr>
          <w:rFonts w:ascii="Arial" w:hAnsi="Arial" w:cs="Arial"/>
        </w:rPr>
        <w:t xml:space="preserve"> Inge Bats (</w:t>
      </w:r>
      <w:proofErr w:type="spellStart"/>
      <w:r w:rsidR="00E314B5">
        <w:rPr>
          <w:rFonts w:ascii="Arial" w:hAnsi="Arial" w:cs="Arial"/>
        </w:rPr>
        <w:t>Antwerpen</w:t>
      </w:r>
      <w:proofErr w:type="spellEnd"/>
      <w:r w:rsidR="00E314B5">
        <w:rPr>
          <w:rFonts w:ascii="Arial" w:hAnsi="Arial" w:cs="Arial"/>
        </w:rPr>
        <w:t>),</w:t>
      </w:r>
      <w:r w:rsidR="007D2B41">
        <w:rPr>
          <w:rFonts w:ascii="Arial" w:hAnsi="Arial" w:cs="Arial"/>
        </w:rPr>
        <w:t xml:space="preserve"> L.</w:t>
      </w:r>
      <w:r>
        <w:rPr>
          <w:rFonts w:ascii="Arial" w:hAnsi="Arial" w:cs="Arial"/>
        </w:rPr>
        <w:t xml:space="preserve"> </w:t>
      </w:r>
      <w:r w:rsidR="00316F88">
        <w:rPr>
          <w:rFonts w:ascii="Arial" w:hAnsi="Arial" w:cs="Arial"/>
        </w:rPr>
        <w:t>A.</w:t>
      </w:r>
      <w:r w:rsidR="00F739B9" w:rsidRPr="00F739B9">
        <w:rPr>
          <w:rFonts w:ascii="Arial" w:hAnsi="Arial" w:cs="Arial"/>
        </w:rPr>
        <w:t xml:space="preserve"> </w:t>
      </w:r>
      <w:proofErr w:type="spellStart"/>
      <w:r w:rsidR="00F739B9" w:rsidRPr="00F739B9">
        <w:rPr>
          <w:rFonts w:ascii="Arial" w:hAnsi="Arial" w:cs="Arial"/>
        </w:rPr>
        <w:t>Pacha</w:t>
      </w:r>
      <w:proofErr w:type="spellEnd"/>
      <w:r w:rsidR="00F739B9" w:rsidRPr="00F739B9">
        <w:rPr>
          <w:rFonts w:ascii="Arial" w:hAnsi="Arial" w:cs="Arial"/>
        </w:rPr>
        <w:t xml:space="preserve"> L, </w:t>
      </w:r>
      <w:r w:rsidR="00316F88" w:rsidRPr="00F739B9">
        <w:rPr>
          <w:rFonts w:ascii="Arial" w:hAnsi="Arial" w:cs="Arial"/>
        </w:rPr>
        <w:t>T</w:t>
      </w:r>
      <w:r w:rsidR="00316F88">
        <w:rPr>
          <w:rFonts w:ascii="Arial" w:hAnsi="Arial" w:cs="Arial"/>
        </w:rPr>
        <w:t>.</w:t>
      </w:r>
      <w:r w:rsidR="00316F88" w:rsidRPr="00F739B9">
        <w:rPr>
          <w:rFonts w:ascii="Arial" w:hAnsi="Arial" w:cs="Arial"/>
        </w:rPr>
        <w:t xml:space="preserve"> </w:t>
      </w:r>
      <w:proofErr w:type="spellStart"/>
      <w:r w:rsidR="00F739B9" w:rsidRPr="00F739B9">
        <w:rPr>
          <w:rFonts w:ascii="Arial" w:hAnsi="Arial" w:cs="Arial"/>
        </w:rPr>
        <w:t>Benhassine</w:t>
      </w:r>
      <w:proofErr w:type="spellEnd"/>
      <w:r w:rsidR="00F739B9" w:rsidRPr="00F739B9">
        <w:rPr>
          <w:rFonts w:ascii="Arial" w:hAnsi="Arial" w:cs="Arial"/>
        </w:rPr>
        <w:t xml:space="preserve">, </w:t>
      </w:r>
      <w:r w:rsidR="00316F88">
        <w:rPr>
          <w:rFonts w:ascii="Arial" w:hAnsi="Arial" w:cs="Arial"/>
        </w:rPr>
        <w:t xml:space="preserve">M. </w:t>
      </w:r>
      <w:proofErr w:type="spellStart"/>
      <w:r w:rsidR="00F739B9" w:rsidRPr="00F739B9">
        <w:rPr>
          <w:rFonts w:ascii="Arial" w:hAnsi="Arial" w:cs="Arial"/>
        </w:rPr>
        <w:t>Tazir</w:t>
      </w:r>
      <w:proofErr w:type="spellEnd"/>
      <w:r w:rsidR="00F739B9" w:rsidRPr="00F739B9">
        <w:rPr>
          <w:rFonts w:ascii="Arial" w:hAnsi="Arial" w:cs="Arial"/>
        </w:rPr>
        <w:t xml:space="preserve"> (Algiers, Algeria)</w:t>
      </w:r>
      <w:r w:rsidR="00F739B9">
        <w:rPr>
          <w:rFonts w:ascii="Arial" w:hAnsi="Arial" w:cs="Arial"/>
        </w:rPr>
        <w:t xml:space="preserve">, </w:t>
      </w:r>
      <w:r w:rsidR="00316F88">
        <w:rPr>
          <w:rFonts w:ascii="Arial" w:hAnsi="Arial" w:cs="Arial"/>
        </w:rPr>
        <w:t xml:space="preserve">P. </w:t>
      </w:r>
      <w:r w:rsidR="00F739B9" w:rsidRPr="00F739B9">
        <w:rPr>
          <w:rFonts w:ascii="Arial" w:hAnsi="Arial" w:cs="Arial"/>
        </w:rPr>
        <w:t xml:space="preserve">De Liège (Niort, France), </w:t>
      </w:r>
      <w:r w:rsidR="002075E7">
        <w:rPr>
          <w:rFonts w:ascii="Arial" w:hAnsi="Arial" w:cs="Arial"/>
        </w:rPr>
        <w:t xml:space="preserve">Christophe </w:t>
      </w:r>
      <w:proofErr w:type="spellStart"/>
      <w:r w:rsidR="002075E7">
        <w:rPr>
          <w:rFonts w:ascii="Arial" w:hAnsi="Arial" w:cs="Arial"/>
        </w:rPr>
        <w:t>Verny</w:t>
      </w:r>
      <w:proofErr w:type="spellEnd"/>
      <w:r w:rsidR="002075E7">
        <w:rPr>
          <w:rFonts w:ascii="Arial" w:hAnsi="Arial" w:cs="Arial"/>
        </w:rPr>
        <w:t xml:space="preserve"> (Anger), </w:t>
      </w:r>
      <w:r w:rsidR="00316F88">
        <w:rPr>
          <w:rFonts w:ascii="Arial" w:hAnsi="Arial" w:cs="Arial"/>
        </w:rPr>
        <w:t xml:space="preserve">N. </w:t>
      </w:r>
      <w:proofErr w:type="spellStart"/>
      <w:r w:rsidR="00F739B9" w:rsidRPr="00F739B9">
        <w:rPr>
          <w:rFonts w:ascii="Arial" w:hAnsi="Arial" w:cs="Arial"/>
        </w:rPr>
        <w:t>Drouot</w:t>
      </w:r>
      <w:proofErr w:type="spellEnd"/>
      <w:r w:rsidR="00F739B9" w:rsidRPr="00F739B9">
        <w:rPr>
          <w:rFonts w:ascii="Arial" w:hAnsi="Arial" w:cs="Arial"/>
        </w:rPr>
        <w:t xml:space="preserve"> (IGBMC, </w:t>
      </w:r>
      <w:proofErr w:type="spellStart"/>
      <w:r w:rsidR="00F739B9" w:rsidRPr="00F739B9">
        <w:rPr>
          <w:rFonts w:ascii="Arial" w:hAnsi="Arial" w:cs="Arial"/>
        </w:rPr>
        <w:t>Illkirch</w:t>
      </w:r>
      <w:proofErr w:type="spellEnd"/>
      <w:r w:rsidR="00F739B9" w:rsidRPr="00F739B9">
        <w:rPr>
          <w:rFonts w:ascii="Arial" w:hAnsi="Arial" w:cs="Arial"/>
        </w:rPr>
        <w:t xml:space="preserve"> </w:t>
      </w:r>
      <w:proofErr w:type="spellStart"/>
      <w:r w:rsidR="00F739B9" w:rsidRPr="00F739B9">
        <w:rPr>
          <w:rFonts w:ascii="Arial" w:hAnsi="Arial" w:cs="Arial"/>
        </w:rPr>
        <w:t>Graffenstaden</w:t>
      </w:r>
      <w:proofErr w:type="spellEnd"/>
      <w:r w:rsidR="00F739B9" w:rsidRPr="00F739B9">
        <w:rPr>
          <w:rFonts w:ascii="Arial" w:hAnsi="Arial" w:cs="Arial"/>
        </w:rPr>
        <w:t xml:space="preserve">, France), </w:t>
      </w:r>
      <w:r w:rsidR="00316F88">
        <w:rPr>
          <w:rFonts w:ascii="Arial" w:hAnsi="Arial" w:cs="Arial"/>
        </w:rPr>
        <w:t xml:space="preserve">and M. </w:t>
      </w:r>
      <w:r w:rsidR="00F739B9" w:rsidRPr="00F739B9">
        <w:rPr>
          <w:rFonts w:ascii="Arial" w:hAnsi="Arial" w:cs="Arial"/>
        </w:rPr>
        <w:t xml:space="preserve">Renaud (Neurology, </w:t>
      </w:r>
      <w:proofErr w:type="spellStart"/>
      <w:r w:rsidR="00F739B9" w:rsidRPr="00F739B9">
        <w:rPr>
          <w:rFonts w:ascii="Arial" w:hAnsi="Arial" w:cs="Arial"/>
        </w:rPr>
        <w:t>Hôpitaux</w:t>
      </w:r>
      <w:proofErr w:type="spellEnd"/>
      <w:r w:rsidR="00F739B9" w:rsidRPr="00F739B9">
        <w:rPr>
          <w:rFonts w:ascii="Arial" w:hAnsi="Arial" w:cs="Arial"/>
        </w:rPr>
        <w:t xml:space="preserve"> </w:t>
      </w:r>
      <w:proofErr w:type="spellStart"/>
      <w:r w:rsidR="00F739B9" w:rsidRPr="00F739B9">
        <w:rPr>
          <w:rFonts w:ascii="Arial" w:hAnsi="Arial" w:cs="Arial"/>
        </w:rPr>
        <w:t>Universitaires</w:t>
      </w:r>
      <w:proofErr w:type="spellEnd"/>
      <w:r w:rsidR="00F739B9" w:rsidRPr="00F739B9">
        <w:rPr>
          <w:rFonts w:ascii="Arial" w:hAnsi="Arial" w:cs="Arial"/>
        </w:rPr>
        <w:t xml:space="preserve"> de Strasbourg, France)</w:t>
      </w:r>
      <w:r w:rsidR="00F739B9">
        <w:rPr>
          <w:rFonts w:ascii="Arial" w:hAnsi="Arial" w:cs="Arial"/>
        </w:rPr>
        <w:t xml:space="preserve"> for technical support</w:t>
      </w:r>
      <w:r w:rsidR="00A77956">
        <w:rPr>
          <w:rFonts w:ascii="Arial" w:hAnsi="Arial" w:cs="Arial"/>
        </w:rPr>
        <w:t xml:space="preserve"> and help in recruiting subjects. </w:t>
      </w:r>
    </w:p>
    <w:p w14:paraId="7C28D06D" w14:textId="17BF2CDD" w:rsidR="009663F2" w:rsidRDefault="009663F2" w:rsidP="00EE775E">
      <w:pPr>
        <w:spacing w:after="0" w:line="480" w:lineRule="auto"/>
        <w:jc w:val="both"/>
        <w:rPr>
          <w:rFonts w:ascii="Arial" w:hAnsi="Arial" w:cs="Arial"/>
          <w:sz w:val="24"/>
          <w:szCs w:val="24"/>
          <w:lang w:eastAsia="de-DE"/>
        </w:rPr>
      </w:pPr>
      <w:r w:rsidRPr="00461A8D">
        <w:rPr>
          <w:rFonts w:ascii="Arial" w:hAnsi="Arial" w:cs="Arial"/>
        </w:rPr>
        <w:t xml:space="preserve">This study was supported by the Interdisciplinary Center for Clinical Research IZKF </w:t>
      </w:r>
      <w:proofErr w:type="spellStart"/>
      <w:r w:rsidRPr="00461A8D">
        <w:rPr>
          <w:rFonts w:ascii="Arial" w:hAnsi="Arial" w:cs="Arial"/>
        </w:rPr>
        <w:t>Tübingen</w:t>
      </w:r>
      <w:proofErr w:type="spellEnd"/>
      <w:r w:rsidRPr="00461A8D">
        <w:rPr>
          <w:rFonts w:ascii="Arial" w:hAnsi="Arial" w:cs="Arial"/>
        </w:rPr>
        <w:t xml:space="preserve"> (grant</w:t>
      </w:r>
      <w:r>
        <w:rPr>
          <w:rFonts w:ascii="Arial" w:hAnsi="Arial" w:cs="Arial"/>
        </w:rPr>
        <w:t xml:space="preserve"> 2191-0-0 to MS, grant</w:t>
      </w:r>
      <w:r w:rsidRPr="00461A8D">
        <w:rPr>
          <w:rFonts w:ascii="Arial" w:hAnsi="Arial" w:cs="Arial"/>
        </w:rPr>
        <w:t xml:space="preserve"> 1970-0-0 to RS),</w:t>
      </w:r>
      <w:r>
        <w:rPr>
          <w:rFonts w:ascii="Arial" w:hAnsi="Arial" w:cs="Arial"/>
        </w:rPr>
        <w:t xml:space="preserve"> </w:t>
      </w:r>
      <w:r w:rsidRPr="00461A8D">
        <w:rPr>
          <w:rFonts w:ascii="Arial" w:hAnsi="Arial" w:cs="Arial"/>
        </w:rPr>
        <w:t>the European Union (</w:t>
      </w:r>
      <w:r>
        <w:rPr>
          <w:rFonts w:ascii="Arial" w:hAnsi="Arial" w:cs="Arial"/>
        </w:rPr>
        <w:t xml:space="preserve">grant F5-2012-305121 “NEUROMICS” to LS and grant </w:t>
      </w:r>
      <w:r w:rsidRPr="00461A8D">
        <w:rPr>
          <w:rFonts w:ascii="Arial" w:hAnsi="Arial" w:cs="Arial"/>
        </w:rPr>
        <w:t xml:space="preserve">PIOF-GA-2012-326681 </w:t>
      </w:r>
      <w:r>
        <w:rPr>
          <w:rFonts w:ascii="Arial" w:hAnsi="Arial" w:cs="Arial"/>
        </w:rPr>
        <w:t>“</w:t>
      </w:r>
      <w:r w:rsidRPr="00461A8D">
        <w:rPr>
          <w:rFonts w:ascii="Arial" w:hAnsi="Arial" w:cs="Arial"/>
        </w:rPr>
        <w:t>HSP/CMT genetics</w:t>
      </w:r>
      <w:r>
        <w:rPr>
          <w:rFonts w:ascii="Arial" w:hAnsi="Arial" w:cs="Arial"/>
        </w:rPr>
        <w:t>”</w:t>
      </w:r>
      <w:r w:rsidRPr="00461A8D">
        <w:rPr>
          <w:rFonts w:ascii="Arial" w:hAnsi="Arial" w:cs="Arial"/>
        </w:rPr>
        <w:t xml:space="preserve"> </w:t>
      </w:r>
      <w:r w:rsidR="00D43400">
        <w:rPr>
          <w:rFonts w:ascii="Arial" w:hAnsi="Arial" w:cs="Arial"/>
        </w:rPr>
        <w:t>and “NEUROLIPID” (</w:t>
      </w:r>
      <w:r w:rsidR="00D43400" w:rsidRPr="00DB3421">
        <w:rPr>
          <w:rFonts w:ascii="Arial" w:hAnsi="Arial" w:cs="Arial"/>
        </w:rPr>
        <w:t>01GM1408B)</w:t>
      </w:r>
      <w:r w:rsidR="00D43400" w:rsidRPr="00461A8D">
        <w:rPr>
          <w:rFonts w:ascii="Arial" w:hAnsi="Arial" w:cs="Arial"/>
        </w:rPr>
        <w:t xml:space="preserve"> </w:t>
      </w:r>
      <w:r w:rsidRPr="00461A8D">
        <w:rPr>
          <w:rFonts w:ascii="Arial" w:hAnsi="Arial" w:cs="Arial"/>
        </w:rPr>
        <w:t>to RS</w:t>
      </w:r>
      <w:r>
        <w:rPr>
          <w:rFonts w:ascii="Arial" w:hAnsi="Arial" w:cs="Arial"/>
        </w:rPr>
        <w:t>)</w:t>
      </w:r>
      <w:r w:rsidRPr="00461A8D">
        <w:rPr>
          <w:rFonts w:ascii="Arial" w:hAnsi="Arial" w:cs="Arial"/>
        </w:rPr>
        <w:t xml:space="preserve">, </w:t>
      </w:r>
      <w:r w:rsidR="000E0E36">
        <w:rPr>
          <w:rFonts w:ascii="Arial" w:hAnsi="Arial" w:cs="Arial"/>
        </w:rPr>
        <w:t xml:space="preserve">E-RARE grants of the respective national research ministries to the EUROSCAR project (to LS, PB, MK and FT) </w:t>
      </w:r>
      <w:r>
        <w:rPr>
          <w:rFonts w:ascii="Arial" w:hAnsi="Arial" w:cs="Arial"/>
        </w:rPr>
        <w:t>(grant 01GM1206)</w:t>
      </w:r>
      <w:r w:rsidR="00D43400">
        <w:rPr>
          <w:rFonts w:ascii="Arial" w:hAnsi="Arial" w:cs="Arial"/>
        </w:rPr>
        <w:t xml:space="preserve">, </w:t>
      </w:r>
      <w:r w:rsidR="0055620B">
        <w:rPr>
          <w:rFonts w:ascii="Arial" w:hAnsi="Arial" w:cs="Arial"/>
        </w:rPr>
        <w:t xml:space="preserve">grant </w:t>
      </w:r>
      <w:r w:rsidR="00863F85" w:rsidRPr="00863F85">
        <w:rPr>
          <w:rFonts w:ascii="Arial" w:hAnsi="Arial" w:cs="Arial"/>
        </w:rPr>
        <w:t>RF-2009-1539841</w:t>
      </w:r>
      <w:r w:rsidR="00863F85">
        <w:rPr>
          <w:rFonts w:ascii="Arial" w:hAnsi="Arial" w:cs="Arial"/>
        </w:rPr>
        <w:t xml:space="preserve"> from </w:t>
      </w:r>
      <w:r w:rsidR="0055620B">
        <w:rPr>
          <w:rFonts w:ascii="Arial" w:hAnsi="Arial" w:cs="Arial"/>
        </w:rPr>
        <w:t xml:space="preserve">the Italian Ministry of Health </w:t>
      </w:r>
      <w:r w:rsidR="00863F85">
        <w:rPr>
          <w:rFonts w:ascii="Arial" w:hAnsi="Arial" w:cs="Arial"/>
        </w:rPr>
        <w:t xml:space="preserve">to FT, </w:t>
      </w:r>
      <w:r>
        <w:rPr>
          <w:rFonts w:ascii="Arial" w:hAnsi="Arial" w:cs="Arial"/>
        </w:rPr>
        <w:t>the</w:t>
      </w:r>
      <w:r w:rsidRPr="00461A8D">
        <w:rPr>
          <w:rFonts w:ascii="Arial" w:hAnsi="Arial" w:cs="Arial"/>
        </w:rPr>
        <w:t xml:space="preserve"> EUROSPA</w:t>
      </w:r>
      <w:r>
        <w:rPr>
          <w:rFonts w:ascii="Arial" w:hAnsi="Arial" w:cs="Arial"/>
        </w:rPr>
        <w:t xml:space="preserve"> project (grant </w:t>
      </w:r>
      <w:r w:rsidRPr="00461A8D">
        <w:rPr>
          <w:rFonts w:ascii="Arial" w:hAnsi="Arial" w:cs="Arial"/>
        </w:rPr>
        <w:t>01GM0807</w:t>
      </w:r>
      <w:r>
        <w:rPr>
          <w:rFonts w:ascii="Arial" w:hAnsi="Arial" w:cs="Arial"/>
        </w:rPr>
        <w:t>) (</w:t>
      </w:r>
      <w:r w:rsidRPr="00461A8D">
        <w:rPr>
          <w:rFonts w:ascii="Arial" w:hAnsi="Arial" w:cs="Arial"/>
        </w:rPr>
        <w:t>to LS</w:t>
      </w:r>
      <w:r>
        <w:rPr>
          <w:rFonts w:ascii="Arial" w:hAnsi="Arial" w:cs="Arial"/>
        </w:rPr>
        <w:t xml:space="preserve"> and PB</w:t>
      </w:r>
      <w:r w:rsidRPr="00461A8D">
        <w:rPr>
          <w:rFonts w:ascii="Arial" w:hAnsi="Arial" w:cs="Arial"/>
        </w:rPr>
        <w:t>)</w:t>
      </w:r>
      <w:r>
        <w:rPr>
          <w:rFonts w:ascii="Arial" w:hAnsi="Arial" w:cs="Arial"/>
        </w:rPr>
        <w:t>, and</w:t>
      </w:r>
      <w:r w:rsidRPr="00461A8D">
        <w:rPr>
          <w:rFonts w:ascii="Arial" w:hAnsi="Arial" w:cs="Arial"/>
        </w:rPr>
        <w:t xml:space="preserve"> the National Institute of Health (NIH) (grants 5R01NS072248 to SZ, 1R01NS075764 to SZ, 5R01NS054132 to SZ).</w:t>
      </w:r>
      <w:r>
        <w:rPr>
          <w:rFonts w:ascii="Arial" w:hAnsi="Arial" w:cs="Arial"/>
        </w:rPr>
        <w:t xml:space="preserve"> </w:t>
      </w:r>
      <w:r>
        <w:rPr>
          <w:rFonts w:ascii="Arial" w:hAnsi="Arial" w:cs="Arial"/>
          <w:sz w:val="24"/>
          <w:szCs w:val="24"/>
          <w:lang w:eastAsia="de-DE"/>
        </w:rPr>
        <w:br w:type="page"/>
      </w:r>
    </w:p>
    <w:p w14:paraId="44D0D71D" w14:textId="7BF61691" w:rsidR="009663F2" w:rsidRPr="00BF1311" w:rsidRDefault="009663F2" w:rsidP="00EE775E">
      <w:pPr>
        <w:pStyle w:val="berschrift1"/>
        <w:rPr>
          <w:rFonts w:cs="Times New Roman"/>
        </w:rPr>
      </w:pPr>
      <w:r w:rsidRPr="00BF1311">
        <w:lastRenderedPageBreak/>
        <w:t>Abstract</w:t>
      </w:r>
      <w:r w:rsidR="00EE775E">
        <w:t xml:space="preserve"> (2</w:t>
      </w:r>
      <w:r w:rsidR="005A57E5">
        <w:t>87</w:t>
      </w:r>
      <w:r>
        <w:t xml:space="preserve"> words)</w:t>
      </w:r>
    </w:p>
    <w:p w14:paraId="1AD95492" w14:textId="26BA9B34" w:rsidR="009663F2" w:rsidRPr="00BF1311" w:rsidRDefault="009663F2" w:rsidP="008B22B4">
      <w:pPr>
        <w:spacing w:after="0" w:line="480" w:lineRule="auto"/>
        <w:jc w:val="both"/>
        <w:rPr>
          <w:rFonts w:ascii="Arial" w:hAnsi="Arial" w:cs="Arial"/>
        </w:rPr>
      </w:pPr>
      <w:r>
        <w:rPr>
          <w:rFonts w:ascii="Arial" w:hAnsi="Arial" w:cs="Arial"/>
        </w:rPr>
        <w:t>Mutations in the synaptic nuclear envelope protein 1 (</w:t>
      </w:r>
      <w:r w:rsidRPr="001B2534">
        <w:rPr>
          <w:rFonts w:ascii="Arial" w:hAnsi="Arial" w:cs="Arial"/>
          <w:i/>
          <w:iCs/>
        </w:rPr>
        <w:t>SYNE1</w:t>
      </w:r>
      <w:r>
        <w:rPr>
          <w:rFonts w:ascii="Arial" w:hAnsi="Arial" w:cs="Arial"/>
        </w:rPr>
        <w:t>) gene have been reported to cause a relatively pure</w:t>
      </w:r>
      <w:ins w:id="10" w:author="msynofzik" w:date="2015-12-06T20:55:00Z">
        <w:r w:rsidR="00927869">
          <w:rPr>
            <w:rFonts w:ascii="Arial" w:hAnsi="Arial" w:cs="Arial"/>
          </w:rPr>
          <w:t>, slowly progressive</w:t>
        </w:r>
      </w:ins>
      <w:r>
        <w:rPr>
          <w:rFonts w:ascii="Arial" w:hAnsi="Arial" w:cs="Arial"/>
        </w:rPr>
        <w:t xml:space="preserve"> cerebellar recessive ataxia </w:t>
      </w:r>
      <w:del w:id="11" w:author="msynofzik" w:date="2015-12-09T17:37:00Z">
        <w:r w:rsidDel="009C2343">
          <w:rPr>
            <w:rFonts w:ascii="Arial" w:hAnsi="Arial" w:cs="Arial"/>
          </w:rPr>
          <w:delText xml:space="preserve">that seemed to be largely limited </w:delText>
        </w:r>
      </w:del>
      <w:ins w:id="12" w:author="msynofzik" w:date="2015-12-09T17:37:00Z">
        <w:r w:rsidR="009C2343">
          <w:rPr>
            <w:rFonts w:ascii="Arial" w:hAnsi="Arial" w:cs="Arial"/>
          </w:rPr>
          <w:t>mostly identified in</w:t>
        </w:r>
      </w:ins>
      <w:r>
        <w:rPr>
          <w:rFonts w:ascii="Arial" w:hAnsi="Arial" w:cs="Arial"/>
        </w:rPr>
        <w:t xml:space="preserve"> Quebec, Canada. Combining next-generation sequencing techniques and deep-phenotyping (clinics, MRI, PET, muscle histology), we here established the frequency, phenotypic spectrum and genetic spectrum of</w:t>
      </w:r>
      <w:r w:rsidRPr="00526F2B">
        <w:rPr>
          <w:rFonts w:ascii="Arial" w:hAnsi="Arial" w:cs="Arial"/>
          <w:i/>
          <w:iCs/>
        </w:rPr>
        <w:t xml:space="preserve"> SYNE1</w:t>
      </w:r>
      <w:r>
        <w:rPr>
          <w:rFonts w:ascii="Arial" w:hAnsi="Arial" w:cs="Arial"/>
        </w:rPr>
        <w:t xml:space="preserve"> in a screening of 43</w:t>
      </w:r>
      <w:r w:rsidR="00077AB0">
        <w:rPr>
          <w:rFonts w:ascii="Arial" w:hAnsi="Arial" w:cs="Arial"/>
        </w:rPr>
        <w:t>4</w:t>
      </w:r>
      <w:r>
        <w:rPr>
          <w:rFonts w:ascii="Arial" w:hAnsi="Arial" w:cs="Arial"/>
        </w:rPr>
        <w:t xml:space="preserve"> non-Canadian index patients </w:t>
      </w:r>
      <w:r w:rsidRPr="00BF1311">
        <w:rPr>
          <w:rFonts w:ascii="Arial" w:hAnsi="Arial" w:cs="Arial"/>
        </w:rPr>
        <w:t xml:space="preserve">from </w:t>
      </w:r>
      <w:del w:id="13" w:author="msynofzik" w:date="2015-12-04T11:24:00Z">
        <w:r w:rsidRPr="00BF1311" w:rsidDel="007C1090">
          <w:rPr>
            <w:rFonts w:ascii="Arial" w:hAnsi="Arial" w:cs="Arial"/>
          </w:rPr>
          <w:delText xml:space="preserve">6 </w:delText>
        </w:r>
      </w:del>
      <w:ins w:id="14" w:author="msynofzik" w:date="2015-12-04T11:24:00Z">
        <w:r w:rsidR="007C1090">
          <w:rPr>
            <w:rFonts w:ascii="Arial" w:hAnsi="Arial" w:cs="Arial"/>
          </w:rPr>
          <w:t>7</w:t>
        </w:r>
        <w:r w:rsidR="007C1090" w:rsidRPr="00BF1311">
          <w:rPr>
            <w:rFonts w:ascii="Arial" w:hAnsi="Arial" w:cs="Arial"/>
          </w:rPr>
          <w:t xml:space="preserve"> </w:t>
        </w:r>
      </w:ins>
      <w:r w:rsidRPr="00BF1311">
        <w:rPr>
          <w:rFonts w:ascii="Arial" w:hAnsi="Arial" w:cs="Arial"/>
        </w:rPr>
        <w:t>centers acro</w:t>
      </w:r>
      <w:r>
        <w:rPr>
          <w:rFonts w:ascii="Arial" w:hAnsi="Arial" w:cs="Arial"/>
        </w:rPr>
        <w:t xml:space="preserve">ss Europe. </w:t>
      </w:r>
      <w:r w:rsidRPr="008B22B4">
        <w:rPr>
          <w:rFonts w:ascii="Arial" w:hAnsi="Arial" w:cs="Arial"/>
        </w:rPr>
        <w:t>Patients</w:t>
      </w:r>
      <w:r>
        <w:rPr>
          <w:rFonts w:ascii="Arial" w:hAnsi="Arial" w:cs="Arial"/>
        </w:rPr>
        <w:t xml:space="preserve"> were screened by whole-exome sequencing or targeted </w:t>
      </w:r>
      <w:r w:rsidR="00C2489C">
        <w:rPr>
          <w:rFonts w:ascii="Arial" w:hAnsi="Arial" w:cs="Arial"/>
        </w:rPr>
        <w:t xml:space="preserve">panel </w:t>
      </w:r>
      <w:r>
        <w:rPr>
          <w:rFonts w:ascii="Arial" w:hAnsi="Arial" w:cs="Arial"/>
        </w:rPr>
        <w:t xml:space="preserve">sequencing, yielding 23 unrelated families </w:t>
      </w:r>
      <w:r w:rsidRPr="00BF1311">
        <w:rPr>
          <w:rFonts w:ascii="Arial" w:hAnsi="Arial" w:cs="Arial"/>
        </w:rPr>
        <w:t>with</w:t>
      </w:r>
      <w:r w:rsidR="00213D8F">
        <w:rPr>
          <w:rFonts w:ascii="Arial" w:hAnsi="Arial" w:cs="Arial"/>
        </w:rPr>
        <w:t xml:space="preserve"> recessive</w:t>
      </w:r>
      <w:r w:rsidRPr="00BF1311">
        <w:rPr>
          <w:rFonts w:ascii="Arial" w:hAnsi="Arial" w:cs="Arial"/>
        </w:rPr>
        <w:t xml:space="preserve"> truncating </w:t>
      </w:r>
      <w:r w:rsidRPr="005F29E1">
        <w:rPr>
          <w:rFonts w:ascii="Arial" w:hAnsi="Arial" w:cs="Arial"/>
          <w:i/>
          <w:iCs/>
        </w:rPr>
        <w:t>SYNE1</w:t>
      </w:r>
      <w:r w:rsidRPr="00BF1311">
        <w:rPr>
          <w:rFonts w:ascii="Arial" w:hAnsi="Arial" w:cs="Arial"/>
        </w:rPr>
        <w:t xml:space="preserve"> mutations </w:t>
      </w:r>
      <w:r>
        <w:rPr>
          <w:rFonts w:ascii="Arial" w:hAnsi="Arial" w:cs="Arial"/>
        </w:rPr>
        <w:t>(23/43</w:t>
      </w:r>
      <w:r w:rsidR="00077AB0">
        <w:rPr>
          <w:rFonts w:ascii="Arial" w:hAnsi="Arial" w:cs="Arial"/>
        </w:rPr>
        <w:t>4=5.3</w:t>
      </w:r>
      <w:r>
        <w:rPr>
          <w:rFonts w:ascii="Arial" w:hAnsi="Arial" w:cs="Arial"/>
        </w:rPr>
        <w:t xml:space="preserve">%). In these families, a </w:t>
      </w:r>
      <w:r w:rsidRPr="00394AD6">
        <w:rPr>
          <w:rFonts w:ascii="Arial" w:hAnsi="Arial" w:cs="Arial"/>
        </w:rPr>
        <w:t>total of 35 different mutations</w:t>
      </w:r>
      <w:r>
        <w:rPr>
          <w:rFonts w:ascii="Arial" w:hAnsi="Arial" w:cs="Arial"/>
        </w:rPr>
        <w:t xml:space="preserve"> were identified, </w:t>
      </w:r>
      <w:r w:rsidR="00606775">
        <w:rPr>
          <w:rFonts w:ascii="Arial" w:hAnsi="Arial" w:cs="Arial"/>
        </w:rPr>
        <w:t>3</w:t>
      </w:r>
      <w:r w:rsidR="00166608">
        <w:rPr>
          <w:rFonts w:ascii="Arial" w:hAnsi="Arial" w:cs="Arial"/>
        </w:rPr>
        <w:t>4</w:t>
      </w:r>
      <w:r>
        <w:rPr>
          <w:rFonts w:ascii="Arial" w:hAnsi="Arial" w:cs="Arial"/>
        </w:rPr>
        <w:t xml:space="preserve"> of them</w:t>
      </w:r>
      <w:r w:rsidRPr="00BF1311">
        <w:rPr>
          <w:rFonts w:ascii="Arial" w:hAnsi="Arial" w:cs="Arial"/>
        </w:rPr>
        <w:t xml:space="preserve"> </w:t>
      </w:r>
      <w:r w:rsidR="00606775">
        <w:rPr>
          <w:rFonts w:ascii="Arial" w:hAnsi="Arial" w:cs="Arial"/>
        </w:rPr>
        <w:t xml:space="preserve">not </w:t>
      </w:r>
      <w:r>
        <w:rPr>
          <w:rFonts w:ascii="Arial" w:hAnsi="Arial" w:cs="Arial"/>
        </w:rPr>
        <w:t xml:space="preserve">previously </w:t>
      </w:r>
      <w:r w:rsidR="00E902E5">
        <w:rPr>
          <w:rFonts w:ascii="Arial" w:hAnsi="Arial" w:cs="Arial"/>
        </w:rPr>
        <w:t>linked to human disease</w:t>
      </w:r>
      <w:r>
        <w:rPr>
          <w:rFonts w:ascii="Arial" w:hAnsi="Arial" w:cs="Arial"/>
        </w:rPr>
        <w:t xml:space="preserve">. </w:t>
      </w:r>
      <w:r w:rsidR="00C03CE8">
        <w:rPr>
          <w:rFonts w:ascii="Arial" w:hAnsi="Arial" w:cs="Arial"/>
        </w:rPr>
        <w:t>While o</w:t>
      </w:r>
      <w:r>
        <w:rPr>
          <w:rFonts w:ascii="Arial" w:hAnsi="Arial" w:cs="Arial"/>
        </w:rPr>
        <w:t>nly 5</w:t>
      </w:r>
      <w:r w:rsidRPr="00BF1311">
        <w:rPr>
          <w:rFonts w:ascii="Arial" w:hAnsi="Arial" w:cs="Arial"/>
        </w:rPr>
        <w:t>/</w:t>
      </w:r>
      <w:r>
        <w:rPr>
          <w:rFonts w:ascii="Arial" w:hAnsi="Arial" w:cs="Arial"/>
        </w:rPr>
        <w:t>26 patients (19</w:t>
      </w:r>
      <w:r w:rsidRPr="00BF1311">
        <w:rPr>
          <w:rFonts w:ascii="Arial" w:hAnsi="Arial" w:cs="Arial"/>
        </w:rPr>
        <w:t xml:space="preserve">%) showed the classical </w:t>
      </w:r>
      <w:r w:rsidRPr="005F29E1">
        <w:rPr>
          <w:rFonts w:ascii="Arial" w:hAnsi="Arial" w:cs="Arial"/>
          <w:i/>
          <w:iCs/>
        </w:rPr>
        <w:t xml:space="preserve">SYNE1 </w:t>
      </w:r>
      <w:r w:rsidRPr="00BF1311">
        <w:rPr>
          <w:rFonts w:ascii="Arial" w:hAnsi="Arial" w:cs="Arial"/>
        </w:rPr>
        <w:t>phenotype of mildly progressive pure cerebellar ataxia</w:t>
      </w:r>
      <w:r>
        <w:rPr>
          <w:rFonts w:ascii="Arial" w:hAnsi="Arial" w:cs="Arial"/>
        </w:rPr>
        <w:t>, 21</w:t>
      </w:r>
      <w:r w:rsidRPr="00BF1311">
        <w:rPr>
          <w:rFonts w:ascii="Arial" w:hAnsi="Arial" w:cs="Arial"/>
        </w:rPr>
        <w:t>/</w:t>
      </w:r>
      <w:r>
        <w:rPr>
          <w:rFonts w:ascii="Arial" w:hAnsi="Arial" w:cs="Arial"/>
        </w:rPr>
        <w:t>26 (81</w:t>
      </w:r>
      <w:r w:rsidRPr="00BF1311">
        <w:rPr>
          <w:rFonts w:ascii="Arial" w:hAnsi="Arial" w:cs="Arial"/>
        </w:rPr>
        <w:t>%) exhibited add</w:t>
      </w:r>
      <w:r>
        <w:rPr>
          <w:rFonts w:ascii="Arial" w:hAnsi="Arial" w:cs="Arial"/>
        </w:rPr>
        <w:t>i</w:t>
      </w:r>
      <w:r w:rsidRPr="00BF1311">
        <w:rPr>
          <w:rFonts w:ascii="Arial" w:hAnsi="Arial" w:cs="Arial"/>
        </w:rPr>
        <w:t>tional</w:t>
      </w:r>
      <w:r>
        <w:rPr>
          <w:rFonts w:ascii="Arial" w:hAnsi="Arial" w:cs="Arial"/>
        </w:rPr>
        <w:t xml:space="preserve"> complicating features, including motor neuron feat</w:t>
      </w:r>
      <w:r w:rsidR="00671C35">
        <w:rPr>
          <w:rFonts w:ascii="Arial" w:hAnsi="Arial" w:cs="Arial"/>
        </w:rPr>
        <w:t>ures in 15/26 (58</w:t>
      </w:r>
      <w:r>
        <w:rPr>
          <w:rFonts w:ascii="Arial" w:hAnsi="Arial" w:cs="Arial"/>
        </w:rPr>
        <w:t>%).</w:t>
      </w:r>
      <w:r w:rsidRPr="00BF1311">
        <w:rPr>
          <w:rFonts w:ascii="Arial" w:hAnsi="Arial" w:cs="Arial"/>
        </w:rPr>
        <w:t xml:space="preserve"> In </w:t>
      </w:r>
      <w:r>
        <w:rPr>
          <w:rFonts w:ascii="Arial" w:hAnsi="Arial" w:cs="Arial"/>
        </w:rPr>
        <w:t>three</w:t>
      </w:r>
      <w:r w:rsidRPr="00BF1311">
        <w:rPr>
          <w:rFonts w:ascii="Arial" w:hAnsi="Arial" w:cs="Arial"/>
        </w:rPr>
        <w:t xml:space="preserve"> patients, respiratory dysfunction was part of </w:t>
      </w:r>
      <w:r>
        <w:rPr>
          <w:rFonts w:ascii="Arial" w:hAnsi="Arial" w:cs="Arial"/>
        </w:rPr>
        <w:t>a</w:t>
      </w:r>
      <w:r w:rsidR="009F58BE">
        <w:rPr>
          <w:rFonts w:ascii="Arial" w:hAnsi="Arial" w:cs="Arial"/>
        </w:rPr>
        <w:t>n early-onset</w:t>
      </w:r>
      <w:r>
        <w:rPr>
          <w:rFonts w:ascii="Arial" w:hAnsi="Arial" w:cs="Arial"/>
        </w:rPr>
        <w:t xml:space="preserve"> </w:t>
      </w:r>
      <w:proofErr w:type="spellStart"/>
      <w:r>
        <w:rPr>
          <w:rFonts w:ascii="Arial" w:hAnsi="Arial" w:cs="Arial"/>
        </w:rPr>
        <w:t>multisystemic</w:t>
      </w:r>
      <w:proofErr w:type="spellEnd"/>
      <w:r w:rsidRPr="00BF1311">
        <w:rPr>
          <w:rFonts w:ascii="Arial" w:hAnsi="Arial" w:cs="Arial"/>
        </w:rPr>
        <w:t xml:space="preserve"> </w:t>
      </w:r>
      <w:r w:rsidR="00201F73">
        <w:rPr>
          <w:rFonts w:ascii="Arial" w:hAnsi="Arial" w:cs="Arial"/>
        </w:rPr>
        <w:t xml:space="preserve">neuromuscular </w:t>
      </w:r>
      <w:r w:rsidRPr="00BF1311">
        <w:rPr>
          <w:rFonts w:ascii="Arial" w:hAnsi="Arial" w:cs="Arial"/>
        </w:rPr>
        <w:t>phenotype</w:t>
      </w:r>
      <w:r w:rsidR="00F80EFF">
        <w:rPr>
          <w:rFonts w:ascii="Arial" w:hAnsi="Arial" w:cs="Arial"/>
        </w:rPr>
        <w:t xml:space="preserve"> with mental retardation</w:t>
      </w:r>
      <w:r w:rsidRPr="00BF1311">
        <w:rPr>
          <w:rFonts w:ascii="Arial" w:hAnsi="Arial" w:cs="Arial"/>
        </w:rPr>
        <w:t xml:space="preserve">, leading to premature death at age </w:t>
      </w:r>
      <w:r w:rsidR="00AE5FED">
        <w:rPr>
          <w:rFonts w:ascii="Arial" w:hAnsi="Arial" w:cs="Arial"/>
        </w:rPr>
        <w:t>36</w:t>
      </w:r>
      <w:r w:rsidRPr="00BF1311">
        <w:rPr>
          <w:rFonts w:ascii="Arial" w:hAnsi="Arial" w:cs="Arial"/>
        </w:rPr>
        <w:t xml:space="preserve"> years in one of them. PET imaging </w:t>
      </w:r>
      <w:r>
        <w:rPr>
          <w:rFonts w:ascii="Arial" w:hAnsi="Arial" w:cs="Arial"/>
        </w:rPr>
        <w:t>confirmed</w:t>
      </w:r>
      <w:r w:rsidRPr="00BF1311">
        <w:rPr>
          <w:rFonts w:ascii="Arial" w:hAnsi="Arial" w:cs="Arial"/>
        </w:rPr>
        <w:t xml:space="preserve"> </w:t>
      </w:r>
      <w:proofErr w:type="spellStart"/>
      <w:r w:rsidRPr="00BF1311">
        <w:rPr>
          <w:rFonts w:ascii="Arial" w:hAnsi="Arial" w:cs="Arial"/>
        </w:rPr>
        <w:t>hypometabolism</w:t>
      </w:r>
      <w:proofErr w:type="spellEnd"/>
      <w:r w:rsidRPr="00BF1311">
        <w:rPr>
          <w:rFonts w:ascii="Arial" w:hAnsi="Arial" w:cs="Arial"/>
        </w:rPr>
        <w:t xml:space="preserve"> </w:t>
      </w:r>
      <w:r>
        <w:rPr>
          <w:rFonts w:ascii="Arial" w:hAnsi="Arial" w:cs="Arial"/>
        </w:rPr>
        <w:t>in</w:t>
      </w:r>
      <w:r w:rsidRPr="00BF1311">
        <w:rPr>
          <w:rFonts w:ascii="Arial" w:hAnsi="Arial" w:cs="Arial"/>
        </w:rPr>
        <w:t xml:space="preserve"> ex</w:t>
      </w:r>
      <w:r w:rsidR="008B2199">
        <w:rPr>
          <w:rFonts w:ascii="Arial" w:hAnsi="Arial" w:cs="Arial"/>
        </w:rPr>
        <w:t>tra-cerebellar regions like</w:t>
      </w:r>
      <w:r w:rsidRPr="00BF1311">
        <w:rPr>
          <w:rFonts w:ascii="Arial" w:hAnsi="Arial" w:cs="Arial"/>
        </w:rPr>
        <w:t xml:space="preserve"> the brainstem. Muscle biopsy reliably showed </w:t>
      </w:r>
      <w:r w:rsidR="00C341E0">
        <w:rPr>
          <w:rFonts w:ascii="Arial" w:hAnsi="Arial" w:cs="Arial"/>
        </w:rPr>
        <w:t>severely reduced or absent</w:t>
      </w:r>
      <w:r w:rsidRPr="00BF1311">
        <w:rPr>
          <w:rFonts w:ascii="Arial" w:hAnsi="Arial" w:cs="Arial"/>
        </w:rPr>
        <w:t xml:space="preserve"> SYNE1 staining, indicating its potential use as a non-genetic </w:t>
      </w:r>
      <w:r>
        <w:rPr>
          <w:rFonts w:ascii="Arial" w:hAnsi="Arial" w:cs="Arial"/>
        </w:rPr>
        <w:t>indicator</w:t>
      </w:r>
      <w:r w:rsidRPr="00BF1311">
        <w:rPr>
          <w:rFonts w:ascii="Arial" w:hAnsi="Arial" w:cs="Arial"/>
        </w:rPr>
        <w:t xml:space="preserve"> for </w:t>
      </w:r>
      <w:r>
        <w:rPr>
          <w:rFonts w:ascii="Arial" w:hAnsi="Arial" w:cs="Arial"/>
        </w:rPr>
        <w:t>underlying</w:t>
      </w:r>
      <w:r w:rsidRPr="00BF1311">
        <w:rPr>
          <w:rFonts w:ascii="Arial" w:hAnsi="Arial" w:cs="Arial"/>
        </w:rPr>
        <w:t xml:space="preserve"> </w:t>
      </w:r>
      <w:r w:rsidRPr="00A82EE9">
        <w:rPr>
          <w:rFonts w:ascii="Arial" w:hAnsi="Arial" w:cs="Arial"/>
          <w:i/>
          <w:iCs/>
        </w:rPr>
        <w:t>SYNE1</w:t>
      </w:r>
      <w:r w:rsidRPr="00BF1311">
        <w:rPr>
          <w:rFonts w:ascii="Arial" w:hAnsi="Arial" w:cs="Arial"/>
        </w:rPr>
        <w:t xml:space="preserve"> mutations.</w:t>
      </w:r>
    </w:p>
    <w:p w14:paraId="1E8E2122" w14:textId="54843797" w:rsidR="009663F2" w:rsidRDefault="009663F2" w:rsidP="00EE60EB">
      <w:pPr>
        <w:spacing w:after="0" w:line="480" w:lineRule="auto"/>
        <w:jc w:val="both"/>
        <w:rPr>
          <w:rFonts w:ascii="Arial" w:hAnsi="Arial" w:cs="Arial"/>
        </w:rPr>
      </w:pPr>
      <w:r>
        <w:rPr>
          <w:rFonts w:ascii="Arial" w:hAnsi="Arial" w:cs="Arial"/>
        </w:rPr>
        <w:t>Our findings, which present the</w:t>
      </w:r>
      <w:r w:rsidR="00F80EFF">
        <w:rPr>
          <w:rFonts w:ascii="Arial" w:hAnsi="Arial" w:cs="Arial"/>
        </w:rPr>
        <w:t xml:space="preserve"> largest </w:t>
      </w:r>
      <w:r w:rsidR="00C03CE8">
        <w:rPr>
          <w:rFonts w:ascii="Arial" w:hAnsi="Arial" w:cs="Arial"/>
        </w:rPr>
        <w:t xml:space="preserve">systematic </w:t>
      </w:r>
      <w:r>
        <w:rPr>
          <w:rFonts w:ascii="Arial" w:hAnsi="Arial" w:cs="Arial"/>
        </w:rPr>
        <w:t>series of SYNE1</w:t>
      </w:r>
      <w:r w:rsidR="003F2E43">
        <w:rPr>
          <w:rFonts w:ascii="Arial" w:hAnsi="Arial" w:cs="Arial"/>
        </w:rPr>
        <w:t xml:space="preserve"> patients and mutations</w:t>
      </w:r>
      <w:r>
        <w:rPr>
          <w:rFonts w:ascii="Arial" w:hAnsi="Arial" w:cs="Arial"/>
        </w:rPr>
        <w:t xml:space="preserve"> outside Canada, revise the </w:t>
      </w:r>
      <w:del w:id="15" w:author="msynofzik" w:date="2015-12-05T18:04:00Z">
        <w:r w:rsidDel="00C07BFF">
          <w:rPr>
            <w:rFonts w:ascii="Arial" w:hAnsi="Arial" w:cs="Arial"/>
          </w:rPr>
          <w:delText>classic notion</w:delText>
        </w:r>
        <w:r w:rsidR="00BF6456" w:rsidDel="00C07BFF">
          <w:rPr>
            <w:rFonts w:ascii="Arial" w:hAnsi="Arial" w:cs="Arial"/>
          </w:rPr>
          <w:delText>s</w:delText>
        </w:r>
      </w:del>
      <w:ins w:id="16" w:author="msynofzik" w:date="2015-12-06T20:36:00Z">
        <w:r w:rsidR="00667F5A">
          <w:rPr>
            <w:rFonts w:ascii="Arial" w:hAnsi="Arial" w:cs="Arial"/>
          </w:rPr>
          <w:t xml:space="preserve"> view</w:t>
        </w:r>
      </w:ins>
      <w:r>
        <w:rPr>
          <w:rFonts w:ascii="Arial" w:hAnsi="Arial" w:cs="Arial"/>
        </w:rPr>
        <w:t xml:space="preserve"> that SYNE1 ataxia causes mainly a relatively pure cerebellar recessive ataxia and</w:t>
      </w:r>
      <w:r w:rsidR="00BF6456">
        <w:rPr>
          <w:rFonts w:ascii="Arial" w:hAnsi="Arial" w:cs="Arial"/>
        </w:rPr>
        <w:t xml:space="preserve"> that </w:t>
      </w:r>
      <w:r w:rsidR="00615612">
        <w:rPr>
          <w:rFonts w:ascii="Arial" w:hAnsi="Arial" w:cs="Arial"/>
        </w:rPr>
        <w:t xml:space="preserve">it is </w:t>
      </w:r>
      <w:r>
        <w:rPr>
          <w:rFonts w:ascii="Arial" w:hAnsi="Arial" w:cs="Arial"/>
        </w:rPr>
        <w:t xml:space="preserve">largely limited to Quebec. </w:t>
      </w:r>
      <w:r w:rsidR="00E902E5">
        <w:rPr>
          <w:rFonts w:ascii="Arial" w:hAnsi="Arial" w:cs="Arial"/>
        </w:rPr>
        <w:t>Instead, c</w:t>
      </w:r>
      <w:r w:rsidR="00BF6456">
        <w:rPr>
          <w:rFonts w:ascii="Arial" w:hAnsi="Arial" w:cs="Arial"/>
        </w:rPr>
        <w:t xml:space="preserve">omplex phenotypes with a wide range of extra-cerebellar neurological and non-neurological </w:t>
      </w:r>
      <w:r w:rsidR="00BF6456" w:rsidRPr="00BF1311">
        <w:rPr>
          <w:rFonts w:ascii="Arial" w:hAnsi="Arial" w:cs="Arial"/>
        </w:rPr>
        <w:t xml:space="preserve">dysfunctions </w:t>
      </w:r>
      <w:r w:rsidR="00BF6456">
        <w:rPr>
          <w:rFonts w:ascii="Arial" w:hAnsi="Arial" w:cs="Arial"/>
        </w:rPr>
        <w:t xml:space="preserve">are frequent, including in particular motor neuron and brainstem dysfunction. The disease course in this </w:t>
      </w:r>
      <w:proofErr w:type="spellStart"/>
      <w:r w:rsidR="00BF6456">
        <w:rPr>
          <w:rFonts w:ascii="Arial" w:hAnsi="Arial" w:cs="Arial"/>
        </w:rPr>
        <w:t>multisystemic</w:t>
      </w:r>
      <w:proofErr w:type="spellEnd"/>
      <w:r w:rsidR="00BF6456">
        <w:rPr>
          <w:rFonts w:ascii="Arial" w:hAnsi="Arial" w:cs="Arial"/>
        </w:rPr>
        <w:t xml:space="preserve"> neurodegenerative disease can be fatal, including premature death due to respiratory dysfunction</w:t>
      </w:r>
      <w:r w:rsidR="00BF6456" w:rsidRPr="00BF1311">
        <w:rPr>
          <w:rFonts w:ascii="Arial" w:hAnsi="Arial" w:cs="Arial"/>
        </w:rPr>
        <w:t>.</w:t>
      </w:r>
      <w:r w:rsidR="00BF6456">
        <w:rPr>
          <w:rFonts w:ascii="Arial" w:hAnsi="Arial" w:cs="Arial"/>
        </w:rPr>
        <w:t xml:space="preserve"> W</w:t>
      </w:r>
      <w:r w:rsidRPr="00BF1311">
        <w:rPr>
          <w:rFonts w:ascii="Arial" w:hAnsi="Arial" w:cs="Arial"/>
        </w:rPr>
        <w:t xml:space="preserve">ith a </w:t>
      </w:r>
      <w:r w:rsidR="008B2199">
        <w:rPr>
          <w:rFonts w:ascii="Arial" w:hAnsi="Arial" w:cs="Arial"/>
        </w:rPr>
        <w:t>relative frequency</w:t>
      </w:r>
      <w:r w:rsidRPr="00BF1311">
        <w:rPr>
          <w:rFonts w:ascii="Arial" w:hAnsi="Arial" w:cs="Arial"/>
        </w:rPr>
        <w:t xml:space="preserve"> of </w:t>
      </w:r>
      <w:r w:rsidR="003D3595">
        <w:rPr>
          <w:rFonts w:ascii="Arial" w:hAnsi="Arial" w:cs="Arial"/>
        </w:rPr>
        <w:t>~</w:t>
      </w:r>
      <w:r>
        <w:rPr>
          <w:rFonts w:ascii="Arial" w:hAnsi="Arial" w:cs="Arial"/>
        </w:rPr>
        <w:t>5%</w:t>
      </w:r>
      <w:r w:rsidRPr="00BF1311">
        <w:rPr>
          <w:rFonts w:ascii="Arial" w:hAnsi="Arial" w:cs="Arial"/>
        </w:rPr>
        <w:t xml:space="preserve">, SYNE1 </w:t>
      </w:r>
      <w:r w:rsidR="00BF6456">
        <w:rPr>
          <w:rFonts w:ascii="Arial" w:hAnsi="Arial" w:cs="Arial"/>
        </w:rPr>
        <w:t>is</w:t>
      </w:r>
      <w:r w:rsidRPr="00BF1311">
        <w:rPr>
          <w:rFonts w:ascii="Arial" w:hAnsi="Arial" w:cs="Arial"/>
        </w:rPr>
        <w:t xml:space="preserve"> </w:t>
      </w:r>
      <w:r>
        <w:rPr>
          <w:rFonts w:ascii="Arial" w:hAnsi="Arial" w:cs="Arial"/>
        </w:rPr>
        <w:t>one of the more</w:t>
      </w:r>
      <w:r w:rsidRPr="00BF1311">
        <w:rPr>
          <w:rFonts w:ascii="Arial" w:hAnsi="Arial" w:cs="Arial"/>
        </w:rPr>
        <w:t xml:space="preserve"> commo</w:t>
      </w:r>
      <w:r>
        <w:rPr>
          <w:rFonts w:ascii="Arial" w:hAnsi="Arial" w:cs="Arial"/>
        </w:rPr>
        <w:t xml:space="preserve">n recessive ataxias worldwide. </w:t>
      </w:r>
    </w:p>
    <w:p w14:paraId="4D99E2C1" w14:textId="77777777" w:rsidR="009663F2" w:rsidRPr="009C2343" w:rsidRDefault="009663F2" w:rsidP="009C2343">
      <w:pPr>
        <w:pStyle w:val="berschrift1"/>
      </w:pPr>
      <w:r>
        <w:br w:type="page"/>
      </w:r>
      <w:r w:rsidRPr="009C2343">
        <w:lastRenderedPageBreak/>
        <w:t>Introduction</w:t>
      </w:r>
    </w:p>
    <w:p w14:paraId="300EC006" w14:textId="5E8AD919" w:rsidR="00C07BFF" w:rsidDel="00667F5A" w:rsidRDefault="009663F2" w:rsidP="00955FDF">
      <w:pPr>
        <w:spacing w:after="0" w:line="480" w:lineRule="auto"/>
        <w:jc w:val="both"/>
        <w:rPr>
          <w:del w:id="17" w:author="msynofzik" w:date="2015-12-06T20:35:00Z"/>
          <w:rFonts w:ascii="Arial" w:hAnsi="Arial" w:cs="Arial"/>
        </w:rPr>
      </w:pPr>
      <w:r w:rsidRPr="004A30A0">
        <w:rPr>
          <w:rFonts w:ascii="Arial" w:hAnsi="Arial" w:cs="Arial"/>
          <w:i/>
          <w:iCs/>
        </w:rPr>
        <w:t>SYNE1</w:t>
      </w:r>
      <w:r>
        <w:rPr>
          <w:rFonts w:ascii="Arial" w:hAnsi="Arial" w:cs="Arial"/>
        </w:rPr>
        <w:t xml:space="preserve"> (OMIM 608441) is one of the largest genes in the human genome, </w:t>
      </w:r>
      <w:r w:rsidR="008E7274">
        <w:rPr>
          <w:rFonts w:ascii="Arial" w:hAnsi="Arial" w:cs="Arial"/>
        </w:rPr>
        <w:t xml:space="preserve">with the longest isoform </w:t>
      </w:r>
      <w:r>
        <w:rPr>
          <w:rFonts w:ascii="Arial" w:hAnsi="Arial" w:cs="Arial"/>
        </w:rPr>
        <w:t xml:space="preserve">comprising </w:t>
      </w:r>
      <w:r w:rsidR="007E69EB">
        <w:rPr>
          <w:rFonts w:ascii="Arial" w:hAnsi="Arial" w:cs="Arial"/>
        </w:rPr>
        <w:t xml:space="preserve">146 </w:t>
      </w:r>
      <w:r>
        <w:rPr>
          <w:rFonts w:ascii="Arial" w:hAnsi="Arial" w:cs="Arial"/>
        </w:rPr>
        <w:t xml:space="preserve">exons that encode the 8797 amino-acid </w:t>
      </w:r>
      <w:r w:rsidRPr="00B83973">
        <w:rPr>
          <w:rFonts w:ascii="Arial" w:hAnsi="Arial" w:cs="Arial"/>
          <w:i/>
          <w:iCs/>
        </w:rPr>
        <w:t>synaptic nuclear envelope protein 1</w:t>
      </w:r>
      <w:r w:rsidR="00B93E44">
        <w:rPr>
          <w:rFonts w:ascii="Arial" w:hAnsi="Arial" w:cs="Arial"/>
          <w:i/>
          <w:iCs/>
        </w:rPr>
        <w:t xml:space="preserve"> </w:t>
      </w:r>
      <w:r w:rsidR="00443FD5" w:rsidRPr="00B93E44">
        <w:rPr>
          <w:rFonts w:ascii="Arial" w:hAnsi="Arial" w:cs="Arial"/>
          <w:iCs/>
        </w:rPr>
        <w:fldChar w:fldCharType="begin">
          <w:fldData xml:space="preserve">PEVuZE5vdGU+PENpdGU+PEF1dGhvcj5Hcm9zLUxvdWlzPC9BdXRob3I+PFllYXI+MjAwNzwvWWVh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</w:fldData>
        </w:fldChar>
      </w:r>
      <w:r w:rsidR="00E206CA" w:rsidRPr="00B93E44">
        <w:rPr>
          <w:rFonts w:ascii="Arial" w:hAnsi="Arial" w:cs="Arial"/>
          <w:iCs/>
        </w:rPr>
        <w:instrText xml:space="preserve"> ADDIN EN.CITE </w:instrText>
      </w:r>
      <w:r w:rsidR="00E206CA" w:rsidRPr="00B93E44">
        <w:rPr>
          <w:rFonts w:ascii="Arial" w:hAnsi="Arial" w:cs="Arial"/>
          <w:iCs/>
        </w:rPr>
        <w:fldChar w:fldCharType="begin">
          <w:fldData xml:space="preserve">PEVuZE5vdGU+PENpdGU+PEF1dGhvcj5Hcm9zLUxvdWlzPC9BdXRob3I+PFllYXI+MjAwNzwvWWVh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</w:fldData>
        </w:fldChar>
      </w:r>
      <w:r w:rsidR="00E206CA" w:rsidRPr="00B93E44">
        <w:rPr>
          <w:rFonts w:ascii="Arial" w:hAnsi="Arial" w:cs="Arial"/>
          <w:iCs/>
        </w:rPr>
        <w:instrText xml:space="preserve"> ADDIN EN.CITE.DATA </w:instrText>
      </w:r>
      <w:r w:rsidR="00E206CA" w:rsidRPr="00B93E44">
        <w:rPr>
          <w:rFonts w:ascii="Arial" w:hAnsi="Arial" w:cs="Arial"/>
          <w:iCs/>
        </w:rPr>
      </w:r>
      <w:r w:rsidR="00E206CA" w:rsidRPr="00B93E44">
        <w:rPr>
          <w:rFonts w:ascii="Arial" w:hAnsi="Arial" w:cs="Arial"/>
          <w:iCs/>
        </w:rPr>
        <w:fldChar w:fldCharType="end"/>
      </w:r>
      <w:r w:rsidR="00443FD5" w:rsidRPr="00B93E44">
        <w:rPr>
          <w:rFonts w:ascii="Arial" w:hAnsi="Arial" w:cs="Arial"/>
          <w:iCs/>
        </w:rPr>
      </w:r>
      <w:r w:rsidR="00443FD5" w:rsidRPr="00B93E44">
        <w:rPr>
          <w:rFonts w:ascii="Arial" w:hAnsi="Arial" w:cs="Arial"/>
          <w:iCs/>
        </w:rPr>
        <w:fldChar w:fldCharType="separate"/>
      </w:r>
      <w:r w:rsidR="00E206CA" w:rsidRPr="00B93E44">
        <w:rPr>
          <w:rFonts w:ascii="Arial" w:hAnsi="Arial" w:cs="Arial"/>
          <w:iCs/>
          <w:noProof/>
        </w:rPr>
        <w:t>(</w:t>
      </w:r>
      <w:hyperlink w:anchor="_ENREF_9" w:tooltip="Gros-Louis, 2007 #9308" w:history="1">
        <w:r w:rsidR="00746F7A" w:rsidRPr="00B93E44">
          <w:rPr>
            <w:rFonts w:ascii="Arial" w:hAnsi="Arial" w:cs="Arial"/>
            <w:iCs/>
            <w:noProof/>
          </w:rPr>
          <w:t>Gros-Louis et al., 2007</w:t>
        </w:r>
      </w:hyperlink>
      <w:r w:rsidR="00E206CA" w:rsidRPr="00B93E44">
        <w:rPr>
          <w:rFonts w:ascii="Arial" w:hAnsi="Arial" w:cs="Arial"/>
          <w:iCs/>
          <w:noProof/>
        </w:rPr>
        <w:t>)</w:t>
      </w:r>
      <w:r w:rsidR="00443FD5" w:rsidRPr="00B93E44">
        <w:rPr>
          <w:rFonts w:ascii="Arial" w:hAnsi="Arial" w:cs="Arial"/>
          <w:iCs/>
        </w:rPr>
        <w:fldChar w:fldCharType="end"/>
      </w:r>
      <w:r>
        <w:rPr>
          <w:rFonts w:ascii="Arial" w:hAnsi="Arial" w:cs="Arial"/>
        </w:rPr>
        <w:t>. This protein</w:t>
      </w:r>
      <w:r w:rsidR="00E23993">
        <w:rPr>
          <w:rFonts w:ascii="Arial" w:hAnsi="Arial" w:cs="Arial"/>
        </w:rPr>
        <w:t xml:space="preserve">, also known as </w:t>
      </w:r>
      <w:proofErr w:type="spellStart"/>
      <w:r w:rsidR="00E23993">
        <w:rPr>
          <w:rFonts w:ascii="Arial" w:hAnsi="Arial" w:cs="Arial"/>
        </w:rPr>
        <w:t>Nesprin</w:t>
      </w:r>
      <w:proofErr w:type="spellEnd"/>
      <w:r w:rsidR="00E23993">
        <w:rPr>
          <w:rFonts w:ascii="Arial" w:hAnsi="Arial" w:cs="Arial"/>
        </w:rPr>
        <w:t xml:space="preserve"> 1 (Nuclear envelope </w:t>
      </w:r>
      <w:proofErr w:type="spellStart"/>
      <w:r w:rsidR="00E23993">
        <w:rPr>
          <w:rFonts w:ascii="Arial" w:hAnsi="Arial" w:cs="Arial"/>
        </w:rPr>
        <w:t>spectrin</w:t>
      </w:r>
      <w:proofErr w:type="spellEnd"/>
      <w:r w:rsidR="00E23993">
        <w:rPr>
          <w:rFonts w:ascii="Arial" w:hAnsi="Arial" w:cs="Arial"/>
        </w:rPr>
        <w:t xml:space="preserve"> 1),</w:t>
      </w:r>
      <w:r>
        <w:rPr>
          <w:rFonts w:ascii="Arial" w:hAnsi="Arial" w:cs="Arial"/>
        </w:rPr>
        <w:t xml:space="preserve"> is</w:t>
      </w:r>
      <w:r w:rsidRPr="00046994">
        <w:rPr>
          <w:rFonts w:ascii="Arial" w:hAnsi="Arial" w:cs="Arial"/>
        </w:rPr>
        <w:t xml:space="preserve"> part of the </w:t>
      </w:r>
      <w:proofErr w:type="spellStart"/>
      <w:r w:rsidRPr="00046994">
        <w:rPr>
          <w:rFonts w:ascii="Arial" w:hAnsi="Arial" w:cs="Arial"/>
        </w:rPr>
        <w:t>spectrin</w:t>
      </w:r>
      <w:proofErr w:type="spellEnd"/>
      <w:r w:rsidRPr="00046994">
        <w:rPr>
          <w:rFonts w:ascii="Arial" w:hAnsi="Arial" w:cs="Arial"/>
        </w:rPr>
        <w:t xml:space="preserve"> family of structural proteins that share a common function of linking the plasma membrane to the actin cytoskeleton</w:t>
      </w:r>
      <w:r w:rsidR="00D160D9">
        <w:rPr>
          <w:rFonts w:ascii="Arial" w:hAnsi="Arial" w:cs="Arial"/>
        </w:rPr>
        <w:t xml:space="preserve"> </w:t>
      </w:r>
      <w:r w:rsidR="00443FD5">
        <w:rPr>
          <w:rFonts w:ascii="Arial" w:hAnsi="Arial" w:cs="Arial"/>
        </w:rPr>
        <w:fldChar w:fldCharType="begin">
          <w:fldData xml:space="preserve">PEVuZE5vdGU+PENpdGU+PEF1dGhvcj5Hcm9zLUxvdWlzPC9BdXRob3I+PFllYXI+MjAwNzwvWWVh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</w:fldData>
        </w:fldChar>
      </w:r>
      <w:r w:rsidR="00E206CA">
        <w:rPr>
          <w:rFonts w:ascii="Arial" w:hAnsi="Arial" w:cs="Arial"/>
        </w:rPr>
        <w:instrText xml:space="preserve"> ADDIN EN.CITE </w:instrText>
      </w:r>
      <w:r w:rsidR="00E206CA">
        <w:rPr>
          <w:rFonts w:ascii="Arial" w:hAnsi="Arial" w:cs="Arial"/>
        </w:rPr>
        <w:fldChar w:fldCharType="begin">
          <w:fldData xml:space="preserve">PEVuZE5vdGU+PENpdGU+PEF1dGhvcj5Hcm9zLUxvdWlzPC9BdXRob3I+PFllYXI+MjAwNzwvWWVh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</w:fldData>
        </w:fldChar>
      </w:r>
      <w:r w:rsidR="00E206CA">
        <w:rPr>
          <w:rFonts w:ascii="Arial" w:hAnsi="Arial" w:cs="Arial"/>
        </w:rPr>
        <w:instrText xml:space="preserve"> ADDIN EN.CITE.DATA </w:instrText>
      </w:r>
      <w:r w:rsidR="00E206CA">
        <w:rPr>
          <w:rFonts w:ascii="Arial" w:hAnsi="Arial" w:cs="Arial"/>
        </w:rPr>
      </w:r>
      <w:r w:rsidR="00E206CA">
        <w:rPr>
          <w:rFonts w:ascii="Arial" w:hAnsi="Arial" w:cs="Arial"/>
        </w:rPr>
        <w:fldChar w:fldCharType="end"/>
      </w:r>
      <w:r w:rsidR="00443FD5">
        <w:rPr>
          <w:rFonts w:ascii="Arial" w:hAnsi="Arial" w:cs="Arial"/>
        </w:rPr>
      </w:r>
      <w:r w:rsidR="00443FD5">
        <w:rPr>
          <w:rFonts w:ascii="Arial" w:hAnsi="Arial" w:cs="Arial"/>
        </w:rPr>
        <w:fldChar w:fldCharType="separate"/>
      </w:r>
      <w:r w:rsidR="00E206CA">
        <w:rPr>
          <w:rFonts w:ascii="Arial" w:hAnsi="Arial" w:cs="Arial"/>
          <w:noProof/>
        </w:rPr>
        <w:t>(</w:t>
      </w:r>
      <w:hyperlink w:anchor="_ENREF_9" w:tooltip="Gros-Louis, 2007 #9308" w:history="1">
        <w:r w:rsidR="00746F7A">
          <w:rPr>
            <w:rFonts w:ascii="Arial" w:hAnsi="Arial" w:cs="Arial"/>
            <w:noProof/>
          </w:rPr>
          <w:t>Gros-Louis</w:t>
        </w:r>
        <w:r w:rsidR="00746F7A" w:rsidRPr="00E206CA">
          <w:rPr>
            <w:rFonts w:ascii="Arial" w:hAnsi="Arial" w:cs="Arial"/>
            <w:i/>
            <w:noProof/>
          </w:rPr>
          <w:t xml:space="preserve"> et al.</w:t>
        </w:r>
        <w:r w:rsidR="00746F7A">
          <w:rPr>
            <w:rFonts w:ascii="Arial" w:hAnsi="Arial" w:cs="Arial"/>
            <w:noProof/>
          </w:rPr>
          <w:t>, 2007</w:t>
        </w:r>
      </w:hyperlink>
      <w:r w:rsidR="00E206CA">
        <w:rPr>
          <w:rFonts w:ascii="Arial" w:hAnsi="Arial" w:cs="Arial"/>
          <w:noProof/>
        </w:rPr>
        <w:t>)</w:t>
      </w:r>
      <w:r w:rsidR="00443FD5">
        <w:rPr>
          <w:rFonts w:ascii="Arial" w:hAnsi="Arial" w:cs="Arial"/>
        </w:rPr>
        <w:fldChar w:fldCharType="end"/>
      </w:r>
      <w:r w:rsidR="004E43EF">
        <w:rPr>
          <w:rFonts w:ascii="Arial" w:hAnsi="Arial" w:cs="Arial"/>
        </w:rPr>
        <w:t>. Truncating r</w:t>
      </w:r>
      <w:r>
        <w:rPr>
          <w:rFonts w:ascii="Arial" w:hAnsi="Arial" w:cs="Arial"/>
        </w:rPr>
        <w:t xml:space="preserve">ecessive mutations in </w:t>
      </w:r>
      <w:r w:rsidRPr="004A30A0">
        <w:rPr>
          <w:rFonts w:ascii="Arial" w:hAnsi="Arial" w:cs="Arial"/>
          <w:i/>
          <w:iCs/>
        </w:rPr>
        <w:t>SYNE1</w:t>
      </w:r>
      <w:r>
        <w:rPr>
          <w:rFonts w:ascii="Arial" w:hAnsi="Arial" w:cs="Arial"/>
        </w:rPr>
        <w:t xml:space="preserve"> have been reported to cause a </w:t>
      </w:r>
      <w:del w:id="18" w:author="msynofzik" w:date="2015-12-06T20:56:00Z">
        <w:r w:rsidDel="00927869">
          <w:rPr>
            <w:rFonts w:ascii="Arial" w:hAnsi="Arial" w:cs="Arial"/>
          </w:rPr>
          <w:delText xml:space="preserve">mildly </w:delText>
        </w:r>
      </w:del>
      <w:ins w:id="19" w:author="msynofzik" w:date="2015-12-06T20:56:00Z">
        <w:r w:rsidR="00927869">
          <w:rPr>
            <w:rFonts w:ascii="Arial" w:hAnsi="Arial" w:cs="Arial"/>
          </w:rPr>
          <w:t xml:space="preserve">slowly </w:t>
        </w:r>
      </w:ins>
      <w:r>
        <w:rPr>
          <w:rFonts w:ascii="Arial" w:hAnsi="Arial" w:cs="Arial"/>
        </w:rPr>
        <w:t xml:space="preserve">progressive, relatively pure </w:t>
      </w:r>
      <w:del w:id="20" w:author="msynofzik" w:date="2015-12-06T20:30:00Z">
        <w:r w:rsidDel="00667F5A">
          <w:rPr>
            <w:rFonts w:ascii="Arial" w:hAnsi="Arial" w:cs="Arial"/>
          </w:rPr>
          <w:delText xml:space="preserve">and homogenous </w:delText>
        </w:r>
      </w:del>
      <w:r>
        <w:rPr>
          <w:rFonts w:ascii="Arial" w:hAnsi="Arial" w:cs="Arial"/>
        </w:rPr>
        <w:t>cerebellar ataxia</w:t>
      </w:r>
      <w:ins w:id="21" w:author="msynofzik" w:date="2015-12-06T20:30:00Z">
        <w:r w:rsidR="00667F5A">
          <w:rPr>
            <w:rFonts w:ascii="Arial" w:hAnsi="Arial" w:cs="Arial"/>
          </w:rPr>
          <w:t xml:space="preserve"> with only few extra-cerebellar symptoms</w:t>
        </w:r>
      </w:ins>
      <w:r>
        <w:rPr>
          <w:rFonts w:ascii="Arial" w:hAnsi="Arial" w:cs="Arial"/>
        </w:rPr>
        <w:t xml:space="preserve"> (spinocerebellar ataxia, autosomal-recessive 8; SCAR8</w:t>
      </w:r>
      <w:r w:rsidR="00E144A3">
        <w:rPr>
          <w:rFonts w:ascii="Arial" w:hAnsi="Arial" w:cs="Arial"/>
        </w:rPr>
        <w:t xml:space="preserve"> </w:t>
      </w:r>
      <w:r>
        <w:rPr>
          <w:rFonts w:ascii="Arial" w:hAnsi="Arial" w:cs="Arial"/>
        </w:rPr>
        <w:t>/ autosomal-recessive cerebellar ataxia type 1, ARCA1)</w:t>
      </w:r>
      <w:r w:rsidR="002A6658">
        <w:rPr>
          <w:rFonts w:ascii="Arial" w:hAnsi="Arial" w:cs="Arial"/>
        </w:rPr>
        <w:t xml:space="preserve"> </w:t>
      </w:r>
      <w:r w:rsidR="00443FD5">
        <w:rPr>
          <w:rFonts w:ascii="Arial" w:hAnsi="Arial" w:cs="Arial"/>
        </w:rPr>
        <w:fldChar w:fldCharType="begin">
          <w:fldData xml:space="preserve">PEVuZE5vdGU+PENpdGU+PEF1dGhvcj5Hcm9zLUxvdWlzPC9BdXRob3I+PFllYXI+MjAwNzwvWWVh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</w:fldData>
        </w:fldChar>
      </w:r>
      <w:r w:rsidR="002A6658">
        <w:rPr>
          <w:rFonts w:ascii="Arial" w:hAnsi="Arial" w:cs="Arial"/>
        </w:rPr>
        <w:instrText xml:space="preserve"> ADDIN EN.CITE </w:instrText>
      </w:r>
      <w:r w:rsidR="002A6658">
        <w:rPr>
          <w:rFonts w:ascii="Arial" w:hAnsi="Arial" w:cs="Arial"/>
        </w:rPr>
        <w:fldChar w:fldCharType="begin">
          <w:fldData xml:space="preserve">PEVuZE5vdGU+PENpdGU+PEF1dGhvcj5Hcm9zLUxvdWlzPC9BdXRob3I+PFllYXI+MjAwNzwvWWVh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</w:fldData>
        </w:fldChar>
      </w:r>
      <w:r w:rsidR="002A6658">
        <w:rPr>
          <w:rFonts w:ascii="Arial" w:hAnsi="Arial" w:cs="Arial"/>
        </w:rPr>
        <w:instrText xml:space="preserve"> ADDIN EN.CITE.DATA </w:instrText>
      </w:r>
      <w:r w:rsidR="002A6658">
        <w:rPr>
          <w:rFonts w:ascii="Arial" w:hAnsi="Arial" w:cs="Arial"/>
        </w:rPr>
      </w:r>
      <w:r w:rsidR="002A6658">
        <w:rPr>
          <w:rFonts w:ascii="Arial" w:hAnsi="Arial" w:cs="Arial"/>
        </w:rPr>
        <w:fldChar w:fldCharType="end"/>
      </w:r>
      <w:r w:rsidR="00443FD5">
        <w:rPr>
          <w:rFonts w:ascii="Arial" w:hAnsi="Arial" w:cs="Arial"/>
        </w:rPr>
      </w:r>
      <w:r w:rsidR="00443FD5">
        <w:rPr>
          <w:rFonts w:ascii="Arial" w:hAnsi="Arial" w:cs="Arial"/>
        </w:rPr>
        <w:fldChar w:fldCharType="separate"/>
      </w:r>
      <w:r w:rsidR="002A6658">
        <w:rPr>
          <w:rFonts w:ascii="Arial" w:hAnsi="Arial" w:cs="Arial"/>
          <w:noProof/>
        </w:rPr>
        <w:t>(</w:t>
      </w:r>
      <w:hyperlink w:anchor="_ENREF_5" w:tooltip="Dupre, 1993/2012 #8904" w:history="1">
        <w:r w:rsidR="00746F7A">
          <w:rPr>
            <w:rFonts w:ascii="Arial" w:hAnsi="Arial" w:cs="Arial"/>
            <w:noProof/>
          </w:rPr>
          <w:t>Dupre</w:t>
        </w:r>
        <w:r w:rsidR="00746F7A" w:rsidRPr="002A6658">
          <w:rPr>
            <w:rFonts w:ascii="Arial" w:hAnsi="Arial" w:cs="Arial"/>
            <w:i/>
            <w:noProof/>
          </w:rPr>
          <w:t xml:space="preserve"> et al.</w:t>
        </w:r>
        <w:r w:rsidR="00746F7A">
          <w:rPr>
            <w:rFonts w:ascii="Arial" w:hAnsi="Arial" w:cs="Arial"/>
            <w:noProof/>
          </w:rPr>
          <w:t>, 1993/2012</w:t>
        </w:r>
      </w:hyperlink>
      <w:r w:rsidR="002A6658">
        <w:rPr>
          <w:rFonts w:ascii="Arial" w:hAnsi="Arial" w:cs="Arial"/>
          <w:noProof/>
        </w:rPr>
        <w:t xml:space="preserve">, </w:t>
      </w:r>
      <w:hyperlink w:anchor="_ENREF_6" w:tooltip="Dupre, 2007 #9310" w:history="1">
        <w:r w:rsidR="00746F7A">
          <w:rPr>
            <w:rFonts w:ascii="Arial" w:hAnsi="Arial" w:cs="Arial"/>
            <w:noProof/>
          </w:rPr>
          <w:t>Dupre</w:t>
        </w:r>
        <w:r w:rsidR="00746F7A" w:rsidRPr="002A6658">
          <w:rPr>
            <w:rFonts w:ascii="Arial" w:hAnsi="Arial" w:cs="Arial"/>
            <w:i/>
            <w:noProof/>
          </w:rPr>
          <w:t xml:space="preserve"> et al.</w:t>
        </w:r>
        <w:r w:rsidR="00746F7A">
          <w:rPr>
            <w:rFonts w:ascii="Arial" w:hAnsi="Arial" w:cs="Arial"/>
            <w:noProof/>
          </w:rPr>
          <w:t>, 2007</w:t>
        </w:r>
      </w:hyperlink>
      <w:r w:rsidR="002A6658">
        <w:rPr>
          <w:rFonts w:ascii="Arial" w:hAnsi="Arial" w:cs="Arial"/>
          <w:noProof/>
        </w:rPr>
        <w:t xml:space="preserve">, </w:t>
      </w:r>
      <w:hyperlink w:anchor="_ENREF_9" w:tooltip="Gros-Louis, 2007 #9308" w:history="1">
        <w:r w:rsidR="00746F7A">
          <w:rPr>
            <w:rFonts w:ascii="Arial" w:hAnsi="Arial" w:cs="Arial"/>
            <w:noProof/>
          </w:rPr>
          <w:t>Gros-Louis</w:t>
        </w:r>
        <w:r w:rsidR="00746F7A" w:rsidRPr="002A6658">
          <w:rPr>
            <w:rFonts w:ascii="Arial" w:hAnsi="Arial" w:cs="Arial"/>
            <w:i/>
            <w:noProof/>
          </w:rPr>
          <w:t xml:space="preserve"> et al.</w:t>
        </w:r>
        <w:r w:rsidR="00746F7A">
          <w:rPr>
            <w:rFonts w:ascii="Arial" w:hAnsi="Arial" w:cs="Arial"/>
            <w:noProof/>
          </w:rPr>
          <w:t>, 2007</w:t>
        </w:r>
      </w:hyperlink>
      <w:r w:rsidR="002A6658">
        <w:rPr>
          <w:rFonts w:ascii="Arial" w:hAnsi="Arial" w:cs="Arial"/>
          <w:noProof/>
        </w:rPr>
        <w:t xml:space="preserve">, </w:t>
      </w:r>
      <w:hyperlink w:anchor="_ENREF_14" w:tooltip="Noreau, 2013 #9305" w:history="1">
        <w:r w:rsidR="00746F7A">
          <w:rPr>
            <w:rFonts w:ascii="Arial" w:hAnsi="Arial" w:cs="Arial"/>
            <w:noProof/>
          </w:rPr>
          <w:t>Noreau</w:t>
        </w:r>
        <w:r w:rsidR="00746F7A" w:rsidRPr="002A6658">
          <w:rPr>
            <w:rFonts w:ascii="Arial" w:hAnsi="Arial" w:cs="Arial"/>
            <w:i/>
            <w:noProof/>
          </w:rPr>
          <w:t xml:space="preserve"> et al.</w:t>
        </w:r>
        <w:r w:rsidR="00746F7A">
          <w:rPr>
            <w:rFonts w:ascii="Arial" w:hAnsi="Arial" w:cs="Arial"/>
            <w:noProof/>
          </w:rPr>
          <w:t>, 2013</w:t>
        </w:r>
      </w:hyperlink>
      <w:r w:rsidR="002A6658">
        <w:rPr>
          <w:rFonts w:ascii="Arial" w:hAnsi="Arial" w:cs="Arial"/>
          <w:noProof/>
        </w:rPr>
        <w:t xml:space="preserve">, </w:t>
      </w:r>
      <w:hyperlink w:anchor="_ENREF_7" w:tooltip="Fogel, 2014 #9523" w:history="1">
        <w:r w:rsidR="00746F7A">
          <w:rPr>
            <w:rFonts w:ascii="Arial" w:hAnsi="Arial" w:cs="Arial"/>
            <w:noProof/>
          </w:rPr>
          <w:t>Fogel</w:t>
        </w:r>
        <w:r w:rsidR="00746F7A" w:rsidRPr="002A6658">
          <w:rPr>
            <w:rFonts w:ascii="Arial" w:hAnsi="Arial" w:cs="Arial"/>
            <w:i/>
            <w:noProof/>
          </w:rPr>
          <w:t xml:space="preserve"> et al.</w:t>
        </w:r>
        <w:r w:rsidR="00746F7A">
          <w:rPr>
            <w:rFonts w:ascii="Arial" w:hAnsi="Arial" w:cs="Arial"/>
            <w:noProof/>
          </w:rPr>
          <w:t>, 2014</w:t>
        </w:r>
      </w:hyperlink>
      <w:r w:rsidR="002A6658">
        <w:rPr>
          <w:rFonts w:ascii="Arial" w:hAnsi="Arial" w:cs="Arial"/>
          <w:noProof/>
        </w:rPr>
        <w:t>)</w:t>
      </w:r>
      <w:r w:rsidR="00443FD5">
        <w:rPr>
          <w:rFonts w:ascii="Arial" w:hAnsi="Arial" w:cs="Arial"/>
        </w:rPr>
        <w:fldChar w:fldCharType="end"/>
      </w:r>
      <w:r>
        <w:rPr>
          <w:rFonts w:ascii="Arial" w:hAnsi="Arial" w:cs="Arial"/>
        </w:rPr>
        <w:t xml:space="preserve">. </w:t>
      </w:r>
      <w:ins w:id="22" w:author="msynofzik" w:date="2015-12-06T20:31:00Z">
        <w:r w:rsidR="00667F5A">
          <w:rPr>
            <w:rFonts w:ascii="Arial" w:hAnsi="Arial" w:cs="Arial"/>
          </w:rPr>
          <w:t xml:space="preserve">So far, </w:t>
        </w:r>
      </w:ins>
      <w:ins w:id="23" w:author="msynofzik" w:date="2015-12-06T20:33:00Z">
        <w:r w:rsidR="00667F5A">
          <w:rPr>
            <w:rFonts w:ascii="Arial" w:hAnsi="Arial" w:cs="Arial"/>
          </w:rPr>
          <w:t>t</w:t>
        </w:r>
      </w:ins>
      <w:del w:id="24" w:author="msynofzik" w:date="2015-12-06T20:33:00Z">
        <w:r w:rsidDel="00667F5A">
          <w:rPr>
            <w:rFonts w:ascii="Arial" w:hAnsi="Arial" w:cs="Arial"/>
          </w:rPr>
          <w:delText>T</w:delText>
        </w:r>
      </w:del>
      <w:r>
        <w:rPr>
          <w:rFonts w:ascii="Arial" w:hAnsi="Arial" w:cs="Arial"/>
        </w:rPr>
        <w:t xml:space="preserve">his ataxia </w:t>
      </w:r>
      <w:del w:id="25" w:author="msynofzik" w:date="2015-12-09T17:39:00Z">
        <w:r w:rsidDel="009C2343">
          <w:rPr>
            <w:rFonts w:ascii="Arial" w:hAnsi="Arial" w:cs="Arial"/>
          </w:rPr>
          <w:delText>appear</w:delText>
        </w:r>
      </w:del>
      <w:del w:id="26" w:author="msynofzik" w:date="2015-12-06T20:33:00Z">
        <w:r w:rsidDel="00667F5A">
          <w:rPr>
            <w:rFonts w:ascii="Arial" w:hAnsi="Arial" w:cs="Arial"/>
          </w:rPr>
          <w:delText>s</w:delText>
        </w:r>
      </w:del>
      <w:del w:id="27" w:author="msynofzik" w:date="2015-12-09T17:39:00Z">
        <w:r w:rsidDel="009C2343">
          <w:rPr>
            <w:rFonts w:ascii="Arial" w:hAnsi="Arial" w:cs="Arial"/>
          </w:rPr>
          <w:delText xml:space="preserve"> to be</w:delText>
        </w:r>
      </w:del>
      <w:ins w:id="28" w:author="msynofzik" w:date="2015-12-09T17:39:00Z">
        <w:r w:rsidR="009C2343">
          <w:rPr>
            <w:rFonts w:ascii="Arial" w:hAnsi="Arial" w:cs="Arial"/>
          </w:rPr>
          <w:t xml:space="preserve">has been mainly </w:t>
        </w:r>
      </w:ins>
      <w:ins w:id="29" w:author="msynofzik" w:date="2015-12-09T17:40:00Z">
        <w:r w:rsidR="009C2343">
          <w:rPr>
            <w:rFonts w:ascii="Arial" w:hAnsi="Arial" w:cs="Arial"/>
          </w:rPr>
          <w:t>observed</w:t>
        </w:r>
      </w:ins>
      <w:r>
        <w:rPr>
          <w:rFonts w:ascii="Arial" w:hAnsi="Arial" w:cs="Arial"/>
        </w:rPr>
        <w:t xml:space="preserve"> </w:t>
      </w:r>
      <w:del w:id="30" w:author="msynofzik" w:date="2015-12-09T17:39:00Z">
        <w:r w:rsidDel="009C2343">
          <w:rPr>
            <w:rFonts w:ascii="Arial" w:hAnsi="Arial" w:cs="Arial"/>
          </w:rPr>
          <w:delText>largely limited to</w:delText>
        </w:r>
      </w:del>
      <w:ins w:id="31" w:author="msynofzik" w:date="2015-12-09T17:39:00Z">
        <w:r w:rsidR="009C2343">
          <w:rPr>
            <w:rFonts w:ascii="Arial" w:hAnsi="Arial" w:cs="Arial"/>
          </w:rPr>
          <w:t>in</w:t>
        </w:r>
      </w:ins>
      <w:r>
        <w:rPr>
          <w:rFonts w:ascii="Arial" w:hAnsi="Arial" w:cs="Arial"/>
        </w:rPr>
        <w:t xml:space="preserve"> Quebec, Canada: while it presents the third most common hereditary ataxia in Quebec (after ARSACS and Friedreich ataxia)</w:t>
      </w:r>
      <w:r w:rsidR="007E69EB">
        <w:rPr>
          <w:rFonts w:ascii="Arial" w:hAnsi="Arial" w:cs="Arial"/>
        </w:rPr>
        <w:t xml:space="preserve"> </w:t>
      </w:r>
      <w:r>
        <w:rPr>
          <w:rFonts w:ascii="Arial" w:hAnsi="Arial" w:cs="Arial"/>
        </w:rPr>
        <w:fldChar w:fldCharType="begin">
          <w:fldData xml:space="preserve">PEVuZE5vdGU+PENpdGU+PEF1dGhvcj5EdXByZTwvQXV0aG9yPjxZZWFyPjE5OTMvMjAxMjwvWWVh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</w:fldData>
        </w:fldChar>
      </w:r>
      <w:r w:rsidR="00E206CA">
        <w:rPr>
          <w:rFonts w:ascii="Arial" w:hAnsi="Arial" w:cs="Arial"/>
        </w:rPr>
        <w:instrText xml:space="preserve"> ADDIN EN.CITE </w:instrText>
      </w:r>
      <w:r w:rsidR="00E206CA">
        <w:rPr>
          <w:rFonts w:ascii="Arial" w:hAnsi="Arial" w:cs="Arial"/>
        </w:rPr>
        <w:fldChar w:fldCharType="begin">
          <w:fldData xml:space="preserve">PEVuZE5vdGU+PENpdGU+PEF1dGhvcj5EdXByZTwvQXV0aG9yPjxZZWFyPjE5OTMvMjAxMjwvWWVh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</w:fldData>
        </w:fldChar>
      </w:r>
      <w:r w:rsidR="00E206CA">
        <w:rPr>
          <w:rFonts w:ascii="Arial" w:hAnsi="Arial" w:cs="Arial"/>
        </w:rPr>
        <w:instrText xml:space="preserve"> ADDIN EN.CITE.DATA </w:instrText>
      </w:r>
      <w:r w:rsidR="00E206CA">
        <w:rPr>
          <w:rFonts w:ascii="Arial" w:hAnsi="Arial" w:cs="Arial"/>
        </w:rPr>
      </w:r>
      <w:r w:rsidR="00E206CA">
        <w:rPr>
          <w:rFonts w:ascii="Arial" w:hAnsi="Arial" w:cs="Arial"/>
        </w:rPr>
        <w:fldChar w:fldCharType="end"/>
      </w:r>
      <w:r>
        <w:rPr>
          <w:rFonts w:ascii="Arial" w:hAnsi="Arial" w:cs="Arial"/>
        </w:rPr>
      </w:r>
      <w:r>
        <w:rPr>
          <w:rFonts w:ascii="Arial" w:hAnsi="Arial" w:cs="Arial"/>
        </w:rPr>
        <w:fldChar w:fldCharType="separate"/>
      </w:r>
      <w:r w:rsidR="00E206CA">
        <w:rPr>
          <w:rFonts w:ascii="Arial" w:hAnsi="Arial" w:cs="Arial"/>
          <w:noProof/>
        </w:rPr>
        <w:t>(</w:t>
      </w:r>
      <w:hyperlink w:anchor="_ENREF_5" w:tooltip="Dupre, 1993/2012 #8904" w:history="1">
        <w:r w:rsidR="00746F7A">
          <w:rPr>
            <w:rFonts w:ascii="Arial" w:hAnsi="Arial" w:cs="Arial"/>
            <w:noProof/>
          </w:rPr>
          <w:t>Dupre</w:t>
        </w:r>
        <w:r w:rsidR="00746F7A" w:rsidRPr="00E206CA">
          <w:rPr>
            <w:rFonts w:ascii="Arial" w:hAnsi="Arial" w:cs="Arial"/>
            <w:i/>
            <w:noProof/>
          </w:rPr>
          <w:t xml:space="preserve"> et al.</w:t>
        </w:r>
        <w:r w:rsidR="00746F7A">
          <w:rPr>
            <w:rFonts w:ascii="Arial" w:hAnsi="Arial" w:cs="Arial"/>
            <w:noProof/>
          </w:rPr>
          <w:t>, 1993/2012</w:t>
        </w:r>
      </w:hyperlink>
      <w:r w:rsidR="00E206CA">
        <w:rPr>
          <w:rFonts w:ascii="Arial" w:hAnsi="Arial" w:cs="Arial"/>
          <w:noProof/>
        </w:rPr>
        <w:t xml:space="preserve">, </w:t>
      </w:r>
      <w:hyperlink w:anchor="_ENREF_9" w:tooltip="Gros-Louis, 2007 #9308" w:history="1">
        <w:r w:rsidR="00746F7A">
          <w:rPr>
            <w:rFonts w:ascii="Arial" w:hAnsi="Arial" w:cs="Arial"/>
            <w:noProof/>
          </w:rPr>
          <w:t>Gros-Louis</w:t>
        </w:r>
        <w:r w:rsidR="00746F7A" w:rsidRPr="00E206CA">
          <w:rPr>
            <w:rFonts w:ascii="Arial" w:hAnsi="Arial" w:cs="Arial"/>
            <w:i/>
            <w:noProof/>
          </w:rPr>
          <w:t xml:space="preserve"> et al.</w:t>
        </w:r>
        <w:r w:rsidR="00746F7A">
          <w:rPr>
            <w:rFonts w:ascii="Arial" w:hAnsi="Arial" w:cs="Arial"/>
            <w:noProof/>
          </w:rPr>
          <w:t>, 2007</w:t>
        </w:r>
      </w:hyperlink>
      <w:r w:rsidR="00E206CA">
        <w:rPr>
          <w:rFonts w:ascii="Arial" w:hAnsi="Arial" w:cs="Arial"/>
          <w:noProof/>
        </w:rPr>
        <w:t>)</w:t>
      </w:r>
      <w:r>
        <w:rPr>
          <w:rFonts w:ascii="Arial" w:hAnsi="Arial" w:cs="Arial"/>
        </w:rPr>
        <w:fldChar w:fldCharType="end"/>
      </w:r>
      <w:r>
        <w:rPr>
          <w:rFonts w:ascii="Arial" w:hAnsi="Arial" w:cs="Arial"/>
        </w:rPr>
        <w:t xml:space="preserve">, only few </w:t>
      </w:r>
      <w:r w:rsidRPr="0087595B">
        <w:rPr>
          <w:rFonts w:ascii="Arial" w:hAnsi="Arial" w:cs="Arial"/>
        </w:rPr>
        <w:t xml:space="preserve">families have been identified </w:t>
      </w:r>
      <w:r>
        <w:rPr>
          <w:rFonts w:ascii="Arial" w:hAnsi="Arial" w:cs="Arial"/>
        </w:rPr>
        <w:t xml:space="preserve">outside French </w:t>
      </w:r>
      <w:r w:rsidRPr="0087595B">
        <w:rPr>
          <w:rFonts w:ascii="Arial" w:hAnsi="Arial" w:cs="Arial"/>
        </w:rPr>
        <w:t>Canadian</w:t>
      </w:r>
      <w:r>
        <w:rPr>
          <w:rFonts w:ascii="Arial" w:hAnsi="Arial" w:cs="Arial"/>
        </w:rPr>
        <w:t xml:space="preserve"> populations</w:t>
      </w:r>
      <w:r w:rsidR="00FB7A7E">
        <w:rPr>
          <w:rFonts w:ascii="Arial" w:hAnsi="Arial" w:cs="Arial"/>
        </w:rPr>
        <w:t xml:space="preserve"> </w:t>
      </w:r>
      <w:ins w:id="32" w:author="msynofzik" w:date="2015-12-09T17:43:00Z">
        <w:r w:rsidR="00FB7A7E">
          <w:rPr>
            <w:rFonts w:ascii="Arial" w:hAnsi="Arial" w:cs="Arial"/>
          </w:rPr>
          <w:t>so far</w:t>
        </w:r>
      </w:ins>
      <w:r w:rsidRPr="0087595B">
        <w:rPr>
          <w:rFonts w:ascii="Arial" w:hAnsi="Arial" w:cs="Arial"/>
        </w:rPr>
        <w:t xml:space="preserve"> </w:t>
      </w:r>
      <w:r>
        <w:rPr>
          <w:rFonts w:ascii="Arial" w:hAnsi="Arial" w:cs="Arial"/>
        </w:rPr>
        <w:fldChar w:fldCharType="begin">
          <w:fldData xml:space="preserve">PEVuZE5vdGU+PENpdGU+PEF1dGhvcj5JenVtaTwvQXV0aG9yPjxZZWFyPjIwMTM8L1llYXI+PFJl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</w:fldData>
        </w:fldChar>
      </w:r>
      <w:r w:rsidR="00166608">
        <w:rPr>
          <w:rFonts w:ascii="Arial" w:hAnsi="Arial" w:cs="Arial"/>
        </w:rPr>
        <w:instrText xml:space="preserve"> ADDIN EN.CITE </w:instrText>
      </w:r>
      <w:r w:rsidR="00166608">
        <w:rPr>
          <w:rFonts w:ascii="Arial" w:hAnsi="Arial" w:cs="Arial"/>
        </w:rPr>
        <w:fldChar w:fldCharType="begin">
          <w:fldData xml:space="preserve">PEVuZE5vdGU+PENpdGU+PEF1dGhvcj5JenVtaTwvQXV0aG9yPjxZZWFyPjIwMTM8L1llYXI+PFJl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</w:fldData>
        </w:fldChar>
      </w:r>
      <w:r w:rsidR="00166608">
        <w:rPr>
          <w:rFonts w:ascii="Arial" w:hAnsi="Arial" w:cs="Arial"/>
        </w:rPr>
        <w:instrText xml:space="preserve"> ADDIN EN.CITE.DATA </w:instrText>
      </w:r>
      <w:r w:rsidR="00166608">
        <w:rPr>
          <w:rFonts w:ascii="Arial" w:hAnsi="Arial" w:cs="Arial"/>
        </w:rPr>
      </w:r>
      <w:r w:rsidR="00166608">
        <w:rPr>
          <w:rFonts w:ascii="Arial" w:hAnsi="Arial" w:cs="Arial"/>
        </w:rPr>
        <w:fldChar w:fldCharType="end"/>
      </w:r>
      <w:r>
        <w:rPr>
          <w:rFonts w:ascii="Arial" w:hAnsi="Arial" w:cs="Arial"/>
        </w:rPr>
      </w:r>
      <w:r>
        <w:rPr>
          <w:rFonts w:ascii="Arial" w:hAnsi="Arial" w:cs="Arial"/>
        </w:rPr>
        <w:fldChar w:fldCharType="separate"/>
      </w:r>
      <w:r w:rsidR="00166608">
        <w:rPr>
          <w:rFonts w:ascii="Arial" w:hAnsi="Arial" w:cs="Arial"/>
          <w:noProof/>
        </w:rPr>
        <w:t>(</w:t>
      </w:r>
      <w:hyperlink w:anchor="_ENREF_11" w:tooltip="Izumi, 2013 #9306" w:history="1">
        <w:r w:rsidR="00746F7A">
          <w:rPr>
            <w:rFonts w:ascii="Arial" w:hAnsi="Arial" w:cs="Arial"/>
            <w:noProof/>
          </w:rPr>
          <w:t>Izumi</w:t>
        </w:r>
        <w:r w:rsidR="00746F7A" w:rsidRPr="00166608">
          <w:rPr>
            <w:rFonts w:ascii="Arial" w:hAnsi="Arial" w:cs="Arial"/>
            <w:i/>
            <w:noProof/>
          </w:rPr>
          <w:t xml:space="preserve"> et al.</w:t>
        </w:r>
        <w:r w:rsidR="00746F7A">
          <w:rPr>
            <w:rFonts w:ascii="Arial" w:hAnsi="Arial" w:cs="Arial"/>
            <w:noProof/>
          </w:rPr>
          <w:t>, 2013</w:t>
        </w:r>
      </w:hyperlink>
      <w:r w:rsidR="00166608">
        <w:rPr>
          <w:rFonts w:ascii="Arial" w:hAnsi="Arial" w:cs="Arial"/>
          <w:noProof/>
        </w:rPr>
        <w:t xml:space="preserve">, </w:t>
      </w:r>
      <w:hyperlink w:anchor="_ENREF_14" w:tooltip="Noreau, 2013 #9305" w:history="1">
        <w:r w:rsidR="00746F7A">
          <w:rPr>
            <w:rFonts w:ascii="Arial" w:hAnsi="Arial" w:cs="Arial"/>
            <w:noProof/>
          </w:rPr>
          <w:t>Noreau</w:t>
        </w:r>
        <w:r w:rsidR="00746F7A" w:rsidRPr="00166608">
          <w:rPr>
            <w:rFonts w:ascii="Arial" w:hAnsi="Arial" w:cs="Arial"/>
            <w:i/>
            <w:noProof/>
          </w:rPr>
          <w:t xml:space="preserve"> et al.</w:t>
        </w:r>
        <w:r w:rsidR="00746F7A">
          <w:rPr>
            <w:rFonts w:ascii="Arial" w:hAnsi="Arial" w:cs="Arial"/>
            <w:noProof/>
          </w:rPr>
          <w:t>, 2013</w:t>
        </w:r>
      </w:hyperlink>
      <w:r w:rsidR="00166608">
        <w:rPr>
          <w:rFonts w:ascii="Arial" w:hAnsi="Arial" w:cs="Arial"/>
          <w:noProof/>
        </w:rPr>
        <w:t xml:space="preserve">, </w:t>
      </w:r>
      <w:hyperlink w:anchor="_ENREF_10" w:tooltip="Hamza, 2015 #9564" w:history="1">
        <w:r w:rsidR="00746F7A">
          <w:rPr>
            <w:rFonts w:ascii="Arial" w:hAnsi="Arial" w:cs="Arial"/>
            <w:noProof/>
          </w:rPr>
          <w:t>Hamza</w:t>
        </w:r>
        <w:r w:rsidR="00746F7A" w:rsidRPr="00166608">
          <w:rPr>
            <w:rFonts w:ascii="Arial" w:hAnsi="Arial" w:cs="Arial"/>
            <w:i/>
            <w:noProof/>
          </w:rPr>
          <w:t xml:space="preserve"> et al.</w:t>
        </w:r>
        <w:r w:rsidR="00746F7A">
          <w:rPr>
            <w:rFonts w:ascii="Arial" w:hAnsi="Arial" w:cs="Arial"/>
            <w:noProof/>
          </w:rPr>
          <w:t>, 2015</w:t>
        </w:r>
      </w:hyperlink>
      <w:r w:rsidR="00166608">
        <w:rPr>
          <w:rFonts w:ascii="Arial" w:hAnsi="Arial" w:cs="Arial"/>
          <w:noProof/>
        </w:rPr>
        <w:t>)</w:t>
      </w:r>
      <w:r>
        <w:rPr>
          <w:rFonts w:ascii="Arial" w:hAnsi="Arial" w:cs="Arial"/>
        </w:rPr>
        <w:fldChar w:fldCharType="end"/>
      </w:r>
      <w:r w:rsidRPr="0087595B">
        <w:rPr>
          <w:rFonts w:ascii="Arial" w:hAnsi="Arial" w:cs="Arial"/>
        </w:rPr>
        <w:t xml:space="preserve">. </w:t>
      </w:r>
      <w:r>
        <w:rPr>
          <w:rFonts w:ascii="Arial" w:hAnsi="Arial" w:cs="Arial"/>
        </w:rPr>
        <w:t>Th</w:t>
      </w:r>
      <w:ins w:id="33" w:author="msynofzik" w:date="2015-12-06T20:36:00Z">
        <w:r w:rsidR="00667F5A">
          <w:rPr>
            <w:rFonts w:ascii="Arial" w:hAnsi="Arial" w:cs="Arial"/>
          </w:rPr>
          <w:t>is</w:t>
        </w:r>
      </w:ins>
      <w:del w:id="34" w:author="msynofzik" w:date="2015-12-06T20:36:00Z">
        <w:r w:rsidDel="00667F5A">
          <w:rPr>
            <w:rFonts w:ascii="Arial" w:hAnsi="Arial" w:cs="Arial"/>
          </w:rPr>
          <w:delText>ese</w:delText>
        </w:r>
      </w:del>
      <w:r>
        <w:rPr>
          <w:rFonts w:ascii="Arial" w:hAnsi="Arial" w:cs="Arial"/>
        </w:rPr>
        <w:t xml:space="preserve"> </w:t>
      </w:r>
      <w:del w:id="35" w:author="msynofzik" w:date="2015-12-05T18:05:00Z">
        <w:r w:rsidDel="00C07BFF">
          <w:rPr>
            <w:rFonts w:ascii="Arial" w:hAnsi="Arial" w:cs="Arial"/>
          </w:rPr>
          <w:delText xml:space="preserve">notions </w:delText>
        </w:r>
      </w:del>
      <w:ins w:id="36" w:author="msynofzik" w:date="2015-12-06T20:36:00Z">
        <w:r w:rsidR="00667F5A">
          <w:rPr>
            <w:rFonts w:ascii="Arial" w:hAnsi="Arial" w:cs="Arial"/>
          </w:rPr>
          <w:t>view</w:t>
        </w:r>
      </w:ins>
      <w:ins w:id="37" w:author="msynofzik" w:date="2015-12-05T18:05:00Z">
        <w:r w:rsidR="00C07BFF">
          <w:rPr>
            <w:rFonts w:ascii="Arial" w:hAnsi="Arial" w:cs="Arial"/>
          </w:rPr>
          <w:t xml:space="preserve"> </w:t>
        </w:r>
      </w:ins>
      <w:r>
        <w:rPr>
          <w:rFonts w:ascii="Arial" w:hAnsi="Arial" w:cs="Arial"/>
        </w:rPr>
        <w:t xml:space="preserve">on the phenotype and geographic distribution of </w:t>
      </w:r>
      <w:r w:rsidRPr="002F37B3">
        <w:rPr>
          <w:rFonts w:ascii="Arial" w:hAnsi="Arial" w:cs="Arial"/>
          <w:i/>
          <w:iCs/>
        </w:rPr>
        <w:t>SYNE1</w:t>
      </w:r>
      <w:r>
        <w:rPr>
          <w:rFonts w:ascii="Arial" w:hAnsi="Arial" w:cs="Arial"/>
        </w:rPr>
        <w:t xml:space="preserve"> ataxia, however, </w:t>
      </w:r>
      <w:r w:rsidRPr="0087595B">
        <w:rPr>
          <w:rFonts w:ascii="Arial" w:hAnsi="Arial" w:cs="Arial"/>
        </w:rPr>
        <w:t xml:space="preserve">might be </w:t>
      </w:r>
      <w:r>
        <w:rPr>
          <w:rFonts w:ascii="Arial" w:hAnsi="Arial" w:cs="Arial"/>
        </w:rPr>
        <w:t>rather preliminary,</w:t>
      </w:r>
      <w:r w:rsidRPr="0087595B">
        <w:rPr>
          <w:rFonts w:ascii="Arial" w:hAnsi="Arial" w:cs="Arial"/>
        </w:rPr>
        <w:t xml:space="preserve"> given that s</w:t>
      </w:r>
      <w:r>
        <w:rPr>
          <w:rFonts w:ascii="Arial" w:hAnsi="Arial" w:cs="Arial"/>
        </w:rPr>
        <w:t>ystematic s</w:t>
      </w:r>
      <w:r w:rsidRPr="0087595B">
        <w:rPr>
          <w:rFonts w:ascii="Arial" w:hAnsi="Arial" w:cs="Arial"/>
        </w:rPr>
        <w:t>creenings outside this founder population were confined to highly selected individual cases</w:t>
      </w:r>
      <w:r w:rsidR="00D160D9">
        <w:rPr>
          <w:rFonts w:ascii="Arial" w:hAnsi="Arial" w:cs="Arial"/>
        </w:rPr>
        <w:t xml:space="preserve"> </w:t>
      </w:r>
      <w:r>
        <w:rPr>
          <w:rFonts w:ascii="Arial" w:hAnsi="Arial" w:cs="Arial"/>
        </w:rPr>
        <w:fldChar w:fldCharType="begin">
          <w:fldData xml:space="preserve">PEVuZE5vdGU+PENpdGU+PEF1dGhvcj5Ob3JlYXU8L0F1dGhvcj48WWVhcj4yMDEzPC9ZZWFyPjxS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</w:fldData>
        </w:fldChar>
      </w:r>
      <w:r w:rsidR="00E206CA">
        <w:rPr>
          <w:rFonts w:ascii="Arial" w:hAnsi="Arial" w:cs="Arial"/>
        </w:rPr>
        <w:instrText xml:space="preserve"> ADDIN EN.CITE </w:instrText>
      </w:r>
      <w:r w:rsidR="00E206CA">
        <w:rPr>
          <w:rFonts w:ascii="Arial" w:hAnsi="Arial" w:cs="Arial"/>
        </w:rPr>
        <w:fldChar w:fldCharType="begin">
          <w:fldData xml:space="preserve">PEVuZE5vdGU+PENpdGU+PEF1dGhvcj5Ob3JlYXU8L0F1dGhvcj48WWVhcj4yMDEzPC9ZZWFyPjxS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</w:fldData>
        </w:fldChar>
      </w:r>
      <w:r w:rsidR="00E206CA">
        <w:rPr>
          <w:rFonts w:ascii="Arial" w:hAnsi="Arial" w:cs="Arial"/>
        </w:rPr>
        <w:instrText xml:space="preserve"> ADDIN EN.CITE.DATA </w:instrText>
      </w:r>
      <w:r w:rsidR="00E206CA">
        <w:rPr>
          <w:rFonts w:ascii="Arial" w:hAnsi="Arial" w:cs="Arial"/>
        </w:rPr>
      </w:r>
      <w:r w:rsidR="00E206CA">
        <w:rPr>
          <w:rFonts w:ascii="Arial" w:hAnsi="Arial" w:cs="Arial"/>
        </w:rPr>
        <w:fldChar w:fldCharType="end"/>
      </w:r>
      <w:r>
        <w:rPr>
          <w:rFonts w:ascii="Arial" w:hAnsi="Arial" w:cs="Arial"/>
        </w:rPr>
      </w:r>
      <w:r>
        <w:rPr>
          <w:rFonts w:ascii="Arial" w:hAnsi="Arial" w:cs="Arial"/>
        </w:rPr>
        <w:fldChar w:fldCharType="separate"/>
      </w:r>
      <w:r w:rsidR="00E206CA">
        <w:rPr>
          <w:rFonts w:ascii="Arial" w:hAnsi="Arial" w:cs="Arial"/>
          <w:noProof/>
        </w:rPr>
        <w:t>(</w:t>
      </w:r>
      <w:hyperlink w:anchor="_ENREF_11" w:tooltip="Izumi, 2013 #9306" w:history="1">
        <w:r w:rsidR="00746F7A">
          <w:rPr>
            <w:rFonts w:ascii="Arial" w:hAnsi="Arial" w:cs="Arial"/>
            <w:noProof/>
          </w:rPr>
          <w:t>Izumi</w:t>
        </w:r>
        <w:r w:rsidR="00746F7A" w:rsidRPr="00E206CA">
          <w:rPr>
            <w:rFonts w:ascii="Arial" w:hAnsi="Arial" w:cs="Arial"/>
            <w:i/>
            <w:noProof/>
          </w:rPr>
          <w:t xml:space="preserve"> et al.</w:t>
        </w:r>
        <w:r w:rsidR="00746F7A">
          <w:rPr>
            <w:rFonts w:ascii="Arial" w:hAnsi="Arial" w:cs="Arial"/>
            <w:noProof/>
          </w:rPr>
          <w:t>, 2013</w:t>
        </w:r>
      </w:hyperlink>
      <w:r w:rsidR="00E206CA">
        <w:rPr>
          <w:rFonts w:ascii="Arial" w:hAnsi="Arial" w:cs="Arial"/>
          <w:noProof/>
        </w:rPr>
        <w:t xml:space="preserve">, </w:t>
      </w:r>
      <w:hyperlink w:anchor="_ENREF_14" w:tooltip="Noreau, 2013 #9305" w:history="1">
        <w:r w:rsidR="00746F7A">
          <w:rPr>
            <w:rFonts w:ascii="Arial" w:hAnsi="Arial" w:cs="Arial"/>
            <w:noProof/>
          </w:rPr>
          <w:t>Noreau</w:t>
        </w:r>
        <w:r w:rsidR="00746F7A" w:rsidRPr="00E206CA">
          <w:rPr>
            <w:rFonts w:ascii="Arial" w:hAnsi="Arial" w:cs="Arial"/>
            <w:i/>
            <w:noProof/>
          </w:rPr>
          <w:t xml:space="preserve"> et al.</w:t>
        </w:r>
        <w:r w:rsidR="00746F7A">
          <w:rPr>
            <w:rFonts w:ascii="Arial" w:hAnsi="Arial" w:cs="Arial"/>
            <w:noProof/>
          </w:rPr>
          <w:t>, 2013</w:t>
        </w:r>
      </w:hyperlink>
      <w:r w:rsidR="00E206CA">
        <w:rPr>
          <w:rFonts w:ascii="Arial" w:hAnsi="Arial" w:cs="Arial"/>
          <w:noProof/>
        </w:rPr>
        <w:t>)</w:t>
      </w:r>
      <w:r>
        <w:rPr>
          <w:rFonts w:ascii="Arial" w:hAnsi="Arial" w:cs="Arial"/>
        </w:rPr>
        <w:fldChar w:fldCharType="end"/>
      </w:r>
      <w:r>
        <w:rPr>
          <w:rFonts w:ascii="Arial" w:hAnsi="Arial" w:cs="Arial"/>
        </w:rPr>
        <w:t xml:space="preserve">. A systematic characterization of the </w:t>
      </w:r>
      <w:proofErr w:type="spellStart"/>
      <w:r>
        <w:rPr>
          <w:rFonts w:ascii="Arial" w:hAnsi="Arial" w:cs="Arial"/>
        </w:rPr>
        <w:t>clinico</w:t>
      </w:r>
      <w:proofErr w:type="spellEnd"/>
      <w:r>
        <w:rPr>
          <w:rFonts w:ascii="Arial" w:hAnsi="Arial" w:cs="Arial"/>
        </w:rPr>
        <w:t>-genetic spectrum of a larger non-French Canadian subject group is missing. We here hypothesized that (</w:t>
      </w:r>
      <w:proofErr w:type="spellStart"/>
      <w:r>
        <w:rPr>
          <w:rFonts w:ascii="Arial" w:hAnsi="Arial" w:cs="Arial"/>
        </w:rPr>
        <w:t>i</w:t>
      </w:r>
      <w:proofErr w:type="spellEnd"/>
      <w:r>
        <w:rPr>
          <w:rFonts w:ascii="Arial" w:hAnsi="Arial" w:cs="Arial"/>
        </w:rPr>
        <w:t xml:space="preserve">) </w:t>
      </w:r>
      <w:r w:rsidRPr="004B34A0">
        <w:rPr>
          <w:rFonts w:ascii="Arial" w:hAnsi="Arial" w:cs="Arial"/>
          <w:i/>
          <w:iCs/>
        </w:rPr>
        <w:t>SYNE1</w:t>
      </w:r>
      <w:r w:rsidR="000409FD">
        <w:rPr>
          <w:rFonts w:ascii="Arial" w:hAnsi="Arial" w:cs="Arial"/>
        </w:rPr>
        <w:t xml:space="preserve"> is a </w:t>
      </w:r>
      <w:del w:id="38" w:author="msynofzik" w:date="2015-12-07T16:00:00Z">
        <w:r w:rsidR="000409FD" w:rsidDel="006F29D2">
          <w:rPr>
            <w:rFonts w:ascii="Arial" w:hAnsi="Arial" w:cs="Arial"/>
          </w:rPr>
          <w:delText xml:space="preserve">recurrent </w:delText>
        </w:r>
      </w:del>
      <w:ins w:id="39" w:author="msynofzik" w:date="2015-12-07T16:00:00Z">
        <w:r w:rsidR="006F29D2">
          <w:rPr>
            <w:rFonts w:ascii="Arial" w:hAnsi="Arial" w:cs="Arial"/>
          </w:rPr>
          <w:t xml:space="preserve">frequent </w:t>
        </w:r>
      </w:ins>
      <w:r>
        <w:rPr>
          <w:rFonts w:ascii="Arial" w:hAnsi="Arial" w:cs="Arial"/>
        </w:rPr>
        <w:t xml:space="preserve">cause of recessive ataxia also </w:t>
      </w:r>
      <w:r w:rsidR="00FF1A7A">
        <w:rPr>
          <w:rFonts w:ascii="Arial" w:hAnsi="Arial" w:cs="Arial"/>
        </w:rPr>
        <w:t xml:space="preserve">outside French </w:t>
      </w:r>
      <w:r>
        <w:rPr>
          <w:rFonts w:ascii="Arial" w:hAnsi="Arial" w:cs="Arial"/>
        </w:rPr>
        <w:t xml:space="preserve">Canadian populations, </w:t>
      </w:r>
      <w:ins w:id="40" w:author="msynofzik" w:date="2015-12-06T20:34:00Z">
        <w:r w:rsidR="00667F5A" w:rsidRPr="00581624">
          <w:rPr>
            <w:rFonts w:ascii="Arial" w:hAnsi="Arial" w:cs="Arial"/>
          </w:rPr>
          <w:t>gi</w:t>
        </w:r>
        <w:r w:rsidR="00667F5A">
          <w:rPr>
            <w:rFonts w:ascii="Arial" w:hAnsi="Arial" w:cs="Arial"/>
          </w:rPr>
          <w:t xml:space="preserve">ven </w:t>
        </w:r>
        <w:r w:rsidR="00667F5A" w:rsidRPr="00581624">
          <w:rPr>
            <w:rFonts w:ascii="Arial" w:hAnsi="Arial" w:cs="Arial"/>
          </w:rPr>
          <w:t xml:space="preserve">the large size of </w:t>
        </w:r>
      </w:ins>
      <w:ins w:id="41" w:author="msynofzik" w:date="2015-12-06T20:35:00Z">
        <w:r w:rsidR="00667F5A">
          <w:rPr>
            <w:rFonts w:ascii="Arial" w:hAnsi="Arial" w:cs="Arial"/>
          </w:rPr>
          <w:t xml:space="preserve">the </w:t>
        </w:r>
      </w:ins>
      <w:ins w:id="42" w:author="msynofzik" w:date="2015-12-06T20:34:00Z">
        <w:r w:rsidR="00667F5A" w:rsidRPr="002F37B3">
          <w:rPr>
            <w:rFonts w:ascii="Arial" w:hAnsi="Arial" w:cs="Arial"/>
            <w:i/>
            <w:iCs/>
          </w:rPr>
          <w:t>SYNE1</w:t>
        </w:r>
        <w:r w:rsidR="00667F5A" w:rsidRPr="00581624">
          <w:rPr>
            <w:rFonts w:ascii="Arial" w:hAnsi="Arial" w:cs="Arial"/>
          </w:rPr>
          <w:t xml:space="preserve"> </w:t>
        </w:r>
      </w:ins>
      <w:ins w:id="43" w:author="msynofzik" w:date="2015-12-06T20:35:00Z">
        <w:r w:rsidR="00667F5A">
          <w:rPr>
            <w:rFonts w:ascii="Arial" w:hAnsi="Arial" w:cs="Arial"/>
          </w:rPr>
          <w:t>gene,</w:t>
        </w:r>
      </w:ins>
      <w:ins w:id="44" w:author="msynofzik" w:date="2015-12-06T20:34:00Z">
        <w:r w:rsidR="00667F5A">
          <w:rPr>
            <w:rFonts w:ascii="Arial" w:hAnsi="Arial" w:cs="Arial"/>
          </w:rPr>
          <w:t xml:space="preserve"> </w:t>
        </w:r>
      </w:ins>
      <w:r>
        <w:rPr>
          <w:rFonts w:ascii="Arial" w:hAnsi="Arial" w:cs="Arial"/>
        </w:rPr>
        <w:t>and that (ii) dysfunction in extra-cerebellar systems is</w:t>
      </w:r>
      <w:r w:rsidR="000409FD">
        <w:rPr>
          <w:rFonts w:ascii="Arial" w:hAnsi="Arial" w:cs="Arial"/>
        </w:rPr>
        <w:t xml:space="preserve"> not the exception but the rule</w:t>
      </w:r>
      <w:r>
        <w:rPr>
          <w:rFonts w:ascii="Arial" w:hAnsi="Arial" w:cs="Arial"/>
        </w:rPr>
        <w:t xml:space="preserve">. </w:t>
      </w:r>
    </w:p>
    <w:p w14:paraId="522EDD7F" w14:textId="21D4B709" w:rsidR="009663F2" w:rsidRDefault="009663F2" w:rsidP="008846A2">
      <w:pPr>
        <w:spacing w:after="0" w:line="480" w:lineRule="auto"/>
        <w:jc w:val="both"/>
        <w:rPr>
          <w:rFonts w:ascii="Arial" w:hAnsi="Arial" w:cs="Arial"/>
        </w:rPr>
      </w:pPr>
      <w:r>
        <w:rPr>
          <w:rFonts w:ascii="Arial" w:hAnsi="Arial" w:cs="Arial"/>
        </w:rPr>
        <w:t xml:space="preserve">To test these hypotheses, we </w:t>
      </w:r>
      <w:r w:rsidR="00864DA9">
        <w:rPr>
          <w:rFonts w:ascii="Arial" w:hAnsi="Arial" w:cs="Arial"/>
        </w:rPr>
        <w:t xml:space="preserve">aggregated the genetic and </w:t>
      </w:r>
      <w:r>
        <w:rPr>
          <w:rFonts w:ascii="Arial" w:hAnsi="Arial" w:cs="Arial"/>
        </w:rPr>
        <w:t>phenotypic findings of a screening of 43</w:t>
      </w:r>
      <w:r w:rsidR="00077AB0">
        <w:rPr>
          <w:rFonts w:ascii="Arial" w:hAnsi="Arial" w:cs="Arial"/>
        </w:rPr>
        <w:t>4</w:t>
      </w:r>
      <w:r>
        <w:rPr>
          <w:rFonts w:ascii="Arial" w:hAnsi="Arial" w:cs="Arial"/>
        </w:rPr>
        <w:t xml:space="preserve"> ataxia patients compiled by </w:t>
      </w:r>
      <w:del w:id="45" w:author="msynofzik" w:date="2015-12-04T11:24:00Z">
        <w:r w:rsidDel="006B1CB3">
          <w:rPr>
            <w:rFonts w:ascii="Arial" w:hAnsi="Arial" w:cs="Arial"/>
          </w:rPr>
          <w:delText xml:space="preserve">6 </w:delText>
        </w:r>
      </w:del>
      <w:ins w:id="46" w:author="msynofzik" w:date="2015-12-04T11:24:00Z">
        <w:r w:rsidR="006B1CB3">
          <w:rPr>
            <w:rFonts w:ascii="Arial" w:hAnsi="Arial" w:cs="Arial"/>
          </w:rPr>
          <w:t xml:space="preserve">7 </w:t>
        </w:r>
      </w:ins>
      <w:r>
        <w:rPr>
          <w:rFonts w:ascii="Arial" w:hAnsi="Arial" w:cs="Arial"/>
        </w:rPr>
        <w:t>different European centers, unravelling 2</w:t>
      </w:r>
      <w:r w:rsidR="00671C35">
        <w:rPr>
          <w:rFonts w:ascii="Arial" w:hAnsi="Arial" w:cs="Arial"/>
        </w:rPr>
        <w:t>3</w:t>
      </w:r>
      <w:r>
        <w:rPr>
          <w:rFonts w:ascii="Arial" w:hAnsi="Arial" w:cs="Arial"/>
        </w:rPr>
        <w:t xml:space="preserve"> novel index patients with truncating </w:t>
      </w:r>
      <w:r w:rsidRPr="00C907A3">
        <w:rPr>
          <w:rFonts w:ascii="Arial" w:hAnsi="Arial" w:cs="Arial"/>
          <w:i/>
          <w:iCs/>
        </w:rPr>
        <w:t>SYNE1</w:t>
      </w:r>
      <w:r>
        <w:rPr>
          <w:rFonts w:ascii="Arial" w:hAnsi="Arial" w:cs="Arial"/>
        </w:rPr>
        <w:t xml:space="preserve"> mutati</w:t>
      </w:r>
      <w:r w:rsidR="0068224F">
        <w:rPr>
          <w:rFonts w:ascii="Arial" w:hAnsi="Arial" w:cs="Arial"/>
        </w:rPr>
        <w:t>ons, including 3</w:t>
      </w:r>
      <w:r w:rsidR="00166608">
        <w:rPr>
          <w:rFonts w:ascii="Arial" w:hAnsi="Arial" w:cs="Arial"/>
        </w:rPr>
        <w:t>4</w:t>
      </w:r>
      <w:r>
        <w:rPr>
          <w:rFonts w:ascii="Arial" w:hAnsi="Arial" w:cs="Arial"/>
        </w:rPr>
        <w:t xml:space="preserve"> mutations</w:t>
      </w:r>
      <w:r w:rsidR="0068224F">
        <w:rPr>
          <w:rFonts w:ascii="Arial" w:hAnsi="Arial" w:cs="Arial"/>
        </w:rPr>
        <w:t xml:space="preserve"> not previously linked to </w:t>
      </w:r>
      <w:r w:rsidR="0068224F">
        <w:rPr>
          <w:rFonts w:ascii="Arial" w:hAnsi="Arial" w:cs="Arial"/>
        </w:rPr>
        <w:lastRenderedPageBreak/>
        <w:t>human disease</w:t>
      </w:r>
      <w:r>
        <w:rPr>
          <w:rFonts w:ascii="Arial" w:hAnsi="Arial" w:cs="Arial"/>
        </w:rPr>
        <w:t xml:space="preserve">. This large collection of </w:t>
      </w:r>
      <w:r w:rsidRPr="00C907A3">
        <w:rPr>
          <w:rFonts w:ascii="Arial" w:hAnsi="Arial" w:cs="Arial"/>
          <w:i/>
          <w:iCs/>
        </w:rPr>
        <w:t>SYNE1</w:t>
      </w:r>
      <w:r>
        <w:rPr>
          <w:rFonts w:ascii="Arial" w:hAnsi="Arial" w:cs="Arial"/>
        </w:rPr>
        <w:t xml:space="preserve"> patients demonstrates that </w:t>
      </w:r>
      <w:r w:rsidRPr="00C907A3">
        <w:rPr>
          <w:rFonts w:ascii="Arial" w:hAnsi="Arial" w:cs="Arial"/>
          <w:i/>
          <w:iCs/>
        </w:rPr>
        <w:t>SYNE1</w:t>
      </w:r>
      <w:r w:rsidR="000409FD">
        <w:rPr>
          <w:rFonts w:ascii="Arial" w:hAnsi="Arial" w:cs="Arial"/>
        </w:rPr>
        <w:t xml:space="preserve"> ataxia </w:t>
      </w:r>
      <w:r w:rsidR="0068224F">
        <w:rPr>
          <w:rFonts w:ascii="Arial" w:hAnsi="Arial" w:cs="Arial"/>
        </w:rPr>
        <w:t>is a</w:t>
      </w:r>
      <w:r w:rsidR="000409FD">
        <w:rPr>
          <w:rFonts w:ascii="Arial" w:hAnsi="Arial" w:cs="Arial"/>
        </w:rPr>
        <w:t xml:space="preserve"> </w:t>
      </w:r>
      <w:r w:rsidR="00671C35">
        <w:rPr>
          <w:rFonts w:ascii="Arial" w:hAnsi="Arial" w:cs="Arial"/>
        </w:rPr>
        <w:t xml:space="preserve">common </w:t>
      </w:r>
      <w:r>
        <w:rPr>
          <w:rFonts w:ascii="Arial" w:hAnsi="Arial" w:cs="Arial"/>
        </w:rPr>
        <w:t xml:space="preserve">recessive ataxia also outside </w:t>
      </w:r>
      <w:r w:rsidR="00864DA9">
        <w:rPr>
          <w:rFonts w:ascii="Arial" w:hAnsi="Arial" w:cs="Arial"/>
        </w:rPr>
        <w:t xml:space="preserve">the </w:t>
      </w:r>
      <w:r>
        <w:rPr>
          <w:rFonts w:ascii="Arial" w:hAnsi="Arial" w:cs="Arial"/>
        </w:rPr>
        <w:t>Frenc</w:t>
      </w:r>
      <w:r w:rsidR="00864DA9">
        <w:rPr>
          <w:rFonts w:ascii="Arial" w:hAnsi="Arial" w:cs="Arial"/>
        </w:rPr>
        <w:t xml:space="preserve">h </w:t>
      </w:r>
      <w:r w:rsidR="00C341E0">
        <w:rPr>
          <w:rFonts w:ascii="Arial" w:hAnsi="Arial" w:cs="Arial"/>
        </w:rPr>
        <w:t>Canadian founder population, and that i</w:t>
      </w:r>
      <w:r w:rsidR="00514F08">
        <w:rPr>
          <w:rFonts w:ascii="Arial" w:hAnsi="Arial" w:cs="Arial"/>
        </w:rPr>
        <w:t>t</w:t>
      </w:r>
      <w:r w:rsidR="00C341E0">
        <w:rPr>
          <w:rFonts w:ascii="Arial" w:hAnsi="Arial" w:cs="Arial"/>
        </w:rPr>
        <w:t xml:space="preserve"> </w:t>
      </w:r>
      <w:r w:rsidR="00A36B22">
        <w:rPr>
          <w:rFonts w:ascii="Arial" w:hAnsi="Arial" w:cs="Arial"/>
        </w:rPr>
        <w:t>commonly</w:t>
      </w:r>
      <w:r w:rsidR="00514F08">
        <w:rPr>
          <w:rFonts w:ascii="Arial" w:hAnsi="Arial" w:cs="Arial"/>
        </w:rPr>
        <w:t xml:space="preserve"> presents with</w:t>
      </w:r>
      <w:r>
        <w:rPr>
          <w:rFonts w:ascii="Arial" w:hAnsi="Arial" w:cs="Arial"/>
        </w:rPr>
        <w:t xml:space="preserve"> </w:t>
      </w:r>
      <w:proofErr w:type="spellStart"/>
      <w:r>
        <w:rPr>
          <w:rFonts w:ascii="Arial" w:hAnsi="Arial" w:cs="Arial"/>
        </w:rPr>
        <w:t>multisystemic</w:t>
      </w:r>
      <w:proofErr w:type="spellEnd"/>
      <w:r>
        <w:rPr>
          <w:rFonts w:ascii="Arial" w:hAnsi="Arial" w:cs="Arial"/>
        </w:rPr>
        <w:t xml:space="preserve"> </w:t>
      </w:r>
      <w:r w:rsidR="0068224F">
        <w:rPr>
          <w:rFonts w:ascii="Arial" w:hAnsi="Arial" w:cs="Arial"/>
        </w:rPr>
        <w:t>neurodegenerative disease</w:t>
      </w:r>
      <w:r w:rsidR="00A36B22">
        <w:rPr>
          <w:rFonts w:ascii="Arial" w:hAnsi="Arial" w:cs="Arial"/>
        </w:rPr>
        <w:t>. This includes</w:t>
      </w:r>
      <w:r>
        <w:rPr>
          <w:rFonts w:ascii="Arial" w:hAnsi="Arial" w:cs="Arial"/>
        </w:rPr>
        <w:t xml:space="preserve"> in particular motor neuron and brainstem features</w:t>
      </w:r>
      <w:r w:rsidR="00C17D41">
        <w:rPr>
          <w:rFonts w:ascii="Arial" w:hAnsi="Arial" w:cs="Arial"/>
        </w:rPr>
        <w:t xml:space="preserve"> and </w:t>
      </w:r>
      <w:r w:rsidR="00A36B22">
        <w:rPr>
          <w:rFonts w:ascii="Arial" w:hAnsi="Arial" w:cs="Arial"/>
        </w:rPr>
        <w:t xml:space="preserve">even </w:t>
      </w:r>
      <w:r w:rsidR="00C17D41">
        <w:rPr>
          <w:rFonts w:ascii="Arial" w:hAnsi="Arial" w:cs="Arial"/>
        </w:rPr>
        <w:t>complex neuromuscular syndromes</w:t>
      </w:r>
      <w:r>
        <w:rPr>
          <w:rFonts w:ascii="Arial" w:hAnsi="Arial" w:cs="Arial"/>
        </w:rPr>
        <w:t xml:space="preserve">, where respiratory dysfunction </w:t>
      </w:r>
      <w:r w:rsidR="00514F08">
        <w:rPr>
          <w:rFonts w:ascii="Arial" w:hAnsi="Arial" w:cs="Arial"/>
        </w:rPr>
        <w:t xml:space="preserve">can </w:t>
      </w:r>
      <w:r>
        <w:rPr>
          <w:rFonts w:ascii="Arial" w:hAnsi="Arial" w:cs="Arial"/>
        </w:rPr>
        <w:t>lead to premature death.</w:t>
      </w:r>
    </w:p>
    <w:p w14:paraId="6AF42DE5" w14:textId="77777777" w:rsidR="009663F2" w:rsidRDefault="009663F2" w:rsidP="00FE1D69">
      <w:pPr>
        <w:spacing w:after="0" w:line="480" w:lineRule="auto"/>
        <w:jc w:val="both"/>
        <w:rPr>
          <w:rFonts w:ascii="Arial" w:hAnsi="Arial" w:cs="Arial"/>
        </w:rPr>
      </w:pPr>
    </w:p>
    <w:p w14:paraId="3491A573" w14:textId="77777777" w:rsidR="009663F2" w:rsidRDefault="009663F2" w:rsidP="009977DB">
      <w:pPr>
        <w:pStyle w:val="berschrift1"/>
        <w:rPr>
          <w:rFonts w:cs="Times New Roman"/>
        </w:rPr>
      </w:pPr>
      <w:r w:rsidRPr="009977DB">
        <w:t>Methods</w:t>
      </w:r>
    </w:p>
    <w:p w14:paraId="5284FEF9" w14:textId="77777777" w:rsidR="009663F2" w:rsidRPr="00DC67D6" w:rsidRDefault="009663F2" w:rsidP="00E24413">
      <w:pPr>
        <w:spacing w:after="0" w:line="480" w:lineRule="auto"/>
        <w:jc w:val="both"/>
        <w:rPr>
          <w:rFonts w:ascii="Arial" w:eastAsia="MS Mincho" w:hAnsi="Arial"/>
          <w:lang w:eastAsia="ja-JP"/>
        </w:rPr>
      </w:pPr>
      <w:proofErr w:type="gramStart"/>
      <w:r w:rsidRPr="00DC67D6">
        <w:rPr>
          <w:rFonts w:ascii="Arial" w:eastAsia="MS Mincho" w:hAnsi="Arial" w:cs="Arial"/>
          <w:i/>
          <w:iCs/>
          <w:lang w:eastAsia="ja-JP"/>
        </w:rPr>
        <w:t>Patients.</w:t>
      </w:r>
      <w:proofErr w:type="gramEnd"/>
    </w:p>
    <w:p w14:paraId="53367A43" w14:textId="0A292B4C" w:rsidR="009663F2" w:rsidRDefault="009663F2" w:rsidP="00670639">
      <w:pPr>
        <w:spacing w:after="0" w:line="480" w:lineRule="auto"/>
        <w:jc w:val="both"/>
        <w:rPr>
          <w:rFonts w:ascii="Arial" w:eastAsia="MS Mincho" w:hAnsi="Arial"/>
          <w:lang w:eastAsia="ja-JP"/>
        </w:rPr>
      </w:pPr>
      <w:r w:rsidRPr="00DC67D6">
        <w:rPr>
          <w:rFonts w:ascii="Arial" w:eastAsia="MS Mincho" w:hAnsi="Arial" w:cs="Arial"/>
          <w:lang w:eastAsia="ja-JP"/>
        </w:rPr>
        <w:t>N=</w:t>
      </w:r>
      <w:r>
        <w:rPr>
          <w:rFonts w:ascii="Arial" w:eastAsia="MS Mincho" w:hAnsi="Arial" w:cs="Arial"/>
          <w:lang w:eastAsia="ja-JP"/>
        </w:rPr>
        <w:t>43</w:t>
      </w:r>
      <w:r w:rsidR="00077AB0">
        <w:rPr>
          <w:rFonts w:ascii="Arial" w:eastAsia="MS Mincho" w:hAnsi="Arial" w:cs="Arial"/>
          <w:lang w:eastAsia="ja-JP"/>
        </w:rPr>
        <w:t>4</w:t>
      </w:r>
      <w:r w:rsidRPr="00DC67D6">
        <w:rPr>
          <w:rFonts w:ascii="Arial" w:eastAsia="MS Mincho" w:hAnsi="Arial" w:cs="Arial"/>
          <w:lang w:eastAsia="ja-JP"/>
        </w:rPr>
        <w:t xml:space="preserve"> index subjects with</w:t>
      </w:r>
      <w:r>
        <w:rPr>
          <w:rFonts w:ascii="Arial" w:eastAsia="MS Mincho" w:hAnsi="Arial" w:cs="Arial"/>
          <w:lang w:eastAsia="ja-JP"/>
        </w:rPr>
        <w:t xml:space="preserve"> unexplained</w:t>
      </w:r>
      <w:r w:rsidRPr="00DC67D6">
        <w:rPr>
          <w:rFonts w:ascii="Arial" w:eastAsia="MS Mincho" w:hAnsi="Arial" w:cs="Arial"/>
          <w:lang w:eastAsia="ja-JP"/>
        </w:rPr>
        <w:t xml:space="preserve"> early-onset degenerative ataxia (age of onset &lt;40 years) compatible with autosomal recessive inheritance (no ataxia in the parental generation) </w:t>
      </w:r>
      <w:r w:rsidR="00E27E14">
        <w:rPr>
          <w:rFonts w:ascii="Arial" w:eastAsia="MS Mincho" w:hAnsi="Arial" w:cs="Arial"/>
          <w:lang w:eastAsia="ja-JP"/>
        </w:rPr>
        <w:t xml:space="preserve">and </w:t>
      </w:r>
      <w:r w:rsidRPr="00DC67D6">
        <w:rPr>
          <w:rFonts w:ascii="Arial" w:eastAsia="MS Mincho" w:hAnsi="Arial" w:cs="Arial"/>
          <w:lang w:eastAsia="ja-JP"/>
        </w:rPr>
        <w:t>negative for trinucl</w:t>
      </w:r>
      <w:r w:rsidR="005257A1">
        <w:rPr>
          <w:rFonts w:ascii="Arial" w:eastAsia="MS Mincho" w:hAnsi="Arial" w:cs="Arial"/>
          <w:lang w:eastAsia="ja-JP"/>
        </w:rPr>
        <w:t>e</w:t>
      </w:r>
      <w:r w:rsidRPr="00DC67D6">
        <w:rPr>
          <w:rFonts w:ascii="Arial" w:eastAsia="MS Mincho" w:hAnsi="Arial" w:cs="Arial"/>
          <w:lang w:eastAsia="ja-JP"/>
        </w:rPr>
        <w:t xml:space="preserve">otide repeat expansions causing Friedreich’s ataxia (FRDA) were compiled from </w:t>
      </w:r>
      <w:r w:rsidR="006F7CE2">
        <w:rPr>
          <w:rFonts w:ascii="Arial" w:eastAsia="MS Mincho" w:hAnsi="Arial" w:cs="Arial"/>
          <w:lang w:eastAsia="ja-JP"/>
        </w:rPr>
        <w:t>7</w:t>
      </w:r>
      <w:r w:rsidRPr="00DC67D6">
        <w:rPr>
          <w:rFonts w:ascii="Arial" w:eastAsia="MS Mincho" w:hAnsi="Arial" w:cs="Arial"/>
          <w:lang w:eastAsia="ja-JP"/>
        </w:rPr>
        <w:t xml:space="preserve"> different European ataxia centers (n=116 </w:t>
      </w:r>
      <w:proofErr w:type="spellStart"/>
      <w:r w:rsidRPr="00DC67D6">
        <w:rPr>
          <w:rFonts w:ascii="Arial" w:eastAsia="MS Mincho" w:hAnsi="Arial" w:cs="Arial"/>
          <w:lang w:eastAsia="ja-JP"/>
        </w:rPr>
        <w:t>Tübingen</w:t>
      </w:r>
      <w:proofErr w:type="spellEnd"/>
      <w:r w:rsidRPr="00DC67D6">
        <w:rPr>
          <w:rFonts w:ascii="Arial" w:eastAsia="MS Mincho" w:hAnsi="Arial" w:cs="Arial"/>
          <w:lang w:eastAsia="ja-JP"/>
        </w:rPr>
        <w:t>, Germany; n=16 Essen, Germany; n=13 Munich, Germany; n=</w:t>
      </w:r>
      <w:r>
        <w:rPr>
          <w:rFonts w:ascii="Arial" w:eastAsia="MS Mincho" w:hAnsi="Arial" w:cs="Arial"/>
          <w:lang w:eastAsia="ja-JP"/>
        </w:rPr>
        <w:t>109 Milano,</w:t>
      </w:r>
      <w:r w:rsidRPr="00DC67D6">
        <w:rPr>
          <w:rFonts w:ascii="Arial" w:eastAsia="MS Mincho" w:hAnsi="Arial" w:cs="Arial"/>
          <w:lang w:eastAsia="ja-JP"/>
        </w:rPr>
        <w:t xml:space="preserve"> Italy; n=</w:t>
      </w:r>
      <w:r>
        <w:rPr>
          <w:rFonts w:ascii="Arial" w:eastAsia="MS Mincho" w:hAnsi="Arial" w:cs="Arial"/>
          <w:lang w:eastAsia="ja-JP"/>
        </w:rPr>
        <w:t>1</w:t>
      </w:r>
      <w:r w:rsidR="00077AB0">
        <w:rPr>
          <w:rFonts w:ascii="Arial" w:eastAsia="MS Mincho" w:hAnsi="Arial" w:cs="Arial"/>
          <w:lang w:eastAsia="ja-JP"/>
        </w:rPr>
        <w:t>39</w:t>
      </w:r>
      <w:r w:rsidRPr="00DC67D6">
        <w:rPr>
          <w:rFonts w:ascii="Arial" w:eastAsia="MS Mincho" w:hAnsi="Arial" w:cs="Arial"/>
          <w:lang w:eastAsia="ja-JP"/>
        </w:rPr>
        <w:t xml:space="preserve"> </w:t>
      </w:r>
      <w:r w:rsidRPr="00D12902">
        <w:rPr>
          <w:rFonts w:ascii="Arial" w:hAnsi="Arial" w:cs="Arial"/>
        </w:rPr>
        <w:t>Strasbourg</w:t>
      </w:r>
      <w:r w:rsidR="006F7CE2">
        <w:rPr>
          <w:rFonts w:ascii="Arial" w:hAnsi="Arial" w:cs="Arial"/>
        </w:rPr>
        <w:t xml:space="preserve"> and Paris</w:t>
      </w:r>
      <w:r w:rsidRPr="00DC67D6">
        <w:rPr>
          <w:rFonts w:ascii="Arial" w:eastAsia="MS Mincho" w:hAnsi="Arial" w:cs="Arial"/>
          <w:lang w:eastAsia="ja-JP"/>
        </w:rPr>
        <w:t>, France; n=</w:t>
      </w:r>
      <w:r>
        <w:rPr>
          <w:rFonts w:ascii="Arial" w:eastAsia="MS Mincho" w:hAnsi="Arial" w:cs="Arial"/>
          <w:lang w:eastAsia="ja-JP"/>
        </w:rPr>
        <w:t>41, Antwerp</w:t>
      </w:r>
      <w:r w:rsidRPr="00DC67D6">
        <w:rPr>
          <w:rFonts w:ascii="Arial" w:eastAsia="MS Mincho" w:hAnsi="Arial" w:cs="Arial"/>
          <w:lang w:eastAsia="ja-JP"/>
        </w:rPr>
        <w:t>, Belgium).</w:t>
      </w:r>
      <w:r>
        <w:rPr>
          <w:rFonts w:ascii="Arial" w:eastAsia="MS Mincho" w:hAnsi="Arial" w:cs="Arial"/>
          <w:lang w:eastAsia="ja-JP"/>
        </w:rPr>
        <w:t xml:space="preserve"> </w:t>
      </w:r>
      <w:ins w:id="47" w:author="msynofzik" w:date="2015-12-04T11:23:00Z">
        <w:r w:rsidR="0051329B">
          <w:rPr>
            <w:rFonts w:ascii="Arial" w:eastAsia="MS Mincho" w:hAnsi="Arial" w:cs="Arial"/>
            <w:lang w:eastAsia="ja-JP"/>
          </w:rPr>
          <w:t>These patients originated from 36 different countries (Supplement 1).</w:t>
        </w:r>
      </w:ins>
    </w:p>
    <w:p w14:paraId="6BFD3414" w14:textId="77777777" w:rsidR="009663F2" w:rsidRDefault="009663F2" w:rsidP="000D4E33">
      <w:pPr>
        <w:spacing w:after="0" w:line="480" w:lineRule="auto"/>
        <w:jc w:val="both"/>
        <w:rPr>
          <w:rFonts w:ascii="Arial" w:hAnsi="Arial" w:cs="Arial"/>
          <w:i/>
          <w:iCs/>
        </w:rPr>
      </w:pPr>
    </w:p>
    <w:p w14:paraId="6BC3D800" w14:textId="77777777" w:rsidR="009663F2" w:rsidRPr="00DC67D6" w:rsidRDefault="009663F2" w:rsidP="000D4E33">
      <w:pPr>
        <w:spacing w:after="0" w:line="480" w:lineRule="auto"/>
        <w:jc w:val="both"/>
        <w:rPr>
          <w:rFonts w:ascii="Arial" w:hAnsi="Arial" w:cs="Arial"/>
          <w:i/>
          <w:iCs/>
        </w:rPr>
      </w:pPr>
      <w:proofErr w:type="gramStart"/>
      <w:r w:rsidRPr="00DC67D6">
        <w:rPr>
          <w:rFonts w:ascii="Arial" w:hAnsi="Arial" w:cs="Arial"/>
          <w:i/>
          <w:iCs/>
        </w:rPr>
        <w:t>Genetic screening</w:t>
      </w:r>
      <w:r>
        <w:rPr>
          <w:rFonts w:ascii="Arial" w:hAnsi="Arial" w:cs="Arial"/>
          <w:i/>
          <w:iCs/>
        </w:rPr>
        <w:t xml:space="preserve"> by next-generation sequencing methods</w:t>
      </w:r>
      <w:r w:rsidRPr="00DC67D6">
        <w:rPr>
          <w:rFonts w:ascii="Arial" w:hAnsi="Arial" w:cs="Arial"/>
          <w:i/>
          <w:iCs/>
        </w:rPr>
        <w:t>.</w:t>
      </w:r>
      <w:proofErr w:type="gramEnd"/>
    </w:p>
    <w:p w14:paraId="380A34A3" w14:textId="30007DBB" w:rsidR="006C54B0" w:rsidRDefault="009663F2" w:rsidP="006C54B0">
      <w:pPr>
        <w:spacing w:after="0" w:line="480" w:lineRule="auto"/>
        <w:jc w:val="both"/>
        <w:rPr>
          <w:ins w:id="48" w:author="msynofzik" w:date="2015-12-07T16:05:00Z"/>
          <w:rFonts w:ascii="Arial" w:eastAsia="MS Mincho" w:hAnsi="Arial" w:cs="Arial"/>
          <w:lang w:eastAsia="ja-JP"/>
        </w:rPr>
      </w:pPr>
      <w:r>
        <w:rPr>
          <w:rFonts w:ascii="Arial" w:hAnsi="Arial" w:cs="Arial"/>
        </w:rPr>
        <w:t xml:space="preserve">Subjects were screened for </w:t>
      </w:r>
      <w:r w:rsidRPr="00003394">
        <w:rPr>
          <w:rFonts w:ascii="Arial" w:hAnsi="Arial" w:cs="Arial"/>
          <w:i/>
          <w:iCs/>
        </w:rPr>
        <w:t xml:space="preserve">SYNE1 </w:t>
      </w:r>
      <w:r>
        <w:rPr>
          <w:rFonts w:ascii="Arial" w:hAnsi="Arial" w:cs="Arial"/>
        </w:rPr>
        <w:t xml:space="preserve">mutations by one of the following </w:t>
      </w:r>
      <w:r w:rsidR="00812EBF">
        <w:rPr>
          <w:rFonts w:ascii="Arial" w:hAnsi="Arial" w:cs="Arial"/>
        </w:rPr>
        <w:t>five</w:t>
      </w:r>
      <w:r>
        <w:rPr>
          <w:rFonts w:ascii="Arial" w:hAnsi="Arial" w:cs="Arial"/>
        </w:rPr>
        <w:t xml:space="preserve"> next-generation sequencing methods: 1. as part of a</w:t>
      </w:r>
      <w:r w:rsidRPr="00DC67D6">
        <w:rPr>
          <w:rFonts w:ascii="Arial" w:eastAsia="MS Mincho" w:hAnsi="Arial" w:cs="Arial"/>
          <w:lang w:eastAsia="ja-JP"/>
        </w:rPr>
        <w:t xml:space="preserve"> high coverage </w:t>
      </w:r>
      <w:proofErr w:type="spellStart"/>
      <w:r w:rsidRPr="00DC67D6">
        <w:rPr>
          <w:rFonts w:ascii="Arial" w:eastAsia="MS Mincho" w:hAnsi="Arial" w:cs="Arial"/>
          <w:lang w:eastAsia="ja-JP"/>
        </w:rPr>
        <w:t>HaloPlex</w:t>
      </w:r>
      <w:proofErr w:type="spellEnd"/>
      <w:r w:rsidRPr="00DC67D6">
        <w:rPr>
          <w:rFonts w:ascii="Arial" w:eastAsia="MS Mincho" w:hAnsi="Arial" w:cs="Arial"/>
          <w:lang w:eastAsia="ja-JP"/>
        </w:rPr>
        <w:t xml:space="preserve"> gene panel kit (Agilent, Santa Clara, CA, USA) which included &gt;120 known ataxia genes</w:t>
      </w:r>
      <w:r>
        <w:rPr>
          <w:rFonts w:ascii="Arial" w:eastAsia="MS Mincho" w:hAnsi="Arial" w:cs="Arial"/>
          <w:lang w:eastAsia="ja-JP"/>
        </w:rPr>
        <w:t xml:space="preserve"> (n=179) (Supplement </w:t>
      </w:r>
      <w:ins w:id="49" w:author="msynofzik" w:date="2015-12-09T18:47:00Z">
        <w:r w:rsidR="004D4996">
          <w:rPr>
            <w:rFonts w:ascii="Arial" w:eastAsia="MS Mincho" w:hAnsi="Arial" w:cs="Arial"/>
            <w:lang w:eastAsia="ja-JP"/>
          </w:rPr>
          <w:t>2</w:t>
        </w:r>
      </w:ins>
      <w:del w:id="50" w:author="msynofzik" w:date="2015-12-09T18:47:00Z">
        <w:r w:rsidDel="004D4996">
          <w:rPr>
            <w:rFonts w:ascii="Arial" w:eastAsia="MS Mincho" w:hAnsi="Arial" w:cs="Arial"/>
            <w:lang w:eastAsia="ja-JP"/>
          </w:rPr>
          <w:delText>1</w:delText>
        </w:r>
      </w:del>
      <w:r>
        <w:rPr>
          <w:rFonts w:ascii="Arial" w:eastAsia="MS Mincho" w:hAnsi="Arial" w:cs="Arial"/>
          <w:lang w:eastAsia="ja-JP"/>
        </w:rPr>
        <w:t xml:space="preserve">A); 2. </w:t>
      </w:r>
      <w:proofErr w:type="gramStart"/>
      <w:r>
        <w:rPr>
          <w:rFonts w:ascii="Arial" w:eastAsia="MS Mincho" w:hAnsi="Arial" w:cs="Arial"/>
          <w:lang w:eastAsia="ja-JP"/>
        </w:rPr>
        <w:t>as</w:t>
      </w:r>
      <w:proofErr w:type="gramEnd"/>
      <w:r>
        <w:rPr>
          <w:rFonts w:ascii="Arial" w:eastAsia="MS Mincho" w:hAnsi="Arial" w:cs="Arial"/>
          <w:lang w:eastAsia="ja-JP"/>
        </w:rPr>
        <w:t xml:space="preserve"> part of a </w:t>
      </w:r>
      <w:r w:rsidRPr="00827FCB">
        <w:rPr>
          <w:rFonts w:ascii="Arial" w:eastAsia="MS Mincho" w:hAnsi="Arial" w:cs="Arial"/>
          <w:lang w:eastAsia="ja-JP"/>
        </w:rPr>
        <w:t xml:space="preserve">targeted exon-capture </w:t>
      </w:r>
      <w:r w:rsidR="00A715CE">
        <w:rPr>
          <w:rFonts w:ascii="Arial" w:eastAsia="MS Mincho" w:hAnsi="Arial" w:cs="Arial"/>
          <w:lang w:eastAsia="ja-JP"/>
        </w:rPr>
        <w:t>s</w:t>
      </w:r>
      <w:r>
        <w:rPr>
          <w:rFonts w:ascii="Arial" w:eastAsia="MS Mincho" w:hAnsi="Arial" w:cs="Arial"/>
          <w:lang w:eastAsia="ja-JP"/>
        </w:rPr>
        <w:t xml:space="preserve">equencing </w:t>
      </w:r>
      <w:r w:rsidRPr="00827FCB">
        <w:rPr>
          <w:rFonts w:ascii="Arial" w:eastAsia="MS Mincho" w:hAnsi="Arial" w:cs="Arial"/>
          <w:lang w:eastAsia="ja-JP"/>
        </w:rPr>
        <w:t>strategy</w:t>
      </w:r>
      <w:r>
        <w:rPr>
          <w:rFonts w:ascii="Arial" w:eastAsia="MS Mincho" w:hAnsi="Arial" w:cs="Arial"/>
          <w:lang w:eastAsia="ja-JP"/>
        </w:rPr>
        <w:t xml:space="preserve"> </w:t>
      </w:r>
      <w:r w:rsidRPr="00827FCB">
        <w:rPr>
          <w:rFonts w:ascii="Arial" w:eastAsia="MS Mincho" w:hAnsi="Arial" w:cs="Arial"/>
          <w:lang w:eastAsia="ja-JP"/>
        </w:rPr>
        <w:t xml:space="preserve">(Agilent </w:t>
      </w:r>
      <w:proofErr w:type="spellStart"/>
      <w:r w:rsidRPr="00827FCB">
        <w:rPr>
          <w:rFonts w:ascii="Arial" w:eastAsia="MS Mincho" w:hAnsi="Arial" w:cs="Arial"/>
          <w:lang w:eastAsia="ja-JP"/>
        </w:rPr>
        <w:t>Sureselect</w:t>
      </w:r>
      <w:proofErr w:type="spellEnd"/>
      <w:r w:rsidRPr="00827FCB">
        <w:rPr>
          <w:rFonts w:ascii="Arial" w:eastAsia="MS Mincho" w:hAnsi="Arial" w:cs="Arial"/>
          <w:lang w:eastAsia="ja-JP"/>
        </w:rPr>
        <w:t xml:space="preserve"> kit)</w:t>
      </w:r>
      <w:r>
        <w:rPr>
          <w:rFonts w:ascii="Arial" w:eastAsia="MS Mincho" w:hAnsi="Arial" w:cs="Arial"/>
          <w:lang w:eastAsia="ja-JP"/>
        </w:rPr>
        <w:t xml:space="preserve"> which included 57</w:t>
      </w:r>
      <w:r w:rsidRPr="00DC67D6">
        <w:rPr>
          <w:rFonts w:ascii="Arial" w:eastAsia="MS Mincho" w:hAnsi="Arial" w:cs="Arial"/>
          <w:lang w:eastAsia="ja-JP"/>
        </w:rPr>
        <w:t xml:space="preserve"> known ataxia genes</w:t>
      </w:r>
      <w:r w:rsidRPr="00827FCB">
        <w:rPr>
          <w:rFonts w:ascii="Arial" w:eastAsia="MS Mincho" w:hAnsi="Arial" w:cs="Arial"/>
          <w:lang w:eastAsia="ja-JP"/>
        </w:rPr>
        <w:t xml:space="preserve"> </w:t>
      </w:r>
      <w:r>
        <w:rPr>
          <w:rFonts w:ascii="Arial" w:eastAsia="MS Mincho" w:hAnsi="Arial" w:cs="Arial"/>
          <w:lang w:eastAsia="ja-JP"/>
        </w:rPr>
        <w:t>(n=</w:t>
      </w:r>
      <w:del w:id="51" w:author="msynofzik" w:date="2015-12-04T11:33:00Z">
        <w:r w:rsidDel="00A5009F">
          <w:rPr>
            <w:rFonts w:ascii="Arial" w:eastAsia="MS Mincho" w:hAnsi="Arial" w:cs="Arial"/>
            <w:lang w:eastAsia="ja-JP"/>
          </w:rPr>
          <w:delText>144</w:delText>
        </w:r>
      </w:del>
      <w:ins w:id="52" w:author="msynofzik" w:date="2015-12-04T11:33:00Z">
        <w:r w:rsidR="00A5009F">
          <w:rPr>
            <w:rFonts w:ascii="Arial" w:eastAsia="MS Mincho" w:hAnsi="Arial" w:cs="Arial"/>
            <w:lang w:eastAsia="ja-JP"/>
          </w:rPr>
          <w:t>139</w:t>
        </w:r>
      </w:ins>
      <w:r>
        <w:rPr>
          <w:rFonts w:ascii="Arial" w:eastAsia="MS Mincho" w:hAnsi="Arial" w:cs="Arial"/>
          <w:lang w:eastAsia="ja-JP"/>
        </w:rPr>
        <w:t xml:space="preserve">) (Supplement </w:t>
      </w:r>
      <w:ins w:id="53" w:author="msynofzik" w:date="2015-12-09T18:47:00Z">
        <w:r w:rsidR="004D4996">
          <w:rPr>
            <w:rFonts w:ascii="Arial" w:eastAsia="MS Mincho" w:hAnsi="Arial" w:cs="Arial"/>
            <w:lang w:eastAsia="ja-JP"/>
          </w:rPr>
          <w:t>2</w:t>
        </w:r>
      </w:ins>
      <w:del w:id="54" w:author="msynofzik" w:date="2015-12-09T18:47:00Z">
        <w:r w:rsidDel="004D4996">
          <w:rPr>
            <w:rFonts w:ascii="Arial" w:eastAsia="MS Mincho" w:hAnsi="Arial" w:cs="Arial"/>
            <w:lang w:eastAsia="ja-JP"/>
          </w:rPr>
          <w:delText>1</w:delText>
        </w:r>
      </w:del>
      <w:r>
        <w:rPr>
          <w:rFonts w:ascii="Arial" w:eastAsia="MS Mincho" w:hAnsi="Arial" w:cs="Arial"/>
          <w:lang w:eastAsia="ja-JP"/>
        </w:rPr>
        <w:t xml:space="preserve">B); 3. </w:t>
      </w:r>
      <w:proofErr w:type="gramStart"/>
      <w:r>
        <w:rPr>
          <w:rFonts w:ascii="Arial" w:eastAsia="MS Mincho" w:hAnsi="Arial" w:cs="Arial"/>
          <w:lang w:eastAsia="ja-JP"/>
        </w:rPr>
        <w:t>as</w:t>
      </w:r>
      <w:proofErr w:type="gramEnd"/>
      <w:r>
        <w:rPr>
          <w:rFonts w:ascii="Arial" w:eastAsia="MS Mincho" w:hAnsi="Arial" w:cs="Arial"/>
          <w:lang w:eastAsia="ja-JP"/>
        </w:rPr>
        <w:t xml:space="preserve"> part of an </w:t>
      </w:r>
      <w:r w:rsidRPr="00FB6AB4">
        <w:rPr>
          <w:rFonts w:ascii="Arial" w:eastAsia="MS Mincho" w:hAnsi="Arial" w:cs="Arial"/>
          <w:lang w:eastAsia="ja-JP"/>
        </w:rPr>
        <w:t xml:space="preserve">amplicon-based customized panel (Illumina </w:t>
      </w:r>
      <w:proofErr w:type="spellStart"/>
      <w:r w:rsidRPr="00FB6AB4">
        <w:rPr>
          <w:rFonts w:ascii="Arial" w:eastAsia="MS Mincho" w:hAnsi="Arial" w:cs="Arial"/>
          <w:lang w:eastAsia="ja-JP"/>
        </w:rPr>
        <w:t>TrueSeq</w:t>
      </w:r>
      <w:proofErr w:type="spellEnd"/>
      <w:r w:rsidRPr="00FB6AB4">
        <w:rPr>
          <w:rFonts w:ascii="Arial" w:eastAsia="MS Mincho" w:hAnsi="Arial" w:cs="Arial"/>
          <w:lang w:eastAsia="ja-JP"/>
        </w:rPr>
        <w:t xml:space="preserve"> Custom Amplicon, TSCA)</w:t>
      </w:r>
      <w:r>
        <w:rPr>
          <w:rFonts w:ascii="Arial" w:eastAsia="MS Mincho" w:hAnsi="Arial" w:cs="Arial"/>
          <w:lang w:eastAsia="ja-JP"/>
        </w:rPr>
        <w:t xml:space="preserve"> covering </w:t>
      </w:r>
      <w:r w:rsidR="007862F7">
        <w:rPr>
          <w:rFonts w:ascii="Arial" w:eastAsia="MS Mincho" w:hAnsi="Arial" w:cs="Arial"/>
          <w:lang w:eastAsia="ja-JP"/>
        </w:rPr>
        <w:t>76</w:t>
      </w:r>
      <w:r>
        <w:rPr>
          <w:rFonts w:ascii="Arial" w:eastAsia="MS Mincho" w:hAnsi="Arial" w:cs="Arial"/>
          <w:lang w:eastAsia="ja-JP"/>
        </w:rPr>
        <w:t xml:space="preserve"> known ataxia genes (n=21)</w:t>
      </w:r>
      <w:r w:rsidRPr="00FB6AB4">
        <w:rPr>
          <w:rFonts w:ascii="Arial" w:eastAsia="MS Mincho" w:hAnsi="Arial" w:cs="Arial"/>
          <w:lang w:eastAsia="ja-JP"/>
        </w:rPr>
        <w:t xml:space="preserve"> </w:t>
      </w:r>
      <w:r>
        <w:rPr>
          <w:rFonts w:ascii="Arial" w:eastAsia="MS Mincho" w:hAnsi="Arial" w:cs="Arial"/>
          <w:lang w:eastAsia="ja-JP"/>
        </w:rPr>
        <w:t xml:space="preserve">(Supplement </w:t>
      </w:r>
      <w:ins w:id="55" w:author="msynofzik" w:date="2015-12-09T18:47:00Z">
        <w:r w:rsidR="004D4996">
          <w:rPr>
            <w:rFonts w:ascii="Arial" w:eastAsia="MS Mincho" w:hAnsi="Arial" w:cs="Arial"/>
            <w:lang w:eastAsia="ja-JP"/>
          </w:rPr>
          <w:t>2</w:t>
        </w:r>
      </w:ins>
      <w:del w:id="56" w:author="msynofzik" w:date="2015-12-09T18:47:00Z">
        <w:r w:rsidDel="004D4996">
          <w:rPr>
            <w:rFonts w:ascii="Arial" w:eastAsia="MS Mincho" w:hAnsi="Arial" w:cs="Arial"/>
            <w:lang w:eastAsia="ja-JP"/>
          </w:rPr>
          <w:delText>1</w:delText>
        </w:r>
      </w:del>
      <w:r>
        <w:rPr>
          <w:rFonts w:ascii="Arial" w:eastAsia="MS Mincho" w:hAnsi="Arial" w:cs="Arial"/>
          <w:lang w:eastAsia="ja-JP"/>
        </w:rPr>
        <w:t xml:space="preserve">C); </w:t>
      </w:r>
      <w:r w:rsidR="00812EBF">
        <w:rPr>
          <w:rFonts w:ascii="Arial" w:eastAsia="MS Mincho" w:hAnsi="Arial" w:cs="Arial"/>
          <w:lang w:eastAsia="ja-JP"/>
        </w:rPr>
        <w:t xml:space="preserve">4. </w:t>
      </w:r>
      <w:proofErr w:type="gramStart"/>
      <w:r w:rsidR="00812EBF" w:rsidRPr="006C54B0">
        <w:rPr>
          <w:rFonts w:ascii="Arial" w:eastAsia="MS Mincho" w:hAnsi="Arial" w:cs="Arial"/>
          <w:lang w:eastAsia="ja-JP"/>
        </w:rPr>
        <w:t>as</w:t>
      </w:r>
      <w:proofErr w:type="gramEnd"/>
      <w:r w:rsidR="00812EBF" w:rsidRPr="006C54B0">
        <w:rPr>
          <w:rFonts w:ascii="Arial" w:eastAsia="MS Mincho" w:hAnsi="Arial" w:cs="Arial"/>
          <w:lang w:eastAsia="ja-JP"/>
        </w:rPr>
        <w:t xml:space="preserve"> pa</w:t>
      </w:r>
      <w:r w:rsidR="00A715CE">
        <w:rPr>
          <w:rFonts w:ascii="Arial" w:eastAsia="MS Mincho" w:hAnsi="Arial" w:cs="Arial"/>
          <w:lang w:eastAsia="ja-JP"/>
        </w:rPr>
        <w:t xml:space="preserve">rt of a targeted exon-capture </w:t>
      </w:r>
      <w:r w:rsidR="00812EBF" w:rsidRPr="006C54B0">
        <w:rPr>
          <w:rFonts w:ascii="Arial" w:eastAsia="MS Mincho" w:hAnsi="Arial" w:cs="Arial"/>
          <w:lang w:eastAsia="ja-JP"/>
        </w:rPr>
        <w:t xml:space="preserve">sequencing strategy (Illumina </w:t>
      </w:r>
      <w:proofErr w:type="spellStart"/>
      <w:r w:rsidR="00812EBF" w:rsidRPr="006C54B0">
        <w:rPr>
          <w:rFonts w:ascii="Arial" w:eastAsia="MS Mincho" w:hAnsi="Arial" w:cs="Arial"/>
          <w:lang w:eastAsia="ja-JP"/>
        </w:rPr>
        <w:t>Nextera</w:t>
      </w:r>
      <w:proofErr w:type="spellEnd"/>
      <w:r w:rsidR="00812EBF" w:rsidRPr="006C54B0">
        <w:rPr>
          <w:rFonts w:ascii="Arial" w:eastAsia="MS Mincho" w:hAnsi="Arial" w:cs="Arial"/>
          <w:lang w:eastAsia="ja-JP"/>
        </w:rPr>
        <w:t xml:space="preserve"> Rapid Capture Custom kit) which included 107 known atax</w:t>
      </w:r>
      <w:r w:rsidR="00812EBF">
        <w:rPr>
          <w:rFonts w:ascii="Arial" w:eastAsia="MS Mincho" w:hAnsi="Arial" w:cs="Arial"/>
          <w:lang w:eastAsia="ja-JP"/>
        </w:rPr>
        <w:t xml:space="preserve">ia genes (n=54) (Supplement </w:t>
      </w:r>
      <w:ins w:id="57" w:author="msynofzik" w:date="2015-12-09T18:47:00Z">
        <w:r w:rsidR="004D4996">
          <w:rPr>
            <w:rFonts w:ascii="Arial" w:eastAsia="MS Mincho" w:hAnsi="Arial" w:cs="Arial"/>
            <w:lang w:eastAsia="ja-JP"/>
          </w:rPr>
          <w:t>2</w:t>
        </w:r>
      </w:ins>
      <w:del w:id="58" w:author="msynofzik" w:date="2015-12-09T18:47:00Z">
        <w:r w:rsidR="00812EBF" w:rsidDel="004D4996">
          <w:rPr>
            <w:rFonts w:ascii="Arial" w:eastAsia="MS Mincho" w:hAnsi="Arial" w:cs="Arial"/>
            <w:lang w:eastAsia="ja-JP"/>
          </w:rPr>
          <w:delText>1</w:delText>
        </w:r>
      </w:del>
      <w:r w:rsidR="00812EBF">
        <w:rPr>
          <w:rFonts w:ascii="Arial" w:eastAsia="MS Mincho" w:hAnsi="Arial" w:cs="Arial"/>
          <w:lang w:eastAsia="ja-JP"/>
        </w:rPr>
        <w:t>D</w:t>
      </w:r>
      <w:r w:rsidR="00F84C30">
        <w:rPr>
          <w:rFonts w:ascii="Arial" w:eastAsia="MS Mincho" w:hAnsi="Arial" w:cs="Arial"/>
          <w:lang w:eastAsia="ja-JP"/>
        </w:rPr>
        <w:t>)</w:t>
      </w:r>
      <w:r w:rsidR="00812EBF">
        <w:rPr>
          <w:rFonts w:ascii="Arial" w:eastAsia="MS Mincho" w:hAnsi="Arial" w:cs="Arial"/>
          <w:lang w:eastAsia="ja-JP"/>
        </w:rPr>
        <w:t>. 5</w:t>
      </w:r>
      <w:r>
        <w:rPr>
          <w:rFonts w:ascii="Arial" w:eastAsia="MS Mincho" w:hAnsi="Arial" w:cs="Arial"/>
          <w:lang w:eastAsia="ja-JP"/>
        </w:rPr>
        <w:t xml:space="preserve">. as part of whole-exome sequencing </w:t>
      </w:r>
      <w:r w:rsidRPr="00DC67D6">
        <w:rPr>
          <w:rFonts w:ascii="Arial" w:eastAsia="MS Mincho" w:hAnsi="Arial" w:cs="Arial"/>
          <w:lang w:eastAsia="ja-JP"/>
        </w:rPr>
        <w:t xml:space="preserve">using the </w:t>
      </w:r>
      <w:proofErr w:type="spellStart"/>
      <w:r w:rsidRPr="00DC67D6">
        <w:rPr>
          <w:rFonts w:ascii="Arial" w:eastAsia="MS Mincho" w:hAnsi="Arial" w:cs="Arial"/>
          <w:lang w:eastAsia="ja-JP"/>
        </w:rPr>
        <w:t>SureSelect</w:t>
      </w:r>
      <w:proofErr w:type="spellEnd"/>
      <w:r w:rsidRPr="00DC67D6">
        <w:rPr>
          <w:rFonts w:ascii="Arial" w:eastAsia="MS Mincho" w:hAnsi="Arial" w:cs="Arial"/>
          <w:lang w:eastAsia="ja-JP"/>
        </w:rPr>
        <w:t xml:space="preserve"> Human All Exon 50Mb kit (Agilent, </w:t>
      </w:r>
      <w:r w:rsidRPr="00DC67D6">
        <w:rPr>
          <w:rFonts w:ascii="Arial" w:eastAsia="MS Mincho" w:hAnsi="Arial" w:cs="Arial"/>
          <w:lang w:eastAsia="ja-JP"/>
        </w:rPr>
        <w:lastRenderedPageBreak/>
        <w:t>Santa Clara, CA, USA)</w:t>
      </w:r>
      <w:r w:rsidR="00812EBF">
        <w:rPr>
          <w:rFonts w:ascii="Arial" w:eastAsia="MS Mincho" w:hAnsi="Arial" w:cs="Arial"/>
          <w:lang w:eastAsia="ja-JP"/>
        </w:rPr>
        <w:t xml:space="preserve"> (n=41) (Supplement </w:t>
      </w:r>
      <w:ins w:id="59" w:author="msynofzik" w:date="2015-12-09T18:47:00Z">
        <w:r w:rsidR="004D4996">
          <w:rPr>
            <w:rFonts w:ascii="Arial" w:eastAsia="MS Mincho" w:hAnsi="Arial" w:cs="Arial"/>
            <w:lang w:eastAsia="ja-JP"/>
          </w:rPr>
          <w:t>2</w:t>
        </w:r>
      </w:ins>
      <w:del w:id="60" w:author="msynofzik" w:date="2015-12-09T18:47:00Z">
        <w:r w:rsidR="00812EBF" w:rsidDel="004D4996">
          <w:rPr>
            <w:rFonts w:ascii="Arial" w:eastAsia="MS Mincho" w:hAnsi="Arial" w:cs="Arial"/>
            <w:lang w:eastAsia="ja-JP"/>
          </w:rPr>
          <w:delText>1</w:delText>
        </w:r>
      </w:del>
      <w:r w:rsidR="00812EBF">
        <w:rPr>
          <w:rFonts w:ascii="Arial" w:eastAsia="MS Mincho" w:hAnsi="Arial" w:cs="Arial"/>
          <w:lang w:eastAsia="ja-JP"/>
        </w:rPr>
        <w:t>E</w:t>
      </w:r>
      <w:r>
        <w:rPr>
          <w:rFonts w:ascii="Arial" w:eastAsia="MS Mincho" w:hAnsi="Arial" w:cs="Arial"/>
          <w:lang w:eastAsia="ja-JP"/>
        </w:rPr>
        <w:t>)</w:t>
      </w:r>
      <w:r w:rsidR="00FC157D">
        <w:rPr>
          <w:rFonts w:ascii="Arial" w:eastAsia="MS Mincho" w:hAnsi="Arial" w:cs="Arial"/>
          <w:lang w:eastAsia="ja-JP"/>
        </w:rPr>
        <w:t xml:space="preserve">. Variants were </w:t>
      </w:r>
      <w:r w:rsidR="00FC157D" w:rsidRPr="00B226C7">
        <w:rPr>
          <w:rFonts w:ascii="Arial" w:eastAsia="MS Mincho" w:hAnsi="Arial" w:cs="Arial"/>
          <w:lang w:eastAsia="ja-JP"/>
        </w:rPr>
        <w:t xml:space="preserve">filtered for </w:t>
      </w:r>
      <w:r w:rsidR="00402D3A">
        <w:rPr>
          <w:rFonts w:ascii="Arial" w:eastAsia="MS Mincho" w:hAnsi="Arial" w:cs="Arial"/>
          <w:lang w:eastAsia="ja-JP"/>
        </w:rPr>
        <w:t>(</w:t>
      </w:r>
      <w:proofErr w:type="spellStart"/>
      <w:r w:rsidR="00402D3A">
        <w:rPr>
          <w:rFonts w:ascii="Arial" w:eastAsia="MS Mincho" w:hAnsi="Arial" w:cs="Arial"/>
          <w:lang w:eastAsia="ja-JP"/>
        </w:rPr>
        <w:t>i</w:t>
      </w:r>
      <w:proofErr w:type="spellEnd"/>
      <w:r w:rsidR="00402D3A">
        <w:rPr>
          <w:rFonts w:ascii="Arial" w:eastAsia="MS Mincho" w:hAnsi="Arial" w:cs="Arial"/>
          <w:lang w:eastAsia="ja-JP"/>
        </w:rPr>
        <w:t xml:space="preserve">) </w:t>
      </w:r>
      <w:r w:rsidR="00FC157D" w:rsidRPr="00B226C7">
        <w:rPr>
          <w:rFonts w:ascii="Arial" w:eastAsia="MS Mincho" w:hAnsi="Arial" w:cs="Arial"/>
          <w:lang w:eastAsia="ja-JP"/>
        </w:rPr>
        <w:t>non-synonymous homozygous or compound</w:t>
      </w:r>
      <w:r w:rsidR="00650EE4">
        <w:rPr>
          <w:rFonts w:ascii="Arial" w:eastAsia="MS Mincho" w:hAnsi="Arial" w:cs="Arial"/>
          <w:lang w:eastAsia="ja-JP"/>
        </w:rPr>
        <w:t xml:space="preserve"> heterozygous</w:t>
      </w:r>
      <w:r w:rsidR="00FC157D" w:rsidRPr="00B226C7">
        <w:rPr>
          <w:rFonts w:ascii="Arial" w:eastAsia="MS Mincho" w:hAnsi="Arial" w:cs="Arial"/>
          <w:lang w:eastAsia="ja-JP"/>
        </w:rPr>
        <w:t xml:space="preserve"> </w:t>
      </w:r>
      <w:r w:rsidR="00402D3A">
        <w:rPr>
          <w:rFonts w:ascii="Arial" w:eastAsia="MS Mincho" w:hAnsi="Arial" w:cs="Arial"/>
          <w:lang w:eastAsia="ja-JP"/>
        </w:rPr>
        <w:t>truncating mutations</w:t>
      </w:r>
      <w:r w:rsidR="00FC157D">
        <w:rPr>
          <w:rFonts w:ascii="Arial" w:eastAsia="MS Mincho" w:hAnsi="Arial" w:cs="Arial"/>
          <w:lang w:eastAsia="ja-JP"/>
        </w:rPr>
        <w:t xml:space="preserve"> in </w:t>
      </w:r>
      <w:r w:rsidR="00FC157D" w:rsidRPr="00FC157D">
        <w:rPr>
          <w:rFonts w:ascii="Arial" w:eastAsia="MS Mincho" w:hAnsi="Arial" w:cs="Arial"/>
          <w:i/>
          <w:lang w:eastAsia="ja-JP"/>
        </w:rPr>
        <w:t>SYNE1</w:t>
      </w:r>
      <w:r w:rsidR="00402D3A">
        <w:rPr>
          <w:rFonts w:ascii="Arial" w:eastAsia="MS Mincho" w:hAnsi="Arial" w:cs="Arial"/>
          <w:i/>
          <w:lang w:eastAsia="ja-JP"/>
        </w:rPr>
        <w:t xml:space="preserve"> </w:t>
      </w:r>
      <w:r w:rsidR="00402D3A">
        <w:rPr>
          <w:rFonts w:ascii="Arial" w:eastAsia="MS Mincho" w:hAnsi="Arial" w:cs="Arial"/>
          <w:lang w:eastAsia="ja-JP"/>
        </w:rPr>
        <w:t>(</w:t>
      </w:r>
      <w:r w:rsidR="00402D3A" w:rsidRPr="00B226C7">
        <w:rPr>
          <w:rFonts w:ascii="Arial" w:eastAsia="MS Mincho" w:hAnsi="Arial" w:cs="Arial"/>
          <w:lang w:eastAsia="ja-JP"/>
        </w:rPr>
        <w:t>frameshift insertions</w:t>
      </w:r>
      <w:r w:rsidR="00243CDE">
        <w:rPr>
          <w:rFonts w:ascii="Arial" w:eastAsia="MS Mincho" w:hAnsi="Arial" w:cs="Arial"/>
          <w:lang w:eastAsia="ja-JP"/>
        </w:rPr>
        <w:t xml:space="preserve"> or</w:t>
      </w:r>
      <w:r w:rsidR="00402D3A" w:rsidRPr="00B226C7">
        <w:rPr>
          <w:rFonts w:ascii="Arial" w:eastAsia="MS Mincho" w:hAnsi="Arial" w:cs="Arial"/>
          <w:lang w:eastAsia="ja-JP"/>
        </w:rPr>
        <w:t xml:space="preserve"> deletions,</w:t>
      </w:r>
      <w:r w:rsidR="00402D3A">
        <w:rPr>
          <w:rFonts w:ascii="Arial" w:eastAsia="MS Mincho" w:hAnsi="Arial" w:cs="Arial"/>
          <w:lang w:eastAsia="ja-JP"/>
        </w:rPr>
        <w:t xml:space="preserve"> splice mutations,</w:t>
      </w:r>
      <w:r w:rsidR="00402D3A" w:rsidRPr="00B226C7">
        <w:rPr>
          <w:rFonts w:ascii="Arial" w:eastAsia="MS Mincho" w:hAnsi="Arial" w:cs="Arial"/>
          <w:lang w:eastAsia="ja-JP"/>
        </w:rPr>
        <w:t xml:space="preserve"> and stop</w:t>
      </w:r>
      <w:r w:rsidR="00243CDE">
        <w:rPr>
          <w:rFonts w:ascii="Arial" w:eastAsia="MS Mincho" w:hAnsi="Arial" w:cs="Arial"/>
          <w:lang w:eastAsia="ja-JP"/>
        </w:rPr>
        <w:t>-</w:t>
      </w:r>
      <w:r w:rsidR="00CE766D">
        <w:rPr>
          <w:rFonts w:ascii="Arial" w:eastAsia="MS Mincho" w:hAnsi="Arial" w:cs="Arial"/>
          <w:lang w:eastAsia="ja-JP"/>
        </w:rPr>
        <w:t>gain</w:t>
      </w:r>
      <w:r w:rsidR="00402D3A" w:rsidRPr="00B226C7">
        <w:rPr>
          <w:rFonts w:ascii="Arial" w:eastAsia="MS Mincho" w:hAnsi="Arial" w:cs="Arial"/>
          <w:lang w:eastAsia="ja-JP"/>
        </w:rPr>
        <w:t xml:space="preserve"> mutations</w:t>
      </w:r>
      <w:r w:rsidR="00402D3A">
        <w:rPr>
          <w:rFonts w:ascii="Arial" w:eastAsia="MS Mincho" w:hAnsi="Arial" w:cs="Arial"/>
          <w:lang w:eastAsia="ja-JP"/>
        </w:rPr>
        <w:t xml:space="preserve">) that were (ii) </w:t>
      </w:r>
      <w:r w:rsidR="00FC157D" w:rsidRPr="003A0CB2">
        <w:rPr>
          <w:rFonts w:ascii="Arial" w:hAnsi="Arial" w:cs="Arial"/>
        </w:rPr>
        <w:t>absent or</w:t>
      </w:r>
      <w:r w:rsidR="00402D3A">
        <w:rPr>
          <w:rFonts w:ascii="Arial" w:hAnsi="Arial" w:cs="Arial"/>
        </w:rPr>
        <w:t xml:space="preserve"> </w:t>
      </w:r>
      <w:r w:rsidR="00243CDE">
        <w:rPr>
          <w:rFonts w:ascii="Arial" w:hAnsi="Arial" w:cs="Arial"/>
        </w:rPr>
        <w:t xml:space="preserve">extremely rare </w:t>
      </w:r>
      <w:r w:rsidR="00FC157D">
        <w:rPr>
          <w:rFonts w:ascii="Arial" w:hAnsi="Arial" w:cs="Arial"/>
        </w:rPr>
        <w:t>(</w:t>
      </w:r>
      <w:r w:rsidR="00243CDE">
        <w:rPr>
          <w:rFonts w:ascii="Arial" w:hAnsi="Arial" w:cs="Arial"/>
        </w:rPr>
        <w:t xml:space="preserve">minor allele frequency </w:t>
      </w:r>
      <w:r w:rsidR="00FC157D">
        <w:rPr>
          <w:rFonts w:ascii="Arial" w:hAnsi="Arial" w:cs="Arial"/>
        </w:rPr>
        <w:t>&lt;0.5%)</w:t>
      </w:r>
      <w:r w:rsidR="00FC157D" w:rsidRPr="003A0CB2">
        <w:rPr>
          <w:rFonts w:ascii="Arial" w:hAnsi="Arial" w:cs="Arial"/>
        </w:rPr>
        <w:t xml:space="preserve"> in</w:t>
      </w:r>
      <w:r w:rsidR="00402D3A">
        <w:rPr>
          <w:rFonts w:ascii="Arial" w:hAnsi="Arial" w:cs="Arial"/>
        </w:rPr>
        <w:t xml:space="preserve"> the public</w:t>
      </w:r>
      <w:r w:rsidR="00FC157D">
        <w:rPr>
          <w:rFonts w:ascii="Arial" w:hAnsi="Arial" w:cs="Arial"/>
        </w:rPr>
        <w:t xml:space="preserve"> databases</w:t>
      </w:r>
      <w:r w:rsidR="00FC157D" w:rsidRPr="003A0CB2">
        <w:rPr>
          <w:rFonts w:ascii="Arial" w:hAnsi="Arial" w:cs="Arial"/>
        </w:rPr>
        <w:t xml:space="preserve"> </w:t>
      </w:r>
      <w:proofErr w:type="spellStart"/>
      <w:r w:rsidR="00FC157D" w:rsidRPr="003A0CB2">
        <w:rPr>
          <w:rFonts w:ascii="Arial" w:hAnsi="Arial" w:cs="Arial"/>
        </w:rPr>
        <w:t>GEM.app</w:t>
      </w:r>
      <w:proofErr w:type="spellEnd"/>
      <w:r w:rsidR="00FC157D" w:rsidRPr="003A0CB2">
        <w:rPr>
          <w:rFonts w:ascii="Arial" w:hAnsi="Arial" w:cs="Arial"/>
        </w:rPr>
        <w:t xml:space="preserve"> (</w:t>
      </w:r>
      <w:r w:rsidR="00FC157D">
        <w:rPr>
          <w:rFonts w:ascii="Arial" w:hAnsi="Arial" w:cs="Arial"/>
        </w:rPr>
        <w:t>5992 exomes from 4279 families)</w:t>
      </w:r>
      <w:r w:rsidR="00FC157D" w:rsidRPr="003A0CB2">
        <w:rPr>
          <w:rFonts w:ascii="Arial" w:hAnsi="Arial" w:cs="Arial"/>
        </w:rPr>
        <w:t>,</w:t>
      </w:r>
      <w:r w:rsidR="00FC157D">
        <w:rPr>
          <w:rFonts w:ascii="Arial" w:hAnsi="Arial" w:cs="Arial"/>
        </w:rPr>
        <w:t xml:space="preserve"> </w:t>
      </w:r>
      <w:r w:rsidR="00FC157D" w:rsidRPr="00B226C7">
        <w:rPr>
          <w:rFonts w:ascii="Arial" w:eastAsia="MS Mincho" w:hAnsi="Arial" w:cs="Arial"/>
          <w:lang w:eastAsia="ja-JP"/>
        </w:rPr>
        <w:t>dbSNP137, NHLBI ESP6500</w:t>
      </w:r>
      <w:r w:rsidR="00FC157D">
        <w:rPr>
          <w:rFonts w:ascii="Arial" w:eastAsia="MS Mincho" w:hAnsi="Arial" w:cs="Arial"/>
          <w:lang w:eastAsia="ja-JP"/>
        </w:rPr>
        <w:t xml:space="preserve">, 1000Genomes project, and </w:t>
      </w:r>
      <w:proofErr w:type="spellStart"/>
      <w:r w:rsidR="00FC157D">
        <w:rPr>
          <w:rFonts w:ascii="Arial" w:eastAsia="MS Mincho" w:hAnsi="Arial" w:cs="Arial"/>
          <w:lang w:eastAsia="ja-JP"/>
        </w:rPr>
        <w:t>ExAc</w:t>
      </w:r>
      <w:proofErr w:type="spellEnd"/>
      <w:r w:rsidR="00FC157D" w:rsidRPr="00FC157D">
        <w:rPr>
          <w:rFonts w:ascii="Arial" w:eastAsia="MS Mincho" w:hAnsi="Arial" w:cs="Arial"/>
          <w:lang w:eastAsia="ja-JP"/>
        </w:rPr>
        <w:t xml:space="preserve"> </w:t>
      </w:r>
      <w:r w:rsidR="00FC157D">
        <w:rPr>
          <w:rFonts w:ascii="Arial" w:eastAsia="MS Mincho" w:hAnsi="Arial" w:cs="Arial"/>
          <w:lang w:eastAsia="ja-JP"/>
        </w:rPr>
        <w:t>(60706 exomes;</w:t>
      </w:r>
      <w:r w:rsidR="00FC157D" w:rsidRPr="00FC157D">
        <w:rPr>
          <w:rFonts w:ascii="Arial" w:eastAsia="MS Mincho" w:hAnsi="Arial" w:cs="Arial"/>
          <w:lang w:eastAsia="ja-JP"/>
        </w:rPr>
        <w:t xml:space="preserve"> Exome Aggregation Consortium</w:t>
      </w:r>
      <w:r w:rsidR="00FC157D">
        <w:rPr>
          <w:rFonts w:ascii="Arial" w:eastAsia="MS Mincho" w:hAnsi="Arial" w:cs="Arial"/>
          <w:lang w:eastAsia="ja-JP"/>
        </w:rPr>
        <w:t xml:space="preserve">; </w:t>
      </w:r>
      <w:r w:rsidR="00FC157D" w:rsidRPr="00FC157D">
        <w:rPr>
          <w:rFonts w:ascii="Arial" w:eastAsia="MS Mincho" w:hAnsi="Arial" w:cs="Arial"/>
          <w:lang w:eastAsia="ja-JP"/>
        </w:rPr>
        <w:t xml:space="preserve">Cambridge, MA  </w:t>
      </w:r>
      <w:hyperlink r:id="rId10" w:history="1">
        <w:r w:rsidR="00FC157D" w:rsidRPr="00FC157D">
          <w:rPr>
            <w:rFonts w:ascii="Arial" w:eastAsia="MS Mincho" w:hAnsi="Arial" w:cs="Arial"/>
            <w:lang w:eastAsia="ja-JP"/>
          </w:rPr>
          <w:t>http://exac.broadinstitute.org</w:t>
        </w:r>
      </w:hyperlink>
      <w:r w:rsidR="00402D3A">
        <w:rPr>
          <w:rFonts w:ascii="Arial" w:eastAsia="MS Mincho" w:hAnsi="Arial" w:cs="Arial"/>
          <w:lang w:eastAsia="ja-JP"/>
        </w:rPr>
        <w:t>, accessed 06/2015)</w:t>
      </w:r>
      <w:r w:rsidR="00D93F52">
        <w:rPr>
          <w:rFonts w:ascii="Arial" w:eastAsia="MS Mincho" w:hAnsi="Arial" w:cs="Arial"/>
          <w:lang w:eastAsia="ja-JP"/>
        </w:rPr>
        <w:t xml:space="preserve"> </w:t>
      </w:r>
      <w:r w:rsidR="00F43EEA">
        <w:rPr>
          <w:rFonts w:ascii="Arial" w:eastAsia="MS Mincho" w:hAnsi="Arial" w:cs="Arial"/>
          <w:lang w:eastAsia="ja-JP"/>
        </w:rPr>
        <w:t>(for further details on the next-generation sequencing</w:t>
      </w:r>
      <w:r w:rsidR="00C41B02">
        <w:rPr>
          <w:rFonts w:ascii="Arial" w:eastAsia="MS Mincho" w:hAnsi="Arial" w:cs="Arial"/>
          <w:lang w:eastAsia="ja-JP"/>
        </w:rPr>
        <w:t xml:space="preserve"> bioinformatics and filter criteria, see Supplement </w:t>
      </w:r>
      <w:ins w:id="61" w:author="msynofzik" w:date="2015-12-09T18:47:00Z">
        <w:r w:rsidR="004D4996">
          <w:rPr>
            <w:rFonts w:ascii="Arial" w:eastAsia="MS Mincho" w:hAnsi="Arial" w:cs="Arial"/>
            <w:lang w:eastAsia="ja-JP"/>
          </w:rPr>
          <w:t>2</w:t>
        </w:r>
      </w:ins>
      <w:del w:id="62" w:author="msynofzik" w:date="2015-12-09T18:47:00Z">
        <w:r w:rsidR="00C41B02" w:rsidDel="004D4996">
          <w:rPr>
            <w:rFonts w:ascii="Arial" w:eastAsia="MS Mincho" w:hAnsi="Arial" w:cs="Arial"/>
            <w:lang w:eastAsia="ja-JP"/>
          </w:rPr>
          <w:delText>1</w:delText>
        </w:r>
      </w:del>
      <w:r w:rsidR="00C41B02">
        <w:rPr>
          <w:rFonts w:ascii="Arial" w:eastAsia="MS Mincho" w:hAnsi="Arial" w:cs="Arial"/>
          <w:lang w:eastAsia="ja-JP"/>
        </w:rPr>
        <w:t>A-E)</w:t>
      </w:r>
      <w:r>
        <w:rPr>
          <w:rFonts w:ascii="Arial" w:eastAsia="MS Mincho" w:hAnsi="Arial" w:cs="Arial"/>
          <w:lang w:eastAsia="ja-JP"/>
        </w:rPr>
        <w:t>.</w:t>
      </w:r>
      <w:r w:rsidR="00E144A3">
        <w:rPr>
          <w:rFonts w:ascii="Arial" w:eastAsia="MS Mincho" w:hAnsi="Arial" w:cs="Arial"/>
          <w:lang w:eastAsia="ja-JP"/>
        </w:rPr>
        <w:t xml:space="preserve"> </w:t>
      </w:r>
      <w:r w:rsidR="00E144A3" w:rsidRPr="00E144A3">
        <w:rPr>
          <w:rFonts w:ascii="Arial" w:eastAsia="MS Mincho" w:hAnsi="Arial" w:cs="Arial"/>
          <w:lang w:eastAsia="ja-JP"/>
        </w:rPr>
        <w:t xml:space="preserve">90-95% of the coding exons of </w:t>
      </w:r>
      <w:r w:rsidR="00E144A3" w:rsidRPr="003940C0">
        <w:rPr>
          <w:rFonts w:ascii="Arial" w:eastAsia="MS Mincho" w:hAnsi="Arial" w:cs="Arial"/>
          <w:i/>
          <w:lang w:eastAsia="ja-JP"/>
        </w:rPr>
        <w:t>SYNE1</w:t>
      </w:r>
      <w:r w:rsidR="00E144A3" w:rsidRPr="00E144A3">
        <w:rPr>
          <w:rFonts w:ascii="Arial" w:eastAsia="MS Mincho" w:hAnsi="Arial" w:cs="Arial"/>
          <w:lang w:eastAsia="ja-JP"/>
        </w:rPr>
        <w:t xml:space="preserve"> have been covered with &gt;20 reads by all </w:t>
      </w:r>
      <w:r w:rsidR="00E144A3">
        <w:rPr>
          <w:rFonts w:ascii="Arial" w:eastAsia="MS Mincho" w:hAnsi="Arial" w:cs="Arial"/>
          <w:lang w:eastAsia="ja-JP"/>
        </w:rPr>
        <w:t xml:space="preserve">five </w:t>
      </w:r>
      <w:r w:rsidR="00E144A3" w:rsidRPr="00E144A3">
        <w:rPr>
          <w:rFonts w:ascii="Arial" w:eastAsia="MS Mincho" w:hAnsi="Arial" w:cs="Arial"/>
          <w:lang w:eastAsia="ja-JP"/>
        </w:rPr>
        <w:t>test formats.</w:t>
      </w:r>
    </w:p>
    <w:p w14:paraId="35C76BF3" w14:textId="09384B3E" w:rsidR="00886CCA" w:rsidRPr="00E144A3" w:rsidRDefault="00886CCA" w:rsidP="006C54B0">
      <w:pPr>
        <w:spacing w:after="0" w:line="480" w:lineRule="auto"/>
        <w:jc w:val="both"/>
        <w:rPr>
          <w:rFonts w:ascii="Arial" w:eastAsia="MS Mincho" w:hAnsi="Arial" w:cs="Arial"/>
          <w:lang w:eastAsia="ja-JP"/>
        </w:rPr>
      </w:pPr>
      <w:ins w:id="63" w:author="msynofzik" w:date="2015-12-07T16:05:00Z">
        <w:r>
          <w:rPr>
            <w:rFonts w:ascii="Arial" w:eastAsia="MS Mincho" w:hAnsi="Arial" w:cs="Arial"/>
            <w:lang w:eastAsia="ja-JP"/>
          </w:rPr>
          <w:t xml:space="preserve">In addition, </w:t>
        </w:r>
      </w:ins>
      <w:ins w:id="64" w:author="msynofzik" w:date="2015-12-07T16:14:00Z">
        <w:r w:rsidR="00192F51">
          <w:rPr>
            <w:rFonts w:ascii="Arial" w:eastAsia="MS Mincho" w:hAnsi="Arial" w:cs="Arial"/>
            <w:lang w:eastAsia="ja-JP"/>
          </w:rPr>
          <w:t>to screen for</w:t>
        </w:r>
      </w:ins>
      <w:ins w:id="65" w:author="msynofzik" w:date="2015-12-07T16:15:00Z">
        <w:r w:rsidR="00192F51">
          <w:rPr>
            <w:rFonts w:ascii="Arial" w:eastAsia="MS Mincho" w:hAnsi="Arial" w:cs="Arial"/>
            <w:lang w:eastAsia="ja-JP"/>
          </w:rPr>
          <w:t xml:space="preserve"> </w:t>
        </w:r>
        <w:r w:rsidR="00192F51" w:rsidRPr="00192F51">
          <w:rPr>
            <w:rFonts w:ascii="Arial" w:eastAsia="MS Mincho" w:hAnsi="Arial" w:cs="Arial"/>
            <w:i/>
            <w:lang w:eastAsia="ja-JP"/>
            <w:rPrChange w:id="66" w:author="msynofzik" w:date="2015-12-07T16:15:00Z">
              <w:rPr>
                <w:rFonts w:ascii="Arial" w:eastAsia="MS Mincho" w:hAnsi="Arial" w:cs="Arial"/>
                <w:lang w:eastAsia="ja-JP"/>
              </w:rPr>
            </w:rPrChange>
          </w:rPr>
          <w:t>SYNE1</w:t>
        </w:r>
        <w:r w:rsidR="00192F51">
          <w:rPr>
            <w:rFonts w:ascii="Arial" w:eastAsia="MS Mincho" w:hAnsi="Arial" w:cs="Arial"/>
            <w:lang w:eastAsia="ja-JP"/>
          </w:rPr>
          <w:t xml:space="preserve"> e</w:t>
        </w:r>
        <w:r w:rsidR="00192F51" w:rsidRPr="000E3756">
          <w:rPr>
            <w:rFonts w:ascii="Arial" w:eastAsia="MS Mincho" w:hAnsi="Arial" w:cs="Arial"/>
            <w:lang w:eastAsia="ja-JP"/>
          </w:rPr>
          <w:t>xon deletions/duplications</w:t>
        </w:r>
        <w:r w:rsidR="00192F51">
          <w:rPr>
            <w:rFonts w:ascii="Arial" w:eastAsia="MS Mincho" w:hAnsi="Arial" w:cs="Arial"/>
            <w:lang w:eastAsia="ja-JP"/>
          </w:rPr>
          <w:t xml:space="preserve">, </w:t>
        </w:r>
      </w:ins>
      <w:ins w:id="67" w:author="msynofzik" w:date="2015-12-07T16:05:00Z">
        <w:r>
          <w:rPr>
            <w:rFonts w:ascii="Arial" w:eastAsia="MS Mincho" w:hAnsi="Arial" w:cs="Arial"/>
            <w:lang w:eastAsia="ja-JP"/>
          </w:rPr>
          <w:t>we</w:t>
        </w:r>
      </w:ins>
      <w:ins w:id="68" w:author="msynofzik" w:date="2015-12-07T16:06:00Z">
        <w:r w:rsidRPr="00886CCA">
          <w:rPr>
            <w:rFonts w:ascii="Arial" w:eastAsia="MS Mincho" w:hAnsi="Arial" w:cs="Arial"/>
            <w:lang w:eastAsia="ja-JP"/>
          </w:rPr>
          <w:t xml:space="preserve"> </w:t>
        </w:r>
        <w:r>
          <w:rPr>
            <w:rFonts w:ascii="Arial" w:eastAsia="MS Mincho" w:hAnsi="Arial" w:cs="Arial"/>
            <w:lang w:eastAsia="ja-JP"/>
          </w:rPr>
          <w:t xml:space="preserve">performed a preliminary </w:t>
        </w:r>
      </w:ins>
      <w:ins w:id="69" w:author="msynofzik" w:date="2015-12-09T19:08:00Z">
        <w:r w:rsidR="004E6A84">
          <w:rPr>
            <w:rFonts w:ascii="Arial" w:hAnsi="Arial" w:cs="Arial"/>
          </w:rPr>
          <w:t xml:space="preserve">copy number variation (CNV) </w:t>
        </w:r>
      </w:ins>
      <w:ins w:id="70" w:author="msynofzik" w:date="2015-12-07T16:06:00Z">
        <w:r>
          <w:rPr>
            <w:rFonts w:ascii="Arial" w:eastAsia="MS Mincho" w:hAnsi="Arial" w:cs="Arial"/>
            <w:lang w:eastAsia="ja-JP"/>
          </w:rPr>
          <w:t xml:space="preserve">analysis on our </w:t>
        </w:r>
      </w:ins>
      <w:ins w:id="71" w:author="msynofzik" w:date="2015-12-07T17:08:00Z">
        <w:r w:rsidR="00FA60A9">
          <w:rPr>
            <w:rFonts w:ascii="Arial" w:eastAsia="MS Mincho" w:hAnsi="Arial" w:cs="Arial"/>
            <w:lang w:eastAsia="ja-JP"/>
          </w:rPr>
          <w:t>panel-</w:t>
        </w:r>
      </w:ins>
      <w:ins w:id="72" w:author="msynofzik" w:date="2015-12-07T16:06:00Z">
        <w:r>
          <w:rPr>
            <w:rFonts w:ascii="Arial" w:eastAsia="MS Mincho" w:hAnsi="Arial" w:cs="Arial"/>
            <w:lang w:eastAsia="ja-JP"/>
          </w:rPr>
          <w:t>sequencing data</w:t>
        </w:r>
      </w:ins>
      <w:ins w:id="73" w:author="msynofzik" w:date="2015-12-07T17:08:00Z">
        <w:r w:rsidR="009940D6">
          <w:rPr>
            <w:rFonts w:ascii="Arial" w:eastAsia="MS Mincho" w:hAnsi="Arial" w:cs="Arial"/>
            <w:lang w:eastAsia="ja-JP"/>
          </w:rPr>
          <w:t>sets</w:t>
        </w:r>
      </w:ins>
      <w:ins w:id="74" w:author="msynofzik" w:date="2015-12-07T16:06:00Z">
        <w:r>
          <w:rPr>
            <w:rFonts w:ascii="Arial" w:eastAsia="MS Mincho" w:hAnsi="Arial" w:cs="Arial"/>
            <w:lang w:eastAsia="ja-JP"/>
          </w:rPr>
          <w:t xml:space="preserve"> from</w:t>
        </w:r>
      </w:ins>
      <w:ins w:id="75" w:author="msynofzik" w:date="2015-12-07T17:07:00Z">
        <w:r w:rsidR="009940D6">
          <w:rPr>
            <w:rFonts w:ascii="Arial" w:eastAsia="MS Mincho" w:hAnsi="Arial" w:cs="Arial"/>
            <w:lang w:eastAsia="ja-JP"/>
          </w:rPr>
          <w:t xml:space="preserve"> 229 patients</w:t>
        </w:r>
      </w:ins>
      <w:ins w:id="76" w:author="msynofzik" w:date="2015-12-07T17:08:00Z">
        <w:r w:rsidR="009940D6">
          <w:rPr>
            <w:rFonts w:ascii="Arial" w:eastAsia="MS Mincho" w:hAnsi="Arial" w:cs="Arial"/>
            <w:lang w:eastAsia="ja-JP"/>
          </w:rPr>
          <w:t xml:space="preserve"> of </w:t>
        </w:r>
      </w:ins>
      <w:ins w:id="77" w:author="msynofzik" w:date="2015-12-09T18:48:00Z">
        <w:r w:rsidR="004D4996">
          <w:rPr>
            <w:rFonts w:ascii="Arial" w:eastAsia="MS Mincho" w:hAnsi="Arial" w:cs="Arial"/>
            <w:lang w:eastAsia="ja-JP"/>
          </w:rPr>
          <w:t>the</w:t>
        </w:r>
      </w:ins>
      <w:ins w:id="78" w:author="msynofzik" w:date="2015-12-07T17:08:00Z">
        <w:r w:rsidR="009940D6">
          <w:rPr>
            <w:rFonts w:ascii="Arial" w:eastAsia="MS Mincho" w:hAnsi="Arial" w:cs="Arial"/>
            <w:lang w:eastAsia="ja-JP"/>
          </w:rPr>
          <w:t xml:space="preserve"> ataxia screening cohort</w:t>
        </w:r>
      </w:ins>
      <w:ins w:id="79" w:author="msynofzik" w:date="2015-12-07T17:07:00Z">
        <w:r w:rsidR="009940D6">
          <w:rPr>
            <w:rFonts w:ascii="Arial" w:eastAsia="MS Mincho" w:hAnsi="Arial" w:cs="Arial"/>
            <w:lang w:eastAsia="ja-JP"/>
          </w:rPr>
          <w:t xml:space="preserve"> </w:t>
        </w:r>
      </w:ins>
      <w:ins w:id="80" w:author="msynofzik" w:date="2015-12-07T16:08:00Z">
        <w:r w:rsidR="004D4996">
          <w:rPr>
            <w:rFonts w:ascii="Arial" w:eastAsia="MS Mincho" w:hAnsi="Arial" w:cs="Arial"/>
            <w:lang w:eastAsia="ja-JP"/>
          </w:rPr>
          <w:t xml:space="preserve">(for details see Supplement </w:t>
        </w:r>
      </w:ins>
      <w:ins w:id="81" w:author="msynofzik" w:date="2015-12-09T18:48:00Z">
        <w:r w:rsidR="004D4996">
          <w:rPr>
            <w:rFonts w:ascii="Arial" w:eastAsia="MS Mincho" w:hAnsi="Arial" w:cs="Arial"/>
            <w:lang w:eastAsia="ja-JP"/>
          </w:rPr>
          <w:t>3</w:t>
        </w:r>
      </w:ins>
      <w:ins w:id="82" w:author="msynofzik" w:date="2015-12-07T16:08:00Z">
        <w:r>
          <w:rPr>
            <w:rFonts w:ascii="Arial" w:eastAsia="MS Mincho" w:hAnsi="Arial" w:cs="Arial"/>
            <w:lang w:eastAsia="ja-JP"/>
          </w:rPr>
          <w:t>).</w:t>
        </w:r>
      </w:ins>
    </w:p>
    <w:p w14:paraId="2D31EA9A" w14:textId="77777777" w:rsidR="00E144A3" w:rsidRPr="006C54B0" w:rsidRDefault="00E144A3" w:rsidP="006C54B0">
      <w:pPr>
        <w:spacing w:after="0" w:line="480" w:lineRule="auto"/>
        <w:jc w:val="both"/>
        <w:rPr>
          <w:rFonts w:ascii="Arial" w:eastAsia="MS Mincho" w:hAnsi="Arial" w:cs="Arial"/>
          <w:lang w:eastAsia="ja-JP"/>
        </w:rPr>
      </w:pPr>
    </w:p>
    <w:p w14:paraId="7A923192" w14:textId="77777777" w:rsidR="009663F2" w:rsidRPr="00FB12D1" w:rsidRDefault="009663F2" w:rsidP="004856D9">
      <w:pPr>
        <w:spacing w:after="0" w:line="480" w:lineRule="auto"/>
        <w:jc w:val="both"/>
        <w:rPr>
          <w:rFonts w:ascii="Arial" w:hAnsi="Arial" w:cs="Arial"/>
          <w:i/>
          <w:iCs/>
        </w:rPr>
      </w:pPr>
      <w:proofErr w:type="gramStart"/>
      <w:r>
        <w:rPr>
          <w:rFonts w:ascii="Arial" w:hAnsi="Arial" w:cs="Arial"/>
          <w:i/>
          <w:iCs/>
        </w:rPr>
        <w:t>Inclusion</w:t>
      </w:r>
      <w:r w:rsidRPr="00FB12D1">
        <w:rPr>
          <w:rFonts w:ascii="Arial" w:hAnsi="Arial" w:cs="Arial"/>
          <w:i/>
          <w:iCs/>
        </w:rPr>
        <w:t xml:space="preserve"> of SYNE1 </w:t>
      </w:r>
      <w:r>
        <w:rPr>
          <w:rFonts w:ascii="Arial" w:hAnsi="Arial" w:cs="Arial"/>
          <w:i/>
          <w:iCs/>
        </w:rPr>
        <w:t>missense</w:t>
      </w:r>
      <w:r w:rsidRPr="00FB12D1">
        <w:rPr>
          <w:rFonts w:ascii="Arial" w:hAnsi="Arial" w:cs="Arial"/>
          <w:i/>
          <w:iCs/>
        </w:rPr>
        <w:t xml:space="preserve"> variants.</w:t>
      </w:r>
      <w:proofErr w:type="gramEnd"/>
    </w:p>
    <w:p w14:paraId="55849E81" w14:textId="1AD7341F" w:rsidR="009663F2" w:rsidRDefault="009663F2" w:rsidP="004856D9">
      <w:pPr>
        <w:spacing w:after="0" w:line="480" w:lineRule="auto"/>
        <w:jc w:val="both"/>
        <w:rPr>
          <w:ins w:id="83" w:author="msynofzik" w:date="2015-12-07T18:53:00Z"/>
          <w:rFonts w:ascii="Arial" w:eastAsia="MS Mincho" w:hAnsi="Arial" w:cs="Arial"/>
          <w:lang w:eastAsia="ja-JP"/>
        </w:rPr>
      </w:pPr>
      <w:r>
        <w:rPr>
          <w:rFonts w:ascii="Arial" w:eastAsia="MS Mincho" w:hAnsi="Arial" w:cs="Arial"/>
          <w:lang w:eastAsia="ja-JP"/>
        </w:rPr>
        <w:t xml:space="preserve">Due </w:t>
      </w:r>
      <w:r w:rsidR="009E08F8">
        <w:rPr>
          <w:rFonts w:ascii="Arial" w:eastAsia="MS Mincho" w:hAnsi="Arial" w:cs="Arial"/>
          <w:lang w:eastAsia="ja-JP"/>
        </w:rPr>
        <w:t xml:space="preserve">to </w:t>
      </w:r>
      <w:r>
        <w:rPr>
          <w:rFonts w:ascii="Arial" w:eastAsia="MS Mincho" w:hAnsi="Arial" w:cs="Arial"/>
          <w:lang w:eastAsia="ja-JP"/>
        </w:rPr>
        <w:t xml:space="preserve">the high number of private missense variants in the large </w:t>
      </w:r>
      <w:r w:rsidRPr="0007172C">
        <w:rPr>
          <w:rFonts w:ascii="Arial" w:eastAsia="MS Mincho" w:hAnsi="Arial" w:cs="Arial"/>
          <w:i/>
          <w:iCs/>
          <w:lang w:eastAsia="ja-JP"/>
        </w:rPr>
        <w:t>SYNE1</w:t>
      </w:r>
      <w:r>
        <w:rPr>
          <w:rFonts w:ascii="Arial" w:eastAsia="MS Mincho" w:hAnsi="Arial" w:cs="Arial"/>
          <w:lang w:eastAsia="ja-JP"/>
        </w:rPr>
        <w:t xml:space="preserve"> gene (often</w:t>
      </w:r>
      <w:r w:rsidRPr="00FB12D1">
        <w:rPr>
          <w:rFonts w:ascii="Arial" w:eastAsia="MS Mincho" w:hAnsi="Arial" w:cs="Arial"/>
          <w:lang w:eastAsia="ja-JP"/>
        </w:rPr>
        <w:t xml:space="preserve"> located in t</w:t>
      </w:r>
      <w:r>
        <w:rPr>
          <w:rFonts w:ascii="Arial" w:eastAsia="MS Mincho" w:hAnsi="Arial" w:cs="Arial"/>
          <w:lang w:eastAsia="ja-JP"/>
        </w:rPr>
        <w:t>he numerous, modestly conserved</w:t>
      </w:r>
      <w:r w:rsidRPr="00FB12D1">
        <w:rPr>
          <w:rFonts w:ascii="Arial" w:eastAsia="MS Mincho" w:hAnsi="Arial" w:cs="Arial"/>
          <w:lang w:eastAsia="ja-JP"/>
        </w:rPr>
        <w:t xml:space="preserve"> </w:t>
      </w:r>
      <w:proofErr w:type="spellStart"/>
      <w:r w:rsidRPr="00FB12D1">
        <w:rPr>
          <w:rFonts w:ascii="Arial" w:eastAsia="MS Mincho" w:hAnsi="Arial" w:cs="Arial"/>
          <w:lang w:eastAsia="ja-JP"/>
        </w:rPr>
        <w:t>spectrin</w:t>
      </w:r>
      <w:proofErr w:type="spellEnd"/>
      <w:r w:rsidRPr="00FB12D1">
        <w:rPr>
          <w:rFonts w:ascii="Arial" w:eastAsia="MS Mincho" w:hAnsi="Arial" w:cs="Arial"/>
          <w:lang w:eastAsia="ja-JP"/>
        </w:rPr>
        <w:t xml:space="preserve"> repeats</w:t>
      </w:r>
      <w:r>
        <w:rPr>
          <w:rFonts w:ascii="Arial" w:eastAsia="MS Mincho" w:hAnsi="Arial" w:cs="Arial"/>
          <w:lang w:eastAsia="ja-JP"/>
        </w:rPr>
        <w:t xml:space="preserve"> of the gene) and given the fact that only</w:t>
      </w:r>
      <w:r w:rsidRPr="00FB12D1">
        <w:rPr>
          <w:rFonts w:ascii="Arial" w:eastAsia="MS Mincho" w:hAnsi="Arial" w:cs="Arial"/>
          <w:i/>
          <w:iCs/>
          <w:lang w:eastAsia="ja-JP"/>
        </w:rPr>
        <w:t xml:space="preserve"> truncating</w:t>
      </w:r>
      <w:r>
        <w:rPr>
          <w:rFonts w:ascii="Arial" w:eastAsia="MS Mincho" w:hAnsi="Arial" w:cs="Arial"/>
          <w:lang w:eastAsia="ja-JP"/>
        </w:rPr>
        <w:t xml:space="preserve"> </w:t>
      </w:r>
      <w:r w:rsidRPr="001F4471">
        <w:rPr>
          <w:rFonts w:ascii="Arial" w:eastAsia="MS Mincho" w:hAnsi="Arial" w:cs="Arial"/>
          <w:i/>
          <w:iCs/>
          <w:lang w:eastAsia="ja-JP"/>
        </w:rPr>
        <w:t>SYNE1</w:t>
      </w:r>
      <w:r>
        <w:rPr>
          <w:rFonts w:ascii="Arial" w:eastAsia="MS Mincho" w:hAnsi="Arial" w:cs="Arial"/>
          <w:lang w:eastAsia="ja-JP"/>
        </w:rPr>
        <w:t xml:space="preserve"> variants have been</w:t>
      </w:r>
      <w:r w:rsidR="00D06CE9">
        <w:rPr>
          <w:rFonts w:ascii="Arial" w:eastAsia="MS Mincho" w:hAnsi="Arial" w:cs="Arial"/>
          <w:lang w:eastAsia="ja-JP"/>
        </w:rPr>
        <w:t xml:space="preserve"> </w:t>
      </w:r>
      <w:r>
        <w:rPr>
          <w:rFonts w:ascii="Arial" w:eastAsia="MS Mincho" w:hAnsi="Arial" w:cs="Arial"/>
          <w:lang w:eastAsia="ja-JP"/>
        </w:rPr>
        <w:t xml:space="preserve">established as a cause of </w:t>
      </w:r>
      <w:r w:rsidRPr="001F4471">
        <w:rPr>
          <w:rFonts w:ascii="Arial" w:eastAsia="MS Mincho" w:hAnsi="Arial" w:cs="Arial"/>
          <w:i/>
          <w:iCs/>
          <w:lang w:eastAsia="ja-JP"/>
        </w:rPr>
        <w:t>SYNE1</w:t>
      </w:r>
      <w:r>
        <w:rPr>
          <w:rFonts w:ascii="Arial" w:eastAsia="MS Mincho" w:hAnsi="Arial" w:cs="Arial"/>
          <w:lang w:eastAsia="ja-JP"/>
        </w:rPr>
        <w:t xml:space="preserve"> ataxia, we did not include cases carrying only </w:t>
      </w:r>
      <w:r w:rsidRPr="001F4471">
        <w:rPr>
          <w:rFonts w:ascii="Arial" w:eastAsia="MS Mincho" w:hAnsi="Arial" w:cs="Arial"/>
          <w:i/>
          <w:iCs/>
          <w:lang w:eastAsia="ja-JP"/>
        </w:rPr>
        <w:t xml:space="preserve">SYNE1 </w:t>
      </w:r>
      <w:r>
        <w:rPr>
          <w:rFonts w:ascii="Arial" w:eastAsia="MS Mincho" w:hAnsi="Arial" w:cs="Arial"/>
          <w:lang w:eastAsia="ja-JP"/>
        </w:rPr>
        <w:t xml:space="preserve">missense variants. </w:t>
      </w:r>
      <w:r w:rsidR="00D93F52">
        <w:rPr>
          <w:rFonts w:ascii="Arial" w:eastAsia="MS Mincho" w:hAnsi="Arial" w:cs="Arial"/>
          <w:lang w:eastAsia="ja-JP"/>
        </w:rPr>
        <w:t>Following a conservative approach towards SYNE1 missense variants, s</w:t>
      </w:r>
      <w:r>
        <w:rPr>
          <w:rFonts w:ascii="Arial" w:eastAsia="MS Mincho" w:hAnsi="Arial" w:cs="Arial"/>
          <w:lang w:eastAsia="ja-JP"/>
        </w:rPr>
        <w:t xml:space="preserve">ubjects carrying a missense variant were only included if the </w:t>
      </w:r>
      <w:r w:rsidR="00CA23C1">
        <w:rPr>
          <w:rFonts w:ascii="Arial" w:eastAsia="MS Mincho" w:hAnsi="Arial" w:cs="Arial"/>
          <w:lang w:eastAsia="ja-JP"/>
        </w:rPr>
        <w:t xml:space="preserve">respective </w:t>
      </w:r>
      <w:r>
        <w:rPr>
          <w:rFonts w:ascii="Arial" w:eastAsia="MS Mincho" w:hAnsi="Arial" w:cs="Arial"/>
          <w:lang w:eastAsia="ja-JP"/>
        </w:rPr>
        <w:t xml:space="preserve">missense </w:t>
      </w:r>
      <w:r w:rsidRPr="000409FD">
        <w:rPr>
          <w:rFonts w:ascii="Arial" w:eastAsia="MS Mincho" w:hAnsi="Arial" w:cs="Arial"/>
          <w:lang w:eastAsia="ja-JP"/>
        </w:rPr>
        <w:t>variant (</w:t>
      </w:r>
      <w:proofErr w:type="spellStart"/>
      <w:r w:rsidRPr="000409FD">
        <w:rPr>
          <w:rFonts w:ascii="Arial" w:eastAsia="MS Mincho" w:hAnsi="Arial" w:cs="Arial"/>
          <w:lang w:eastAsia="ja-JP"/>
        </w:rPr>
        <w:t>i</w:t>
      </w:r>
      <w:proofErr w:type="spellEnd"/>
      <w:r w:rsidRPr="000409FD">
        <w:rPr>
          <w:rFonts w:ascii="Arial" w:eastAsia="MS Mincho" w:hAnsi="Arial" w:cs="Arial"/>
          <w:lang w:eastAsia="ja-JP"/>
        </w:rPr>
        <w:t xml:space="preserve">) </w:t>
      </w:r>
      <w:r w:rsidR="000409FD" w:rsidRPr="000409FD">
        <w:rPr>
          <w:rFonts w:ascii="Arial" w:eastAsia="MS Mincho" w:hAnsi="Arial" w:cs="Arial"/>
          <w:lang w:eastAsia="ja-JP"/>
        </w:rPr>
        <w:t>segregated</w:t>
      </w:r>
      <w:r w:rsidRPr="000409FD">
        <w:rPr>
          <w:rFonts w:ascii="Arial" w:eastAsia="MS Mincho" w:hAnsi="Arial" w:cs="Arial"/>
          <w:lang w:eastAsia="ja-JP"/>
        </w:rPr>
        <w:t xml:space="preserve"> </w:t>
      </w:r>
      <w:r w:rsidRPr="000409FD">
        <w:rPr>
          <w:rFonts w:ascii="Arial" w:eastAsia="MS Mincho" w:hAnsi="Arial" w:cs="Arial"/>
          <w:i/>
          <w:iCs/>
          <w:lang w:eastAsia="ja-JP"/>
        </w:rPr>
        <w:t>in trans</w:t>
      </w:r>
      <w:r w:rsidR="00D93F52">
        <w:rPr>
          <w:rFonts w:ascii="Arial" w:eastAsia="MS Mincho" w:hAnsi="Arial" w:cs="Arial"/>
          <w:lang w:eastAsia="ja-JP"/>
        </w:rPr>
        <w:t xml:space="preserve"> with a </w:t>
      </w:r>
      <w:r w:rsidRPr="00383AD0">
        <w:rPr>
          <w:rFonts w:ascii="Arial" w:eastAsia="MS Mincho" w:hAnsi="Arial" w:cs="Arial"/>
          <w:iCs/>
          <w:lang w:eastAsia="ja-JP"/>
        </w:rPr>
        <w:t xml:space="preserve">truncating </w:t>
      </w:r>
      <w:r w:rsidRPr="000409FD">
        <w:rPr>
          <w:rFonts w:ascii="Arial" w:eastAsia="MS Mincho" w:hAnsi="Arial" w:cs="Arial"/>
          <w:i/>
          <w:iCs/>
          <w:lang w:eastAsia="ja-JP"/>
        </w:rPr>
        <w:t>SYNE1</w:t>
      </w:r>
      <w:r w:rsidRPr="000409FD">
        <w:rPr>
          <w:rFonts w:ascii="Arial" w:eastAsia="MS Mincho" w:hAnsi="Arial" w:cs="Arial"/>
          <w:lang w:eastAsia="ja-JP"/>
        </w:rPr>
        <w:t xml:space="preserve"> variant, </w:t>
      </w:r>
      <w:r w:rsidR="00D93F52">
        <w:rPr>
          <w:rFonts w:ascii="Arial" w:eastAsia="MS Mincho" w:hAnsi="Arial" w:cs="Arial"/>
          <w:lang w:eastAsia="ja-JP"/>
        </w:rPr>
        <w:t>(ii) was absent or rare in public exome databases (same criteria as above), (iii) located in highly conserved positions of the</w:t>
      </w:r>
      <w:r w:rsidR="00D93F52" w:rsidRPr="00FC157D">
        <w:rPr>
          <w:rFonts w:ascii="Arial" w:eastAsia="MS Mincho" w:hAnsi="Arial" w:cs="Arial"/>
          <w:lang w:eastAsia="ja-JP"/>
        </w:rPr>
        <w:t xml:space="preserve"> </w:t>
      </w:r>
      <w:r w:rsidR="004A297A">
        <w:rPr>
          <w:rFonts w:ascii="Arial" w:eastAsia="MS Mincho" w:hAnsi="Arial" w:cs="Arial"/>
          <w:lang w:eastAsia="ja-JP"/>
        </w:rPr>
        <w:t xml:space="preserve">N-terminal </w:t>
      </w:r>
      <w:r w:rsidR="00D93F52" w:rsidRPr="00FC157D">
        <w:rPr>
          <w:rFonts w:ascii="Arial" w:eastAsia="MS Mincho" w:hAnsi="Arial" w:cs="Arial"/>
          <w:lang w:eastAsia="ja-JP"/>
        </w:rPr>
        <w:t>actin-binding domain</w:t>
      </w:r>
      <w:r w:rsidR="00243CDE">
        <w:rPr>
          <w:rFonts w:ascii="Arial" w:eastAsia="MS Mincho" w:hAnsi="Arial" w:cs="Arial"/>
          <w:lang w:eastAsia="ja-JP"/>
        </w:rPr>
        <w:t xml:space="preserve"> (codon 1 – 289)</w:t>
      </w:r>
      <w:r w:rsidR="00D93F52">
        <w:rPr>
          <w:rFonts w:ascii="Arial" w:eastAsia="MS Mincho" w:hAnsi="Arial" w:cs="Arial"/>
          <w:lang w:eastAsia="ja-JP"/>
        </w:rPr>
        <w:t xml:space="preserve">, </w:t>
      </w:r>
      <w:r w:rsidR="00D93F52" w:rsidRPr="00FC157D">
        <w:rPr>
          <w:rFonts w:ascii="Arial" w:eastAsia="MS Mincho" w:hAnsi="Arial" w:cs="Arial"/>
          <w:lang w:eastAsia="ja-JP"/>
        </w:rPr>
        <w:t xml:space="preserve">and </w:t>
      </w:r>
      <w:r w:rsidR="00D93F52">
        <w:rPr>
          <w:rFonts w:ascii="Arial" w:eastAsia="MS Mincho" w:hAnsi="Arial" w:cs="Arial"/>
          <w:lang w:eastAsia="ja-JP"/>
        </w:rPr>
        <w:t xml:space="preserve">(iv) </w:t>
      </w:r>
      <w:r w:rsidR="00D93F52" w:rsidRPr="00FC157D">
        <w:rPr>
          <w:rFonts w:ascii="Arial" w:eastAsia="MS Mincho" w:hAnsi="Arial" w:cs="Arial"/>
          <w:lang w:eastAsia="ja-JP"/>
        </w:rPr>
        <w:t xml:space="preserve">predicted to be damaging by at least </w:t>
      </w:r>
      <w:r w:rsidR="00892026">
        <w:rPr>
          <w:rFonts w:ascii="Arial" w:eastAsia="MS Mincho" w:hAnsi="Arial" w:cs="Arial"/>
          <w:lang w:eastAsia="ja-JP"/>
        </w:rPr>
        <w:t>two</w:t>
      </w:r>
      <w:r w:rsidR="00D93F52" w:rsidRPr="00FC157D">
        <w:rPr>
          <w:rFonts w:ascii="Arial" w:eastAsia="MS Mincho" w:hAnsi="Arial" w:cs="Arial"/>
          <w:lang w:eastAsia="ja-JP"/>
        </w:rPr>
        <w:t xml:space="preserve"> out of three in silico algorithms</w:t>
      </w:r>
      <w:ins w:id="84" w:author="msynofzik" w:date="2015-12-04T11:41:00Z">
        <w:r w:rsidR="00C23FDC">
          <w:rPr>
            <w:rFonts w:ascii="Arial" w:eastAsia="MS Mincho" w:hAnsi="Arial" w:cs="Arial"/>
            <w:lang w:eastAsia="ja-JP"/>
          </w:rPr>
          <w:t xml:space="preserve"> (</w:t>
        </w:r>
        <w:r w:rsidR="00C23FDC" w:rsidRPr="00F134FC">
          <w:rPr>
            <w:rFonts w:ascii="Arial" w:hAnsi="Arial" w:cs="Arial"/>
          </w:rPr>
          <w:t xml:space="preserve">Mutation Taster </w:t>
        </w:r>
        <w:r w:rsidR="00C23FDC" w:rsidRPr="00F134FC">
          <w:rPr>
            <w:rFonts w:ascii="Arial" w:hAnsi="Arial" w:cs="Arial"/>
          </w:rPr>
          <w:fldChar w:fldCharType="begin">
            <w:fldData xml:space="preserve">PEVuZE5vdGU+PENpdGU+PEF1dGhvcj5TY2h3YXJ6PC9BdXRob3I+PFllYXI+MjAxMDwvWWVhcj48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</w:fldData>
          </w:fldChar>
        </w:r>
        <w:r w:rsidR="00C23FDC">
          <w:rPr>
            <w:rFonts w:ascii="Arial" w:hAnsi="Arial" w:cs="Arial"/>
          </w:rPr>
          <w:instrText xml:space="preserve"> ADDIN EN.CITE </w:instrText>
        </w:r>
        <w:r w:rsidR="00C23FDC">
          <w:rPr>
            <w:rFonts w:ascii="Arial" w:hAnsi="Arial" w:cs="Arial"/>
          </w:rPr>
          <w:fldChar w:fldCharType="begin">
            <w:fldData xml:space="preserve">PEVuZE5vdGU+PENpdGU+PEF1dGhvcj5TY2h3YXJ6PC9BdXRob3I+PFllYXI+MjAxMDwvWWVhcj48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</w:fldData>
          </w:fldChar>
        </w:r>
        <w:r w:rsidR="00C23FDC">
          <w:rPr>
            <w:rFonts w:ascii="Arial" w:hAnsi="Arial" w:cs="Arial"/>
          </w:rPr>
          <w:instrText xml:space="preserve"> ADDIN EN.CITE.DATA </w:instrText>
        </w:r>
        <w:r w:rsidR="00C23FDC">
          <w:rPr>
            <w:rFonts w:ascii="Arial" w:hAnsi="Arial" w:cs="Arial"/>
          </w:rPr>
        </w:r>
        <w:r w:rsidR="00C23FDC">
          <w:rPr>
            <w:rFonts w:ascii="Arial" w:hAnsi="Arial" w:cs="Arial"/>
          </w:rPr>
          <w:fldChar w:fldCharType="end"/>
        </w:r>
        <w:r w:rsidR="00C23FDC" w:rsidRPr="00F134FC">
          <w:rPr>
            <w:rFonts w:ascii="Arial" w:hAnsi="Arial" w:cs="Arial"/>
          </w:rPr>
        </w:r>
        <w:r w:rsidR="00C23FDC" w:rsidRPr="00F134FC">
          <w:rPr>
            <w:rFonts w:ascii="Arial" w:hAnsi="Arial" w:cs="Arial"/>
          </w:rPr>
          <w:fldChar w:fldCharType="separate"/>
        </w:r>
        <w:r w:rsidR="00C23FDC">
          <w:rPr>
            <w:rFonts w:ascii="Arial" w:hAnsi="Arial" w:cs="Arial"/>
            <w:noProof/>
          </w:rPr>
          <w:t>(</w:t>
        </w:r>
      </w:ins>
      <w:r w:rsidR="00746F7A">
        <w:rPr>
          <w:rFonts w:ascii="Arial" w:hAnsi="Arial" w:cs="Arial"/>
          <w:noProof/>
        </w:rPr>
        <w:fldChar w:fldCharType="begin"/>
      </w:r>
      <w:r w:rsidR="00746F7A">
        <w:rPr>
          <w:rFonts w:ascii="Arial" w:hAnsi="Arial" w:cs="Arial"/>
          <w:noProof/>
        </w:rPr>
        <w:instrText xml:space="preserve"> HYPERLINK \l "_ENREF_20" \o "Schwarz, 2010 #9535" </w:instrText>
      </w:r>
      <w:r w:rsidR="00746F7A">
        <w:rPr>
          <w:rFonts w:ascii="Arial" w:hAnsi="Arial" w:cs="Arial"/>
          <w:noProof/>
        </w:rPr>
        <w:fldChar w:fldCharType="separate"/>
      </w:r>
      <w:ins w:id="85" w:author="msynofzik" w:date="2015-12-04T11:41:00Z">
        <w:r w:rsidR="00746F7A">
          <w:rPr>
            <w:rFonts w:ascii="Arial" w:hAnsi="Arial" w:cs="Arial"/>
            <w:noProof/>
          </w:rPr>
          <w:t>Schwarz</w:t>
        </w:r>
        <w:r w:rsidR="00746F7A" w:rsidRPr="002E0DCC">
          <w:rPr>
            <w:rFonts w:ascii="Arial" w:hAnsi="Arial" w:cs="Arial"/>
            <w:i/>
            <w:noProof/>
          </w:rPr>
          <w:t xml:space="preserve"> et al.</w:t>
        </w:r>
        <w:r w:rsidR="00746F7A">
          <w:rPr>
            <w:rFonts w:ascii="Arial" w:hAnsi="Arial" w:cs="Arial"/>
            <w:noProof/>
          </w:rPr>
          <w:t>, 2010</w:t>
        </w:r>
      </w:ins>
      <w:r w:rsidR="00746F7A">
        <w:rPr>
          <w:rFonts w:ascii="Arial" w:hAnsi="Arial" w:cs="Arial"/>
          <w:noProof/>
        </w:rPr>
        <w:fldChar w:fldCharType="end"/>
      </w:r>
      <w:ins w:id="86" w:author="msynofzik" w:date="2015-12-04T11:41:00Z">
        <w:r w:rsidR="00C23FDC">
          <w:rPr>
            <w:rFonts w:ascii="Arial" w:hAnsi="Arial" w:cs="Arial"/>
            <w:noProof/>
          </w:rPr>
          <w:t xml:space="preserve">, </w:t>
        </w:r>
      </w:ins>
      <w:r w:rsidR="00746F7A">
        <w:rPr>
          <w:rFonts w:ascii="Arial" w:hAnsi="Arial" w:cs="Arial"/>
          <w:noProof/>
        </w:rPr>
        <w:fldChar w:fldCharType="begin"/>
      </w:r>
      <w:r w:rsidR="00746F7A">
        <w:rPr>
          <w:rFonts w:ascii="Arial" w:hAnsi="Arial" w:cs="Arial"/>
          <w:noProof/>
        </w:rPr>
        <w:instrText xml:space="preserve"> HYPERLINK \l "_ENREF_22" \o "Wang, 2010 #9537" </w:instrText>
      </w:r>
      <w:r w:rsidR="00746F7A">
        <w:rPr>
          <w:rFonts w:ascii="Arial" w:hAnsi="Arial" w:cs="Arial"/>
          <w:noProof/>
        </w:rPr>
        <w:fldChar w:fldCharType="separate"/>
      </w:r>
      <w:ins w:id="87" w:author="msynofzik" w:date="2015-12-04T11:41:00Z">
        <w:r w:rsidR="00746F7A">
          <w:rPr>
            <w:rFonts w:ascii="Arial" w:hAnsi="Arial" w:cs="Arial"/>
            <w:noProof/>
          </w:rPr>
          <w:t>Wang</w:t>
        </w:r>
        <w:r w:rsidR="00746F7A" w:rsidRPr="002E0DCC">
          <w:rPr>
            <w:rFonts w:ascii="Arial" w:hAnsi="Arial" w:cs="Arial"/>
            <w:i/>
            <w:noProof/>
          </w:rPr>
          <w:t xml:space="preserve"> et al.</w:t>
        </w:r>
        <w:r w:rsidR="00746F7A">
          <w:rPr>
            <w:rFonts w:ascii="Arial" w:hAnsi="Arial" w:cs="Arial"/>
            <w:noProof/>
          </w:rPr>
          <w:t>, 2010</w:t>
        </w:r>
      </w:ins>
      <w:r w:rsidR="00746F7A">
        <w:rPr>
          <w:rFonts w:ascii="Arial" w:hAnsi="Arial" w:cs="Arial"/>
          <w:noProof/>
        </w:rPr>
        <w:fldChar w:fldCharType="end"/>
      </w:r>
      <w:ins w:id="88" w:author="msynofzik" w:date="2015-12-04T11:41:00Z">
        <w:r w:rsidR="00C23FDC">
          <w:rPr>
            <w:rFonts w:ascii="Arial" w:hAnsi="Arial" w:cs="Arial"/>
            <w:noProof/>
          </w:rPr>
          <w:t>)</w:t>
        </w:r>
        <w:r w:rsidR="00C23FDC" w:rsidRPr="00F134FC">
          <w:rPr>
            <w:rFonts w:ascii="Arial" w:hAnsi="Arial" w:cs="Arial"/>
          </w:rPr>
          <w:fldChar w:fldCharType="end"/>
        </w:r>
        <w:r w:rsidR="00C23FDC">
          <w:rPr>
            <w:rFonts w:ascii="Arial" w:hAnsi="Arial" w:cs="Arial"/>
          </w:rPr>
          <w:t xml:space="preserve">; SIFT </w:t>
        </w:r>
        <w:r w:rsidR="00C23FDC" w:rsidRPr="00F134FC">
          <w:rPr>
            <w:rFonts w:ascii="Arial" w:hAnsi="Arial" w:cs="Arial"/>
          </w:rPr>
          <w:fldChar w:fldCharType="begin"/>
        </w:r>
        <w:r w:rsidR="00C23FDC">
          <w:rPr>
            <w:rFonts w:ascii="Arial" w:hAnsi="Arial" w:cs="Arial"/>
          </w:rPr>
          <w:instrText xml:space="preserve"> ADDIN EN.CITE &lt;EndNote&gt;&lt;Cite&gt;&lt;Author&gt;Sim&lt;/Author&gt;&lt;Year&gt;2012&lt;/Year&gt;&lt;RecNum&gt;8764&lt;/RecNum&gt;&lt;DisplayText&gt;(Sim&lt;style face="italic"&gt; et al.&lt;/style&gt;, 2012)&lt;/DisplayText&gt;&lt;record&gt;&lt;rec-number&gt;8764&lt;/rec-number&gt;&lt;foreign-keys&gt;&lt;key app="EN" db-id="z25sdadwv9wrade0ezop2wrc2dzfs2dffr2x"&gt;8764&lt;/key&gt;&lt;/foreign-keys&gt;&lt;ref-type name="Journal Article"&gt;17&lt;/ref-type&gt;&lt;contributors&gt;&lt;authors&gt;&lt;author&gt;Sim, N. L.&lt;/author&gt;&lt;author&gt;Kumar, P.&lt;/author&gt;&lt;author&gt;Hu, J.&lt;/author&gt;&lt;author&gt;Henikoff, S.&lt;/author&gt;&lt;author&gt;Schneider, G.&lt;/author&gt;&lt;author&gt;Ng, P. C.&lt;/author&gt;&lt;/authors&gt;&lt;/contributors&gt;&lt;auth-address&gt;Computational and Systems Biology, Genome Institute of Singapore, Genomic Medicine, J. Craig Venter Institute, Department of Mathematics and Computer Science, Franklin &amp;amp; Marshall College, Howard Hughes Medical Institute &amp;amp; Basic Sciences Division, Fred Hutchinson Cancer Research Center and Biomolecular Function Discovery Division, Bioinformatics Institute of Singapore, Singapore.&lt;/auth-address&gt;&lt;titles&gt;&lt;title&gt;SIFT web server: predicting effects of amino acid substitutions on proteins&lt;/title&gt;&lt;secondary-title&gt;Nucleic Acids Res&lt;/secondary-title&gt;&lt;alt-title&gt;Nucleic acids research&lt;/alt-title&gt;&lt;/titles&gt;&lt;periodical&gt;&lt;full-title&gt;Nucleic Acids Res&lt;/full-title&gt;&lt;abbr-1&gt;Nucleic acids research&lt;/abbr-1&gt;&lt;/periodical&gt;&lt;alt-periodical&gt;&lt;full-title&gt;Nucleic Acids Res&lt;/full-title&gt;&lt;abbr-1&gt;Nucleic acids research&lt;/abbr-1&gt;&lt;/alt-periodical&gt;&lt;pages&gt;W452-7&lt;/pages&gt;&lt;volume&gt;40&lt;/volume&gt;&lt;number&gt;Web Server issue&lt;/number&gt;&lt;dates&gt;&lt;year&gt;2012&lt;/year&gt;&lt;pub-dates&gt;&lt;date&gt;Jul&lt;/date&gt;&lt;/pub-dates&gt;&lt;/dates&gt;&lt;isbn&gt;1362-4962 (Electronic)&amp;#xD;0305-1048 (Linking)&lt;/isbn&gt;&lt;accession-num&gt;22689647&lt;/accession-num&gt;&lt;urls&gt;&lt;related-urls&gt;&lt;url&gt;http://www.ncbi.nlm.nih.gov/entrez/query.fcgi?cmd=Retrieve&amp;amp;db=PubMed&amp;amp;dopt=Citation&amp;amp;list_uids=22689647 &lt;/url&gt;&lt;/related-urls&gt;&lt;/urls&gt;&lt;language&gt;eng&lt;/language&gt;&lt;/record&gt;&lt;/Cite&gt;&lt;/EndNote&gt;</w:instrText>
        </w:r>
        <w:r w:rsidR="00C23FDC" w:rsidRPr="00F134FC">
          <w:rPr>
            <w:rFonts w:ascii="Arial" w:hAnsi="Arial" w:cs="Arial"/>
          </w:rPr>
          <w:fldChar w:fldCharType="separate"/>
        </w:r>
        <w:r w:rsidR="00C23FDC">
          <w:rPr>
            <w:rFonts w:ascii="Arial" w:hAnsi="Arial" w:cs="Arial"/>
            <w:noProof/>
          </w:rPr>
          <w:t>(</w:t>
        </w:r>
      </w:ins>
      <w:r w:rsidR="00746F7A">
        <w:rPr>
          <w:rFonts w:ascii="Arial" w:hAnsi="Arial" w:cs="Arial"/>
          <w:noProof/>
        </w:rPr>
        <w:fldChar w:fldCharType="begin"/>
      </w:r>
      <w:r w:rsidR="00746F7A">
        <w:rPr>
          <w:rFonts w:ascii="Arial" w:hAnsi="Arial" w:cs="Arial"/>
          <w:noProof/>
        </w:rPr>
        <w:instrText xml:space="preserve"> HYPERLINK \l "_ENREF_21" \o "Sim, 2012 #8764" </w:instrText>
      </w:r>
      <w:r w:rsidR="00746F7A">
        <w:rPr>
          <w:rFonts w:ascii="Arial" w:hAnsi="Arial" w:cs="Arial"/>
          <w:noProof/>
        </w:rPr>
        <w:fldChar w:fldCharType="separate"/>
      </w:r>
      <w:ins w:id="89" w:author="msynofzik" w:date="2015-12-04T11:41:00Z">
        <w:r w:rsidR="00746F7A">
          <w:rPr>
            <w:rFonts w:ascii="Arial" w:hAnsi="Arial" w:cs="Arial"/>
            <w:noProof/>
          </w:rPr>
          <w:t>Sim</w:t>
        </w:r>
        <w:r w:rsidR="00746F7A" w:rsidRPr="002E0DCC">
          <w:rPr>
            <w:rFonts w:ascii="Arial" w:hAnsi="Arial" w:cs="Arial"/>
            <w:i/>
            <w:noProof/>
          </w:rPr>
          <w:t xml:space="preserve"> et al.</w:t>
        </w:r>
        <w:r w:rsidR="00746F7A">
          <w:rPr>
            <w:rFonts w:ascii="Arial" w:hAnsi="Arial" w:cs="Arial"/>
            <w:noProof/>
          </w:rPr>
          <w:t>, 2012</w:t>
        </w:r>
      </w:ins>
      <w:r w:rsidR="00746F7A">
        <w:rPr>
          <w:rFonts w:ascii="Arial" w:hAnsi="Arial" w:cs="Arial"/>
          <w:noProof/>
        </w:rPr>
        <w:fldChar w:fldCharType="end"/>
      </w:r>
      <w:ins w:id="90" w:author="msynofzik" w:date="2015-12-04T11:41:00Z">
        <w:r w:rsidR="00C23FDC">
          <w:rPr>
            <w:rFonts w:ascii="Arial" w:hAnsi="Arial" w:cs="Arial"/>
            <w:noProof/>
          </w:rPr>
          <w:t>)</w:t>
        </w:r>
        <w:r w:rsidR="00C23FDC" w:rsidRPr="00F134FC">
          <w:rPr>
            <w:rFonts w:ascii="Arial" w:hAnsi="Arial" w:cs="Arial"/>
          </w:rPr>
          <w:fldChar w:fldCharType="end"/>
        </w:r>
        <w:r w:rsidR="00C23FDC">
          <w:rPr>
            <w:rFonts w:ascii="Arial" w:hAnsi="Arial" w:cs="Arial"/>
          </w:rPr>
          <w:t>, and</w:t>
        </w:r>
        <w:r w:rsidR="00C23FDC" w:rsidRPr="00F134FC">
          <w:rPr>
            <w:rFonts w:ascii="Arial" w:hAnsi="Arial" w:cs="Arial"/>
          </w:rPr>
          <w:t xml:space="preserve"> PolyPhen2 </w:t>
        </w:r>
        <w:r w:rsidR="00C23FDC">
          <w:rPr>
            <w:rFonts w:ascii="Arial" w:hAnsi="Arial" w:cs="Arial"/>
          </w:rPr>
          <w:fldChar w:fldCharType="begin"/>
        </w:r>
        <w:r w:rsidR="00C23FDC">
          <w:rPr>
            <w:rFonts w:ascii="Arial" w:hAnsi="Arial" w:cs="Arial"/>
          </w:rPr>
          <w:instrText xml:space="preserve"> ADDIN EN.CITE &lt;EndNote&gt;&lt;Cite&gt;&lt;Author&gt;Adzhubei&lt;/Author&gt;&lt;Year&gt;2010&lt;/Year&gt;&lt;RecNum&gt;9534&lt;/RecNum&gt;&lt;DisplayText&gt;(Adzhubei&lt;style face="italic"&gt; et al.&lt;/style&gt;, 2010)&lt;/DisplayText&gt;&lt;record&gt;&lt;rec-number&gt;9534&lt;/rec-number&gt;&lt;foreign-keys&gt;&lt;key app="EN" db-id="z25sdadwv9wrade0ezop2wrc2dzfs2dffr2x"&gt;9534&lt;/key&gt;&lt;/foreign-keys&gt;&lt;ref-type name="Journal Article"&gt;17&lt;/ref-type&gt;&lt;contributors&gt;&lt;authors&gt;&lt;author&gt;Adzhubei, I. A.&lt;/author&gt;&lt;author&gt;Schmidt, S.&lt;/author&gt;&lt;author&gt;Peshkin, L.&lt;/author&gt;&lt;author&gt;Ramensky, V. E.&lt;/author&gt;&lt;author&gt;Gerasimova, A.&lt;/author&gt;&lt;author&gt;Bork, P.&lt;/author&gt;&lt;author&gt;Kondrashov, A. S.&lt;/author&gt;&lt;author&gt;Sunyaev, S. R.&lt;/author&gt;&lt;/authors&gt;&lt;/contributors&gt;&lt;titles&gt;&lt;title&gt;A method and server for predicting damaging missense mutations&lt;/title&gt;&lt;secondary-title&gt;Nat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methods&lt;/abbr-1&gt;&lt;/alt-periodical&gt;&lt;pages&gt;248-9&lt;/pages&gt;&lt;volume&gt;7&lt;/volume&gt;&lt;number&gt;4&lt;/number&gt;&lt;keywords&gt;&lt;keyword&gt;*Data Interpretation, Statistical&lt;/keyword&gt;&lt;keyword&gt;Genetic Variation&lt;/keyword&gt;&lt;keyword&gt;Humans&lt;/keyword&gt;&lt;keyword&gt;*Models, Genetic&lt;/keyword&gt;&lt;keyword&gt;*Mutation, Missense&lt;/keyword&gt;&lt;keyword&gt;Software&lt;/keyword&gt;&lt;/keywords&gt;&lt;dates&gt;&lt;year&gt;2010&lt;/year&gt;&lt;pub-dates&gt;&lt;date&gt;Apr&lt;/date&gt;&lt;/pub-dates&gt;&lt;/dates&gt;&lt;isbn&gt;1548-7105 (Electronic)&amp;#xD;1548-7091 (Linking)&lt;/isbn&gt;&lt;accession-num&gt;20354512&lt;/accession-num&gt;&lt;urls&gt;&lt;related-urls&gt;&lt;url&gt;http://www.ncbi.nlm.nih.gov/pubmed/20354512&lt;/url&gt;&lt;/related-urls&gt;&lt;/urls&gt;&lt;custom2&gt;2855889&lt;/custom2&gt;&lt;electronic-resource-num&gt;10.1038/nmeth0410-248&lt;/electronic-resource-num&gt;&lt;/record&gt;&lt;/Cite&gt;&lt;/EndNote&gt;</w:instrText>
        </w:r>
        <w:r w:rsidR="00C23FDC">
          <w:rPr>
            <w:rFonts w:ascii="Arial" w:hAnsi="Arial" w:cs="Arial"/>
          </w:rPr>
          <w:fldChar w:fldCharType="separate"/>
        </w:r>
        <w:r w:rsidR="00C23FDC">
          <w:rPr>
            <w:rFonts w:ascii="Arial" w:hAnsi="Arial" w:cs="Arial"/>
            <w:noProof/>
          </w:rPr>
          <w:t>(</w:t>
        </w:r>
      </w:ins>
      <w:r w:rsidR="00746F7A">
        <w:rPr>
          <w:rFonts w:ascii="Arial" w:hAnsi="Arial" w:cs="Arial"/>
          <w:noProof/>
        </w:rPr>
        <w:fldChar w:fldCharType="begin"/>
      </w:r>
      <w:r w:rsidR="00746F7A">
        <w:rPr>
          <w:rFonts w:ascii="Arial" w:hAnsi="Arial" w:cs="Arial"/>
          <w:noProof/>
        </w:rPr>
        <w:instrText xml:space="preserve"> HYPERLINK \l "_ENREF_1" \o "Adzhubei, 2010 #9534" </w:instrText>
      </w:r>
      <w:r w:rsidR="00746F7A">
        <w:rPr>
          <w:rFonts w:ascii="Arial" w:hAnsi="Arial" w:cs="Arial"/>
          <w:noProof/>
        </w:rPr>
        <w:fldChar w:fldCharType="separate"/>
      </w:r>
      <w:ins w:id="91" w:author="msynofzik" w:date="2015-12-04T11:41:00Z">
        <w:r w:rsidR="00746F7A">
          <w:rPr>
            <w:rFonts w:ascii="Arial" w:hAnsi="Arial" w:cs="Arial"/>
            <w:noProof/>
          </w:rPr>
          <w:t>Adzhubei</w:t>
        </w:r>
        <w:r w:rsidR="00746F7A" w:rsidRPr="002E0DCC">
          <w:rPr>
            <w:rFonts w:ascii="Arial" w:hAnsi="Arial" w:cs="Arial"/>
            <w:i/>
            <w:noProof/>
          </w:rPr>
          <w:t xml:space="preserve"> et al.</w:t>
        </w:r>
        <w:r w:rsidR="00746F7A">
          <w:rPr>
            <w:rFonts w:ascii="Arial" w:hAnsi="Arial" w:cs="Arial"/>
            <w:noProof/>
          </w:rPr>
          <w:t>, 2010</w:t>
        </w:r>
      </w:ins>
      <w:r w:rsidR="00746F7A">
        <w:rPr>
          <w:rFonts w:ascii="Arial" w:hAnsi="Arial" w:cs="Arial"/>
          <w:noProof/>
        </w:rPr>
        <w:fldChar w:fldCharType="end"/>
      </w:r>
      <w:ins w:id="92" w:author="msynofzik" w:date="2015-12-04T11:41:00Z">
        <w:r w:rsidR="00C23FDC">
          <w:rPr>
            <w:rFonts w:ascii="Arial" w:hAnsi="Arial" w:cs="Arial"/>
            <w:noProof/>
          </w:rPr>
          <w:t>)</w:t>
        </w:r>
        <w:r w:rsidR="00C23FDC">
          <w:rPr>
            <w:rFonts w:ascii="Arial" w:hAnsi="Arial" w:cs="Arial"/>
          </w:rPr>
          <w:fldChar w:fldCharType="end"/>
        </w:r>
        <w:r w:rsidR="00C23FDC">
          <w:rPr>
            <w:rFonts w:ascii="Arial" w:hAnsi="Arial" w:cs="Arial"/>
          </w:rPr>
          <w:t xml:space="preserve">). </w:t>
        </w:r>
      </w:ins>
      <w:del w:id="93" w:author="msynofzik" w:date="2015-12-04T11:41:00Z">
        <w:r w:rsidR="00D93F52" w:rsidDel="00C23FDC">
          <w:rPr>
            <w:rFonts w:ascii="Arial" w:eastAsia="MS Mincho" w:hAnsi="Arial" w:cs="Arial"/>
            <w:lang w:eastAsia="ja-JP"/>
          </w:rPr>
          <w:delText>.</w:delText>
        </w:r>
      </w:del>
      <w:r w:rsidR="00D93F52">
        <w:rPr>
          <w:rFonts w:ascii="Arial" w:eastAsia="MS Mincho" w:hAnsi="Arial" w:cs="Arial"/>
          <w:lang w:eastAsia="ja-JP"/>
        </w:rPr>
        <w:t xml:space="preserve"> </w:t>
      </w:r>
      <w:r w:rsidR="000409FD">
        <w:rPr>
          <w:rFonts w:ascii="Arial" w:eastAsia="MS Mincho" w:hAnsi="Arial" w:cs="Arial"/>
          <w:lang w:eastAsia="ja-JP"/>
        </w:rPr>
        <w:t>These cri</w:t>
      </w:r>
      <w:r w:rsidR="00D93F52">
        <w:rPr>
          <w:rFonts w:ascii="Arial" w:eastAsia="MS Mincho" w:hAnsi="Arial" w:cs="Arial"/>
          <w:lang w:eastAsia="ja-JP"/>
        </w:rPr>
        <w:t xml:space="preserve">teria lead to the inclusion of </w:t>
      </w:r>
      <w:r w:rsidR="00900DE2">
        <w:rPr>
          <w:rFonts w:ascii="Arial" w:eastAsia="MS Mincho" w:hAnsi="Arial" w:cs="Arial"/>
          <w:lang w:eastAsia="ja-JP"/>
        </w:rPr>
        <w:t>1</w:t>
      </w:r>
      <w:r w:rsidR="000409FD">
        <w:rPr>
          <w:rFonts w:ascii="Arial" w:eastAsia="MS Mincho" w:hAnsi="Arial" w:cs="Arial"/>
          <w:lang w:eastAsia="ja-JP"/>
        </w:rPr>
        <w:t xml:space="preserve"> </w:t>
      </w:r>
      <w:r w:rsidR="000409FD" w:rsidRPr="000409FD">
        <w:rPr>
          <w:rFonts w:ascii="Arial" w:eastAsia="MS Mincho" w:hAnsi="Arial" w:cs="Arial"/>
          <w:i/>
          <w:lang w:eastAsia="ja-JP"/>
        </w:rPr>
        <w:t>SYNE1</w:t>
      </w:r>
      <w:r w:rsidR="000409FD">
        <w:rPr>
          <w:rFonts w:ascii="Arial" w:eastAsia="MS Mincho" w:hAnsi="Arial" w:cs="Arial"/>
          <w:lang w:eastAsia="ja-JP"/>
        </w:rPr>
        <w:t xml:space="preserve"> missense</w:t>
      </w:r>
      <w:r w:rsidRPr="000409FD">
        <w:rPr>
          <w:rFonts w:ascii="Arial" w:eastAsia="MS Mincho" w:hAnsi="Arial" w:cs="Arial"/>
          <w:lang w:eastAsia="ja-JP"/>
        </w:rPr>
        <w:t xml:space="preserve"> mut</w:t>
      </w:r>
      <w:r w:rsidR="000409FD">
        <w:rPr>
          <w:rFonts w:ascii="Arial" w:eastAsia="MS Mincho" w:hAnsi="Arial" w:cs="Arial"/>
          <w:lang w:eastAsia="ja-JP"/>
        </w:rPr>
        <w:t>ation</w:t>
      </w:r>
      <w:r w:rsidR="0014389F">
        <w:rPr>
          <w:rFonts w:ascii="Arial" w:eastAsia="MS Mincho" w:hAnsi="Arial" w:cs="Arial"/>
          <w:lang w:eastAsia="ja-JP"/>
        </w:rPr>
        <w:t xml:space="preserve"> (p.F220S)</w:t>
      </w:r>
      <w:r w:rsidR="000409FD">
        <w:rPr>
          <w:rFonts w:ascii="Arial" w:eastAsia="MS Mincho" w:hAnsi="Arial" w:cs="Arial"/>
          <w:lang w:eastAsia="ja-JP"/>
        </w:rPr>
        <w:t xml:space="preserve"> in the final cohort</w:t>
      </w:r>
      <w:r w:rsidR="00383AD0">
        <w:rPr>
          <w:rFonts w:ascii="Arial" w:eastAsia="MS Mincho" w:hAnsi="Arial" w:cs="Arial"/>
          <w:lang w:eastAsia="ja-JP"/>
        </w:rPr>
        <w:t>.</w:t>
      </w:r>
      <w:r w:rsidR="008B789D">
        <w:rPr>
          <w:rFonts w:ascii="Arial" w:eastAsia="MS Mincho" w:hAnsi="Arial" w:cs="Arial"/>
          <w:lang w:eastAsia="ja-JP"/>
        </w:rPr>
        <w:t xml:space="preserve"> </w:t>
      </w:r>
      <w:r w:rsidR="00A25228">
        <w:rPr>
          <w:rFonts w:ascii="Arial" w:eastAsia="MS Mincho" w:hAnsi="Arial" w:cs="Arial"/>
          <w:lang w:eastAsia="ja-JP"/>
        </w:rPr>
        <w:t xml:space="preserve">The mutation </w:t>
      </w:r>
      <w:r w:rsidR="007C1C3E">
        <w:rPr>
          <w:rFonts w:ascii="Arial" w:eastAsia="MS Mincho" w:hAnsi="Arial" w:cs="Arial"/>
          <w:lang w:eastAsia="ja-JP"/>
        </w:rPr>
        <w:t>p.D5140G (f</w:t>
      </w:r>
      <w:r w:rsidR="0014389F">
        <w:rPr>
          <w:rFonts w:ascii="Arial" w:eastAsia="MS Mincho" w:hAnsi="Arial" w:cs="Arial"/>
          <w:lang w:eastAsia="ja-JP"/>
        </w:rPr>
        <w:t>amily #7)</w:t>
      </w:r>
      <w:r w:rsidR="00166608">
        <w:rPr>
          <w:rFonts w:ascii="Arial" w:eastAsia="MS Mincho" w:hAnsi="Arial" w:cs="Arial"/>
          <w:lang w:eastAsia="ja-JP"/>
        </w:rPr>
        <w:t>, which</w:t>
      </w:r>
      <w:r w:rsidR="007D70D0">
        <w:rPr>
          <w:rFonts w:ascii="Arial" w:eastAsia="MS Mincho" w:hAnsi="Arial" w:cs="Arial"/>
          <w:lang w:eastAsia="ja-JP"/>
        </w:rPr>
        <w:t xml:space="preserve"> </w:t>
      </w:r>
      <w:r w:rsidR="00166608">
        <w:rPr>
          <w:rFonts w:ascii="Arial" w:eastAsia="MS Mincho" w:hAnsi="Arial" w:cs="Arial"/>
          <w:lang w:eastAsia="ja-JP"/>
        </w:rPr>
        <w:t>presented</w:t>
      </w:r>
      <w:r w:rsidR="007D70D0">
        <w:rPr>
          <w:rFonts w:ascii="Arial" w:eastAsia="MS Mincho" w:hAnsi="Arial" w:cs="Arial"/>
          <w:lang w:eastAsia="ja-JP"/>
        </w:rPr>
        <w:t xml:space="preserve"> as a missense mutation on the genomic </w:t>
      </w:r>
      <w:r w:rsidR="007D70D0">
        <w:rPr>
          <w:rFonts w:ascii="Arial" w:eastAsia="MS Mincho" w:hAnsi="Arial" w:cs="Arial"/>
          <w:lang w:eastAsia="ja-JP"/>
        </w:rPr>
        <w:lastRenderedPageBreak/>
        <w:t xml:space="preserve">level, </w:t>
      </w:r>
      <w:r w:rsidR="0014389F">
        <w:rPr>
          <w:rFonts w:ascii="Arial" w:eastAsia="MS Mincho" w:hAnsi="Arial" w:cs="Arial"/>
          <w:lang w:eastAsia="ja-JP"/>
        </w:rPr>
        <w:t xml:space="preserve">was shown to result in aberrant splicing of </w:t>
      </w:r>
      <w:r w:rsidR="0014389F" w:rsidRPr="00383AD0">
        <w:rPr>
          <w:rFonts w:ascii="Arial" w:eastAsia="MS Mincho" w:hAnsi="Arial" w:cs="Arial"/>
          <w:i/>
          <w:lang w:eastAsia="ja-JP"/>
        </w:rPr>
        <w:t>SYNE1</w:t>
      </w:r>
      <w:r w:rsidR="0014389F">
        <w:rPr>
          <w:rFonts w:ascii="Arial" w:eastAsia="MS Mincho" w:hAnsi="Arial" w:cs="Arial"/>
          <w:lang w:eastAsia="ja-JP"/>
        </w:rPr>
        <w:t xml:space="preserve"> transcript</w:t>
      </w:r>
      <w:r w:rsidR="00161F45">
        <w:rPr>
          <w:rFonts w:ascii="Arial" w:eastAsia="MS Mincho" w:hAnsi="Arial" w:cs="Arial"/>
          <w:lang w:eastAsia="ja-JP"/>
        </w:rPr>
        <w:t xml:space="preserve">, thus representing </w:t>
      </w:r>
      <w:r w:rsidR="00161F45" w:rsidRPr="00383AD0">
        <w:rPr>
          <w:rFonts w:ascii="Arial" w:eastAsia="MS Mincho" w:hAnsi="Arial" w:cs="Arial"/>
          <w:i/>
          <w:lang w:eastAsia="ja-JP"/>
        </w:rPr>
        <w:t>de facto</w:t>
      </w:r>
      <w:r w:rsidR="00161F45">
        <w:rPr>
          <w:rFonts w:ascii="Arial" w:eastAsia="MS Mincho" w:hAnsi="Arial" w:cs="Arial"/>
          <w:lang w:eastAsia="ja-JP"/>
        </w:rPr>
        <w:t xml:space="preserve"> a null mutation.</w:t>
      </w:r>
    </w:p>
    <w:p w14:paraId="3A83A120" w14:textId="77777777" w:rsidR="005E116E" w:rsidRDefault="005E116E" w:rsidP="004856D9">
      <w:pPr>
        <w:spacing w:after="0" w:line="480" w:lineRule="auto"/>
        <w:jc w:val="both"/>
        <w:rPr>
          <w:ins w:id="94" w:author="msynofzik" w:date="2015-12-07T18:53:00Z"/>
          <w:rFonts w:ascii="Arial" w:eastAsia="MS Mincho" w:hAnsi="Arial" w:cs="Arial"/>
          <w:lang w:eastAsia="ja-JP"/>
        </w:rPr>
      </w:pPr>
    </w:p>
    <w:p w14:paraId="66C90CCF" w14:textId="49FD4647" w:rsidR="005E116E" w:rsidRPr="005E116E" w:rsidRDefault="005E116E" w:rsidP="004856D9">
      <w:pPr>
        <w:spacing w:after="0" w:line="480" w:lineRule="auto"/>
        <w:jc w:val="both"/>
        <w:rPr>
          <w:rFonts w:ascii="Arial" w:hAnsi="Arial" w:cs="Arial"/>
          <w:i/>
          <w:iCs/>
          <w:rPrChange w:id="95" w:author="msynofzik" w:date="2015-12-07T18:54:00Z">
            <w:rPr>
              <w:rFonts w:ascii="Arial" w:eastAsia="MS Mincho" w:hAnsi="Arial" w:cs="Arial"/>
              <w:lang w:eastAsia="ja-JP"/>
            </w:rPr>
          </w:rPrChange>
        </w:rPr>
      </w:pPr>
      <w:ins w:id="96" w:author="msynofzik" w:date="2015-12-07T18:53:00Z">
        <w:r w:rsidRPr="005E116E">
          <w:rPr>
            <w:rFonts w:ascii="Arial" w:hAnsi="Arial" w:cs="Arial"/>
            <w:i/>
            <w:iCs/>
            <w:rPrChange w:id="97" w:author="msynofzik" w:date="2015-12-07T18:54:00Z">
              <w:rPr>
                <w:rFonts w:ascii="Arial" w:eastAsia="MS Mincho" w:hAnsi="Arial" w:cs="Arial"/>
                <w:lang w:eastAsia="ja-JP"/>
              </w:rPr>
            </w:rPrChange>
          </w:rPr>
          <w:t>Burden analysis of SYNE1 missense variants</w:t>
        </w:r>
      </w:ins>
    </w:p>
    <w:p w14:paraId="3DF65553" w14:textId="0FACC4EC" w:rsidR="005E116E" w:rsidRPr="00AF7701" w:rsidRDefault="005E116E">
      <w:pPr>
        <w:spacing w:line="480" w:lineRule="auto"/>
        <w:jc w:val="both"/>
        <w:rPr>
          <w:ins w:id="98" w:author="msynofzik" w:date="2015-12-07T18:53:00Z"/>
          <w:rFonts w:ascii="Arial" w:hAnsi="Arial" w:cs="Arial"/>
          <w:rPrChange w:id="99" w:author="msynofzik" w:date="2015-12-09T18:55:00Z">
            <w:rPr>
              <w:ins w:id="100" w:author="msynofzik" w:date="2015-12-07T18:53:00Z"/>
              <w:rFonts w:ascii="Arial" w:eastAsia="MS Mincho" w:hAnsi="Arial" w:cs="Arial"/>
              <w:lang w:eastAsia="ja-JP"/>
            </w:rPr>
          </w:rPrChange>
        </w:rPr>
        <w:pPrChange w:id="101" w:author="msynofzik" w:date="2015-12-09T18:55:00Z">
          <w:pPr>
            <w:spacing w:line="360" w:lineRule="auto"/>
            <w:jc w:val="both"/>
          </w:pPr>
        </w:pPrChange>
      </w:pPr>
      <w:ins w:id="102" w:author="msynofzik" w:date="2015-12-07T18:54:00Z">
        <w:r w:rsidRPr="00AF7701">
          <w:rPr>
            <w:rFonts w:ascii="Arial" w:hAnsi="Arial" w:cs="Arial"/>
            <w:rPrChange w:id="103" w:author="msynofzik" w:date="2015-12-09T18:55:00Z">
              <w:rPr>
                <w:rFonts w:ascii="Arial" w:hAnsi="Arial" w:cs="Arial"/>
                <w:lang w:val="de-DE"/>
              </w:rPr>
            </w:rPrChange>
          </w:rPr>
          <w:t>To further explore the significance of SYNE1 missense variants in ataxia, we tested whether rare mis</w:t>
        </w:r>
      </w:ins>
      <w:ins w:id="104" w:author="msynofzik" w:date="2015-12-07T18:55:00Z">
        <w:r w:rsidRPr="00AF7701">
          <w:rPr>
            <w:rFonts w:ascii="Arial" w:hAnsi="Arial" w:cs="Arial"/>
            <w:rPrChange w:id="105" w:author="msynofzik" w:date="2015-12-09T18:55:00Z">
              <w:rPr>
                <w:rFonts w:ascii="Arial" w:hAnsi="Arial" w:cs="Arial"/>
                <w:lang w:val="de-DE"/>
              </w:rPr>
            </w:rPrChange>
          </w:rPr>
          <w:t>s</w:t>
        </w:r>
      </w:ins>
      <w:ins w:id="106" w:author="msynofzik" w:date="2015-12-07T18:54:00Z">
        <w:r w:rsidRPr="00AF7701">
          <w:rPr>
            <w:rFonts w:ascii="Arial" w:hAnsi="Arial" w:cs="Arial"/>
            <w:rPrChange w:id="107" w:author="msynofzik" w:date="2015-12-09T18:55:00Z">
              <w:rPr>
                <w:rFonts w:ascii="Arial" w:hAnsi="Arial" w:cs="Arial"/>
                <w:lang w:val="de-DE"/>
              </w:rPr>
            </w:rPrChange>
          </w:rPr>
          <w:t xml:space="preserve">ense </w:t>
        </w:r>
      </w:ins>
      <w:ins w:id="108" w:author="msynofzik" w:date="2015-12-07T18:55:00Z">
        <w:r w:rsidRPr="00AF7701">
          <w:rPr>
            <w:rFonts w:ascii="Arial" w:hAnsi="Arial" w:cs="Arial"/>
            <w:rPrChange w:id="109" w:author="msynofzik" w:date="2015-12-09T18:55:00Z">
              <w:rPr>
                <w:rFonts w:ascii="Arial" w:hAnsi="Arial" w:cs="Arial"/>
                <w:lang w:val="de-DE"/>
              </w:rPr>
            </w:rPrChange>
          </w:rPr>
          <w:t xml:space="preserve">SYNE1 variants </w:t>
        </w:r>
      </w:ins>
      <w:ins w:id="110" w:author="msynofzik" w:date="2015-12-07T18:56:00Z">
        <w:r w:rsidRPr="00AF7701">
          <w:rPr>
            <w:rFonts w:ascii="Arial" w:hAnsi="Arial" w:cs="Arial"/>
            <w:rPrChange w:id="111" w:author="msynofzik" w:date="2015-12-09T18:55:00Z">
              <w:rPr>
                <w:rFonts w:ascii="Arial" w:hAnsi="Arial" w:cs="Arial"/>
                <w:lang w:val="de-DE"/>
              </w:rPr>
            </w:rPrChange>
          </w:rPr>
          <w:t xml:space="preserve">predicted to be damaging </w:t>
        </w:r>
      </w:ins>
      <w:ins w:id="112" w:author="msynofzik" w:date="2015-12-07T18:55:00Z">
        <w:r w:rsidRPr="00AF7701">
          <w:rPr>
            <w:rFonts w:ascii="Arial" w:hAnsi="Arial" w:cs="Arial"/>
            <w:rPrChange w:id="113" w:author="msynofzik" w:date="2015-12-09T18:55:00Z">
              <w:rPr>
                <w:rFonts w:ascii="Arial" w:hAnsi="Arial" w:cs="Arial"/>
                <w:lang w:val="de-DE"/>
              </w:rPr>
            </w:rPrChange>
          </w:rPr>
          <w:t xml:space="preserve">were more frequent in </w:t>
        </w:r>
      </w:ins>
      <w:ins w:id="114" w:author="msynofzik" w:date="2015-12-09T18:51:00Z">
        <w:r w:rsidR="004D4996" w:rsidRPr="00AF7701">
          <w:rPr>
            <w:rFonts w:ascii="Arial" w:hAnsi="Arial" w:cs="Arial"/>
            <w:rPrChange w:id="115" w:author="msynofzik" w:date="2015-12-09T18:55:00Z">
              <w:rPr>
                <w:rFonts w:ascii="Arial" w:hAnsi="Arial" w:cs="Arial"/>
                <w:lang w:val="de-DE"/>
              </w:rPr>
            </w:rPrChange>
          </w:rPr>
          <w:t>cases</w:t>
        </w:r>
      </w:ins>
      <w:ins w:id="116" w:author="msynofzik" w:date="2015-12-07T18:56:00Z">
        <w:r w:rsidRPr="00AF7701">
          <w:rPr>
            <w:rFonts w:ascii="Arial" w:hAnsi="Arial" w:cs="Arial"/>
            <w:rPrChange w:id="117" w:author="msynofzik" w:date="2015-12-09T18:55:00Z">
              <w:rPr>
                <w:rFonts w:ascii="Arial" w:hAnsi="Arial" w:cs="Arial"/>
                <w:lang w:val="de-DE"/>
              </w:rPr>
            </w:rPrChange>
          </w:rPr>
          <w:t xml:space="preserve"> with ataxia than in controls. </w:t>
        </w:r>
      </w:ins>
      <w:ins w:id="118" w:author="msynofzik" w:date="2015-12-07T18:53:00Z">
        <w:r w:rsidRPr="00AF7701">
          <w:rPr>
            <w:rFonts w:ascii="Arial" w:hAnsi="Arial" w:cs="Arial"/>
            <w:rPrChange w:id="119" w:author="msynofzik" w:date="2015-12-09T18:55:00Z">
              <w:rPr>
                <w:rFonts w:ascii="Arial" w:hAnsi="Arial" w:cs="Arial"/>
                <w:i/>
                <w:lang w:val="de-DE"/>
              </w:rPr>
            </w:rPrChange>
          </w:rPr>
          <w:t xml:space="preserve">Cases comprised of a consecutive series of n=96 </w:t>
        </w:r>
      </w:ins>
      <w:ins w:id="120" w:author="msynofzik" w:date="2015-12-07T18:57:00Z">
        <w:r w:rsidRPr="00AF7701">
          <w:rPr>
            <w:rFonts w:ascii="Arial" w:hAnsi="Arial" w:cs="Arial"/>
            <w:rPrChange w:id="121" w:author="msynofzik" w:date="2015-12-09T18:55:00Z">
              <w:rPr>
                <w:rFonts w:ascii="Arial" w:hAnsi="Arial" w:cs="Arial"/>
                <w:lang w:val="de-DE"/>
              </w:rPr>
            </w:rPrChange>
          </w:rPr>
          <w:t xml:space="preserve">whole exome datasets from </w:t>
        </w:r>
      </w:ins>
      <w:ins w:id="122" w:author="msynofzik" w:date="2015-12-07T18:53:00Z">
        <w:r w:rsidRPr="00AF7701">
          <w:rPr>
            <w:rFonts w:ascii="Arial" w:hAnsi="Arial" w:cs="Arial"/>
            <w:rPrChange w:id="123" w:author="msynofzik" w:date="2015-12-09T18:55:00Z">
              <w:rPr>
                <w:rFonts w:ascii="Arial" w:hAnsi="Arial" w:cs="Arial"/>
                <w:lang w:val="de-DE"/>
              </w:rPr>
            </w:rPrChange>
          </w:rPr>
          <w:t xml:space="preserve">index patients </w:t>
        </w:r>
      </w:ins>
      <w:ins w:id="124" w:author="msynofzik" w:date="2015-12-07T18:57:00Z">
        <w:r w:rsidRPr="00AF7701">
          <w:rPr>
            <w:rFonts w:ascii="Arial" w:hAnsi="Arial" w:cs="Arial"/>
            <w:rPrChange w:id="125" w:author="msynofzik" w:date="2015-12-09T18:55:00Z">
              <w:rPr>
                <w:rFonts w:ascii="Arial" w:hAnsi="Arial" w:cs="Arial"/>
                <w:lang w:val="de-DE"/>
              </w:rPr>
            </w:rPrChange>
          </w:rPr>
          <w:t>with</w:t>
        </w:r>
      </w:ins>
      <w:ins w:id="126" w:author="msynofzik" w:date="2015-12-07T18:56:00Z">
        <w:r w:rsidRPr="00AF7701">
          <w:rPr>
            <w:rFonts w:ascii="Arial" w:hAnsi="Arial" w:cs="Arial"/>
            <w:rPrChange w:id="127" w:author="msynofzik" w:date="2015-12-09T18:55:00Z">
              <w:rPr>
                <w:rFonts w:ascii="Arial" w:hAnsi="Arial" w:cs="Arial"/>
                <w:lang w:val="de-DE"/>
              </w:rPr>
            </w:rPrChange>
          </w:rPr>
          <w:t xml:space="preserve"> </w:t>
        </w:r>
      </w:ins>
      <w:ins w:id="128" w:author="msynofzik" w:date="2015-12-07T18:57:00Z">
        <w:r w:rsidRPr="00AF7701">
          <w:rPr>
            <w:rFonts w:ascii="Arial" w:hAnsi="Arial" w:cs="Arial"/>
            <w:rPrChange w:id="129" w:author="msynofzik" w:date="2015-12-09T18:55:00Z">
              <w:rPr>
                <w:rFonts w:ascii="Arial" w:hAnsi="Arial" w:cs="Arial"/>
                <w:lang w:val="de-DE"/>
              </w:rPr>
            </w:rPrChange>
          </w:rPr>
          <w:t xml:space="preserve">early-onset </w:t>
        </w:r>
      </w:ins>
      <w:ins w:id="130" w:author="msynofzik" w:date="2015-12-07T18:56:00Z">
        <w:r w:rsidRPr="00AF7701">
          <w:rPr>
            <w:rFonts w:ascii="Arial" w:hAnsi="Arial" w:cs="Arial"/>
            <w:rPrChange w:id="131" w:author="msynofzik" w:date="2015-12-09T18:55:00Z">
              <w:rPr>
                <w:rFonts w:ascii="Arial" w:hAnsi="Arial" w:cs="Arial"/>
                <w:lang w:val="de-DE"/>
              </w:rPr>
            </w:rPrChange>
          </w:rPr>
          <w:t>ataxia</w:t>
        </w:r>
      </w:ins>
      <w:ins w:id="132" w:author="msynofzik" w:date="2015-12-07T18:57:00Z">
        <w:r w:rsidRPr="00AF7701">
          <w:rPr>
            <w:rFonts w:ascii="Arial" w:hAnsi="Arial" w:cs="Arial"/>
            <w:rPrChange w:id="133" w:author="msynofzik" w:date="2015-12-09T18:55:00Z">
              <w:rPr>
                <w:rFonts w:ascii="Arial" w:hAnsi="Arial" w:cs="Arial"/>
                <w:lang w:val="de-DE"/>
              </w:rPr>
            </w:rPrChange>
          </w:rPr>
          <w:t xml:space="preserve"> (same inclusion criteria as above).</w:t>
        </w:r>
      </w:ins>
      <w:ins w:id="134" w:author="msynofzik" w:date="2015-12-07T18:53:00Z">
        <w:r w:rsidRPr="00AF7701">
          <w:rPr>
            <w:rFonts w:ascii="Arial" w:hAnsi="Arial" w:cs="Arial"/>
            <w:rPrChange w:id="135" w:author="msynofzik" w:date="2015-12-09T18:55:00Z">
              <w:rPr>
                <w:rFonts w:ascii="Arial" w:eastAsia="MS Mincho" w:hAnsi="Arial" w:cs="Arial"/>
                <w:lang w:eastAsia="ja-JP"/>
              </w:rPr>
            </w:rPrChange>
          </w:rPr>
          <w:t xml:space="preserve"> Controls comprised of a consecutive series of n=250 </w:t>
        </w:r>
      </w:ins>
      <w:ins w:id="136" w:author="msynofzik" w:date="2015-12-07T18:58:00Z">
        <w:r w:rsidRPr="00AF7701">
          <w:rPr>
            <w:rFonts w:ascii="Arial" w:hAnsi="Arial" w:cs="Arial"/>
            <w:rPrChange w:id="137" w:author="msynofzik" w:date="2015-12-09T18:55:00Z">
              <w:rPr>
                <w:rFonts w:ascii="Arial" w:eastAsia="MS Mincho" w:hAnsi="Arial" w:cs="Arial"/>
                <w:lang w:eastAsia="ja-JP"/>
              </w:rPr>
            </w:rPrChange>
          </w:rPr>
          <w:t xml:space="preserve">whole exome datasets from </w:t>
        </w:r>
      </w:ins>
      <w:ins w:id="138" w:author="msynofzik" w:date="2015-12-07T18:53:00Z">
        <w:r w:rsidRPr="00AF7701">
          <w:rPr>
            <w:rFonts w:ascii="Arial" w:hAnsi="Arial" w:cs="Arial"/>
            <w:rPrChange w:id="139" w:author="msynofzik" w:date="2015-12-09T18:55:00Z">
              <w:rPr>
                <w:rFonts w:ascii="Arial" w:eastAsia="MS Mincho" w:hAnsi="Arial" w:cs="Arial"/>
                <w:lang w:eastAsia="ja-JP"/>
              </w:rPr>
            </w:rPrChange>
          </w:rPr>
          <w:t>index subjects with early-onset Alzheimer’s Disease (EOAD)</w:t>
        </w:r>
      </w:ins>
      <w:ins w:id="140" w:author="msynofzik" w:date="2015-12-07T18:58:00Z">
        <w:r w:rsidRPr="00AF7701">
          <w:rPr>
            <w:rFonts w:ascii="Arial" w:hAnsi="Arial" w:cs="Arial"/>
            <w:rPrChange w:id="141" w:author="msynofzik" w:date="2015-12-09T18:55:00Z">
              <w:rPr>
                <w:rFonts w:ascii="Arial" w:eastAsia="MS Mincho" w:hAnsi="Arial" w:cs="Arial"/>
                <w:lang w:eastAsia="ja-JP"/>
              </w:rPr>
            </w:rPrChange>
          </w:rPr>
          <w:t xml:space="preserve">, a condition which is not part </w:t>
        </w:r>
      </w:ins>
      <w:ins w:id="142" w:author="msynofzik" w:date="2015-12-09T18:51:00Z">
        <w:r w:rsidR="004D4996" w:rsidRPr="00AF7701">
          <w:rPr>
            <w:rFonts w:ascii="Arial" w:hAnsi="Arial" w:cs="Arial"/>
            <w:rPrChange w:id="143" w:author="msynofzik" w:date="2015-12-09T18:55:00Z">
              <w:rPr>
                <w:rFonts w:ascii="Arial" w:eastAsia="MS Mincho" w:hAnsi="Arial" w:cs="Arial"/>
                <w:lang w:eastAsia="ja-JP"/>
              </w:rPr>
            </w:rPrChange>
          </w:rPr>
          <w:t xml:space="preserve">even </w:t>
        </w:r>
      </w:ins>
      <w:ins w:id="144" w:author="msynofzik" w:date="2015-12-07T18:58:00Z">
        <w:r w:rsidRPr="00AF7701">
          <w:rPr>
            <w:rFonts w:ascii="Arial" w:hAnsi="Arial" w:cs="Arial"/>
            <w:rPrChange w:id="145" w:author="msynofzik" w:date="2015-12-09T18:55:00Z">
              <w:rPr>
                <w:rFonts w:ascii="Arial" w:eastAsia="MS Mincho" w:hAnsi="Arial" w:cs="Arial"/>
                <w:lang w:eastAsia="ja-JP"/>
              </w:rPr>
            </w:rPrChange>
          </w:rPr>
          <w:t xml:space="preserve">of </w:t>
        </w:r>
      </w:ins>
      <w:ins w:id="146" w:author="msynofzik" w:date="2015-12-09T14:02:00Z">
        <w:r w:rsidR="00FA60A9" w:rsidRPr="00AF7701">
          <w:rPr>
            <w:rFonts w:ascii="Arial" w:hAnsi="Arial" w:cs="Arial"/>
            <w:rPrChange w:id="147" w:author="msynofzik" w:date="2015-12-09T18:55:00Z">
              <w:rPr>
                <w:rFonts w:ascii="Arial" w:eastAsia="MS Mincho" w:hAnsi="Arial" w:cs="Arial"/>
                <w:lang w:eastAsia="ja-JP"/>
              </w:rPr>
            </w:rPrChange>
          </w:rPr>
          <w:t xml:space="preserve">the </w:t>
        </w:r>
      </w:ins>
      <w:ins w:id="148" w:author="msynofzik" w:date="2015-12-09T18:51:00Z">
        <w:r w:rsidR="004D4996" w:rsidRPr="00AF7701">
          <w:rPr>
            <w:rFonts w:ascii="Arial" w:hAnsi="Arial" w:cs="Arial"/>
            <w:rPrChange w:id="149" w:author="msynofzik" w:date="2015-12-09T18:55:00Z">
              <w:rPr>
                <w:rFonts w:ascii="Arial" w:eastAsia="MS Mincho" w:hAnsi="Arial" w:cs="Arial"/>
                <w:lang w:eastAsia="ja-JP"/>
              </w:rPr>
            </w:rPrChange>
          </w:rPr>
          <w:t xml:space="preserve">extended </w:t>
        </w:r>
      </w:ins>
      <w:ins w:id="150" w:author="msynofzik" w:date="2015-12-07T18:58:00Z">
        <w:r w:rsidRPr="00AF7701">
          <w:rPr>
            <w:rFonts w:ascii="Arial" w:hAnsi="Arial" w:cs="Arial"/>
            <w:rPrChange w:id="151" w:author="msynofzik" w:date="2015-12-09T18:55:00Z">
              <w:rPr>
                <w:rFonts w:ascii="Arial" w:eastAsia="MS Mincho" w:hAnsi="Arial" w:cs="Arial"/>
                <w:lang w:eastAsia="ja-JP"/>
              </w:rPr>
            </w:rPrChange>
          </w:rPr>
          <w:t>phenotypic spectrum of SYNE1 (fo</w:t>
        </w:r>
        <w:r w:rsidR="004D4996" w:rsidRPr="00AF7701">
          <w:rPr>
            <w:rFonts w:ascii="Arial" w:hAnsi="Arial" w:cs="Arial"/>
            <w:rPrChange w:id="152" w:author="msynofzik" w:date="2015-12-09T18:55:00Z">
              <w:rPr>
                <w:rFonts w:ascii="Arial" w:eastAsia="MS Mincho" w:hAnsi="Arial" w:cs="Arial"/>
                <w:lang w:eastAsia="ja-JP"/>
              </w:rPr>
            </w:rPrChange>
          </w:rPr>
          <w:t xml:space="preserve">r more details, see Supplement </w:t>
        </w:r>
      </w:ins>
      <w:ins w:id="153" w:author="msynofzik" w:date="2015-12-09T18:51:00Z">
        <w:r w:rsidR="004D4996" w:rsidRPr="00AF7701">
          <w:rPr>
            <w:rFonts w:ascii="Arial" w:hAnsi="Arial" w:cs="Arial"/>
            <w:rPrChange w:id="154" w:author="msynofzik" w:date="2015-12-09T18:55:00Z">
              <w:rPr>
                <w:rFonts w:ascii="Arial" w:eastAsia="MS Mincho" w:hAnsi="Arial" w:cs="Arial"/>
                <w:lang w:eastAsia="ja-JP"/>
              </w:rPr>
            </w:rPrChange>
          </w:rPr>
          <w:t>4</w:t>
        </w:r>
      </w:ins>
      <w:ins w:id="155" w:author="msynofzik" w:date="2015-12-07T18:58:00Z">
        <w:r w:rsidRPr="00AF7701">
          <w:rPr>
            <w:rFonts w:ascii="Arial" w:hAnsi="Arial" w:cs="Arial"/>
            <w:rPrChange w:id="156" w:author="msynofzik" w:date="2015-12-09T18:55:00Z">
              <w:rPr>
                <w:rFonts w:ascii="Arial" w:eastAsia="MS Mincho" w:hAnsi="Arial" w:cs="Arial"/>
                <w:lang w:eastAsia="ja-JP"/>
              </w:rPr>
            </w:rPrChange>
          </w:rPr>
          <w:t>).</w:t>
        </w:r>
      </w:ins>
    </w:p>
    <w:p w14:paraId="147DECE9" w14:textId="77777777" w:rsidR="005E116E" w:rsidRDefault="005E116E" w:rsidP="004856D9">
      <w:pPr>
        <w:spacing w:after="0" w:line="480" w:lineRule="auto"/>
        <w:jc w:val="both"/>
        <w:rPr>
          <w:rFonts w:ascii="Arial" w:eastAsia="MS Mincho" w:hAnsi="Arial" w:cs="Arial"/>
          <w:lang w:eastAsia="ja-JP"/>
        </w:rPr>
      </w:pPr>
    </w:p>
    <w:p w14:paraId="30272463" w14:textId="77777777" w:rsidR="009663F2" w:rsidRPr="00003394" w:rsidRDefault="009663F2" w:rsidP="004856D9">
      <w:pPr>
        <w:spacing w:after="0" w:line="480" w:lineRule="auto"/>
        <w:jc w:val="both"/>
        <w:rPr>
          <w:rFonts w:ascii="Arial" w:hAnsi="Arial" w:cs="Arial"/>
          <w:i/>
          <w:iCs/>
        </w:rPr>
      </w:pPr>
      <w:proofErr w:type="gramStart"/>
      <w:r>
        <w:rPr>
          <w:rFonts w:ascii="Arial" w:hAnsi="Arial" w:cs="Arial"/>
          <w:i/>
          <w:iCs/>
        </w:rPr>
        <w:t>m</w:t>
      </w:r>
      <w:r w:rsidRPr="00003394">
        <w:rPr>
          <w:rFonts w:ascii="Arial" w:hAnsi="Arial" w:cs="Arial"/>
          <w:i/>
          <w:iCs/>
        </w:rPr>
        <w:t>RNA</w:t>
      </w:r>
      <w:proofErr w:type="gramEnd"/>
      <w:r w:rsidRPr="00003394">
        <w:rPr>
          <w:rFonts w:ascii="Arial" w:hAnsi="Arial" w:cs="Arial"/>
          <w:i/>
          <w:iCs/>
        </w:rPr>
        <w:t xml:space="preserve"> analysis</w:t>
      </w:r>
    </w:p>
    <w:p w14:paraId="68ABB21E" w14:textId="30F6BB65" w:rsidR="009663F2" w:rsidRDefault="009663F2" w:rsidP="003F2FE0">
      <w:pPr>
        <w:spacing w:line="480" w:lineRule="auto"/>
        <w:jc w:val="both"/>
        <w:rPr>
          <w:rFonts w:ascii="Arial" w:hAnsi="Arial" w:cs="Arial"/>
          <w:lang w:val="en-GB"/>
        </w:rPr>
      </w:pPr>
      <w:proofErr w:type="gramStart"/>
      <w:r w:rsidRPr="0007172C">
        <w:rPr>
          <w:rFonts w:ascii="Arial" w:hAnsi="Arial" w:cs="Arial"/>
        </w:rPr>
        <w:t>mRNA</w:t>
      </w:r>
      <w:proofErr w:type="gramEnd"/>
      <w:r w:rsidRPr="0007172C">
        <w:rPr>
          <w:rFonts w:ascii="Arial" w:hAnsi="Arial" w:cs="Arial"/>
        </w:rPr>
        <w:t xml:space="preserve"> analysis was performed for </w:t>
      </w:r>
      <w:r>
        <w:rPr>
          <w:rFonts w:ascii="Arial" w:hAnsi="Arial" w:cs="Arial"/>
        </w:rPr>
        <w:t>selected</w:t>
      </w:r>
      <w:r w:rsidRPr="0007172C">
        <w:rPr>
          <w:rFonts w:ascii="Arial" w:hAnsi="Arial" w:cs="Arial"/>
        </w:rPr>
        <w:t xml:space="preserve"> mutations</w:t>
      </w:r>
      <w:r>
        <w:rPr>
          <w:rFonts w:ascii="Arial" w:hAnsi="Arial" w:cs="Arial"/>
        </w:rPr>
        <w:t xml:space="preserve"> (mutations of families #6 and #7)</w:t>
      </w:r>
      <w:r w:rsidRPr="0007172C">
        <w:rPr>
          <w:rFonts w:ascii="Arial" w:hAnsi="Arial" w:cs="Arial"/>
        </w:rPr>
        <w:t xml:space="preserve"> </w:t>
      </w:r>
      <w:r w:rsidR="0043328A">
        <w:rPr>
          <w:rFonts w:ascii="Arial" w:hAnsi="Arial" w:cs="Arial"/>
        </w:rPr>
        <w:t xml:space="preserve">to confirm the effect of the </w:t>
      </w:r>
      <w:r w:rsidR="00383AD0">
        <w:rPr>
          <w:rFonts w:ascii="Arial" w:hAnsi="Arial" w:cs="Arial"/>
        </w:rPr>
        <w:t xml:space="preserve">cryptic </w:t>
      </w:r>
      <w:r w:rsidR="0043328A">
        <w:rPr>
          <w:rFonts w:ascii="Arial" w:hAnsi="Arial" w:cs="Arial"/>
        </w:rPr>
        <w:t>splice mutation identified in this study (family #</w:t>
      </w:r>
      <w:r w:rsidR="00D412AA">
        <w:rPr>
          <w:rFonts w:ascii="Arial" w:hAnsi="Arial" w:cs="Arial"/>
        </w:rPr>
        <w:t>7</w:t>
      </w:r>
      <w:r w:rsidR="0043328A">
        <w:rPr>
          <w:rFonts w:ascii="Arial" w:hAnsi="Arial" w:cs="Arial"/>
        </w:rPr>
        <w:t>)</w:t>
      </w:r>
      <w:r w:rsidR="003F4F83">
        <w:rPr>
          <w:rFonts w:ascii="Arial" w:hAnsi="Arial" w:cs="Arial"/>
        </w:rPr>
        <w:t>,</w:t>
      </w:r>
      <w:r w:rsidR="0043328A">
        <w:rPr>
          <w:rFonts w:ascii="Arial" w:hAnsi="Arial" w:cs="Arial"/>
        </w:rPr>
        <w:t xml:space="preserve"> and to exemplarily confirm the </w:t>
      </w:r>
      <w:r w:rsidR="0043328A" w:rsidRPr="0043328A">
        <w:rPr>
          <w:rFonts w:ascii="Arial" w:hAnsi="Arial" w:cs="Arial"/>
          <w:i/>
        </w:rPr>
        <w:t xml:space="preserve">loss-of-function </w:t>
      </w:r>
      <w:r w:rsidR="0043328A">
        <w:rPr>
          <w:rFonts w:ascii="Arial" w:hAnsi="Arial" w:cs="Arial"/>
        </w:rPr>
        <w:t xml:space="preserve">mechanism of truncating </w:t>
      </w:r>
      <w:r w:rsidR="0043328A" w:rsidRPr="0043328A">
        <w:rPr>
          <w:rFonts w:ascii="Arial" w:hAnsi="Arial" w:cs="Arial"/>
          <w:i/>
        </w:rPr>
        <w:t>SYNE1</w:t>
      </w:r>
      <w:r w:rsidR="0043328A">
        <w:rPr>
          <w:rFonts w:ascii="Arial" w:hAnsi="Arial" w:cs="Arial"/>
        </w:rPr>
        <w:t xml:space="preserve"> mutations </w:t>
      </w:r>
      <w:r w:rsidR="00D412AA">
        <w:rPr>
          <w:rFonts w:ascii="Arial" w:hAnsi="Arial" w:cs="Arial"/>
        </w:rPr>
        <w:t xml:space="preserve">through nonsense-mediated decay of mutant mRNA </w:t>
      </w:r>
      <w:r w:rsidR="0043328A">
        <w:rPr>
          <w:rFonts w:ascii="Arial" w:hAnsi="Arial" w:cs="Arial"/>
        </w:rPr>
        <w:t>(family #</w:t>
      </w:r>
      <w:r w:rsidR="00D412AA">
        <w:rPr>
          <w:rFonts w:ascii="Arial" w:hAnsi="Arial" w:cs="Arial"/>
        </w:rPr>
        <w:t>6</w:t>
      </w:r>
      <w:r w:rsidR="0043328A">
        <w:rPr>
          <w:rFonts w:ascii="Arial" w:hAnsi="Arial" w:cs="Arial"/>
        </w:rPr>
        <w:t xml:space="preserve">). </w:t>
      </w:r>
      <w:r w:rsidRPr="00003394">
        <w:rPr>
          <w:rFonts w:ascii="Arial" w:hAnsi="Arial" w:cs="Arial"/>
        </w:rPr>
        <w:t>Total RNA was extracted from lymphocytes using a Maxwell® Extractor (</w:t>
      </w:r>
      <w:proofErr w:type="spellStart"/>
      <w:r w:rsidRPr="00003394">
        <w:rPr>
          <w:rFonts w:ascii="Arial" w:hAnsi="Arial" w:cs="Arial"/>
        </w:rPr>
        <w:t>Promega</w:t>
      </w:r>
      <w:proofErr w:type="spellEnd"/>
      <w:r w:rsidRPr="00003394">
        <w:rPr>
          <w:rFonts w:ascii="Arial" w:hAnsi="Arial" w:cs="Arial"/>
        </w:rPr>
        <w:t xml:space="preserve">) with the Maxwell® 16 LEV simply RNA Cells kit. </w:t>
      </w:r>
      <w:proofErr w:type="gramStart"/>
      <w:r w:rsidRPr="00003394">
        <w:rPr>
          <w:rFonts w:ascii="Arial" w:hAnsi="Arial" w:cs="Arial"/>
          <w:lang w:val="en-GB"/>
        </w:rPr>
        <w:t>cDNA</w:t>
      </w:r>
      <w:proofErr w:type="gramEnd"/>
      <w:r w:rsidRPr="00003394">
        <w:rPr>
          <w:rFonts w:ascii="Arial" w:hAnsi="Arial" w:cs="Arial"/>
          <w:lang w:val="en-GB"/>
        </w:rPr>
        <w:t xml:space="preserve"> synthesis was carried out using</w:t>
      </w:r>
      <w:r w:rsidRPr="00003394">
        <w:rPr>
          <w:rFonts w:ascii="Arial" w:hAnsi="Arial" w:cs="Arial"/>
        </w:rPr>
        <w:t xml:space="preserve"> </w:t>
      </w:r>
      <w:proofErr w:type="spellStart"/>
      <w:r w:rsidRPr="00003394">
        <w:rPr>
          <w:rFonts w:ascii="Arial" w:hAnsi="Arial" w:cs="Arial"/>
        </w:rPr>
        <w:t>Transcriptor</w:t>
      </w:r>
      <w:proofErr w:type="spellEnd"/>
      <w:r w:rsidRPr="00003394">
        <w:rPr>
          <w:rFonts w:ascii="Arial" w:hAnsi="Arial" w:cs="Arial"/>
        </w:rPr>
        <w:t xml:space="preserve"> </w:t>
      </w:r>
      <w:proofErr w:type="spellStart"/>
      <w:r w:rsidRPr="00003394">
        <w:rPr>
          <w:rFonts w:ascii="Arial" w:hAnsi="Arial" w:cs="Arial"/>
        </w:rPr>
        <w:t>FirstStrand</w:t>
      </w:r>
      <w:proofErr w:type="spellEnd"/>
      <w:r w:rsidRPr="00003394">
        <w:rPr>
          <w:rFonts w:ascii="Arial" w:hAnsi="Arial" w:cs="Arial"/>
        </w:rPr>
        <w:t xml:space="preserve"> cDNA synthesis kit (Roche) with random primers. </w:t>
      </w:r>
      <w:r w:rsidRPr="00003394">
        <w:rPr>
          <w:rFonts w:ascii="Arial" w:hAnsi="Arial" w:cs="Arial"/>
          <w:lang w:val="en-GB"/>
        </w:rPr>
        <w:t xml:space="preserve">PCR </w:t>
      </w:r>
      <w:r w:rsidRPr="00003394">
        <w:rPr>
          <w:rFonts w:ascii="Arial" w:hAnsi="Arial" w:cs="Arial"/>
          <w:lang w:eastAsia="it-IT"/>
        </w:rPr>
        <w:t xml:space="preserve">was carried out in 20 µL with an annealing temperature of 58°C and specific </w:t>
      </w:r>
      <w:r w:rsidRPr="00003394">
        <w:rPr>
          <w:rFonts w:ascii="Arial" w:hAnsi="Arial" w:cs="Arial"/>
          <w:lang w:val="en-GB"/>
        </w:rPr>
        <w:t xml:space="preserve">primer pairs designed to amplify cDNA fragments encompassing the different mutations of </w:t>
      </w:r>
      <w:r>
        <w:rPr>
          <w:rFonts w:ascii="Arial" w:hAnsi="Arial" w:cs="Arial"/>
          <w:lang w:val="en-GB"/>
        </w:rPr>
        <w:t>families #6 and #7</w:t>
      </w:r>
      <w:r w:rsidRPr="00003394">
        <w:rPr>
          <w:rFonts w:ascii="Arial" w:hAnsi="Arial" w:cs="Arial"/>
          <w:lang w:val="en-GB"/>
        </w:rPr>
        <w:t xml:space="preserve">. </w:t>
      </w:r>
      <w:r w:rsidRPr="00003394">
        <w:rPr>
          <w:rFonts w:ascii="Arial" w:hAnsi="Arial" w:cs="Arial"/>
          <w:lang w:eastAsia="it-IT"/>
        </w:rPr>
        <w:t xml:space="preserve">The amplified fragments were directly sequenced </w:t>
      </w:r>
      <w:r w:rsidRPr="00003394">
        <w:rPr>
          <w:rFonts w:ascii="Arial" w:hAnsi="Arial" w:cs="Arial"/>
          <w:lang w:val="en-GB"/>
        </w:rPr>
        <w:t>on an automated sequencer (</w:t>
      </w:r>
      <w:r w:rsidRPr="00003394">
        <w:rPr>
          <w:rFonts w:ascii="Arial" w:hAnsi="Arial" w:cs="Arial"/>
        </w:rPr>
        <w:t>ABI Prism 3100 Genetic Analyzer</w:t>
      </w:r>
      <w:r w:rsidRPr="00003394">
        <w:rPr>
          <w:rFonts w:ascii="Arial" w:hAnsi="Arial" w:cs="Arial"/>
          <w:lang w:val="en-GB"/>
        </w:rPr>
        <w:t xml:space="preserve">, Applied Biosystems) using the </w:t>
      </w:r>
      <w:proofErr w:type="spellStart"/>
      <w:r w:rsidRPr="00003394">
        <w:rPr>
          <w:rFonts w:ascii="Arial" w:hAnsi="Arial" w:cs="Arial"/>
        </w:rPr>
        <w:t>BigDyeDeoxy</w:t>
      </w:r>
      <w:proofErr w:type="spellEnd"/>
      <w:r w:rsidRPr="00003394">
        <w:rPr>
          <w:rFonts w:ascii="Arial" w:hAnsi="Arial" w:cs="Arial"/>
        </w:rPr>
        <w:t>™ Terminator Cycle Sequencing Kit</w:t>
      </w:r>
      <w:r w:rsidRPr="00003394">
        <w:rPr>
          <w:rFonts w:ascii="Arial" w:hAnsi="Arial" w:cs="Arial"/>
          <w:lang w:val="en-GB"/>
        </w:rPr>
        <w:t xml:space="preserve"> (Applied Biosystems)</w:t>
      </w:r>
      <w:r w:rsidRPr="00003394">
        <w:rPr>
          <w:rFonts w:ascii="Arial" w:hAnsi="Arial" w:cs="Arial"/>
        </w:rPr>
        <w:t xml:space="preserve"> according to the manufacturer’s recommendations</w:t>
      </w:r>
      <w:r w:rsidRPr="00003394">
        <w:rPr>
          <w:rFonts w:ascii="Arial" w:hAnsi="Arial" w:cs="Arial"/>
          <w:lang w:val="en-GB"/>
        </w:rPr>
        <w:t>.</w:t>
      </w:r>
    </w:p>
    <w:p w14:paraId="7C3C12BE" w14:textId="77777777" w:rsidR="003F4F83" w:rsidRDefault="003F4F83" w:rsidP="003F2FE0">
      <w:pPr>
        <w:spacing w:line="480" w:lineRule="auto"/>
        <w:jc w:val="both"/>
        <w:rPr>
          <w:rFonts w:ascii="Arial" w:hAnsi="Arial" w:cs="Arial"/>
          <w:lang w:val="en-GB"/>
        </w:rPr>
      </w:pPr>
    </w:p>
    <w:p w14:paraId="758D62D9" w14:textId="77777777" w:rsidR="003F4F83" w:rsidRPr="00D1780F" w:rsidRDefault="003F4F83" w:rsidP="003F4F83">
      <w:pPr>
        <w:spacing w:after="0" w:line="480" w:lineRule="auto"/>
        <w:jc w:val="both"/>
        <w:rPr>
          <w:rFonts w:ascii="Arial" w:hAnsi="Arial" w:cs="Arial"/>
          <w:i/>
          <w:iCs/>
        </w:rPr>
      </w:pPr>
      <w:r w:rsidRPr="00D1780F">
        <w:rPr>
          <w:rFonts w:ascii="Arial" w:hAnsi="Arial" w:cs="Arial"/>
          <w:i/>
          <w:iCs/>
        </w:rPr>
        <w:t>Histological analysis and immunohistochemistry</w:t>
      </w:r>
      <w:r>
        <w:rPr>
          <w:rFonts w:ascii="Arial" w:hAnsi="Arial" w:cs="Arial"/>
          <w:i/>
          <w:iCs/>
        </w:rPr>
        <w:t xml:space="preserve"> of muscle tissue</w:t>
      </w:r>
    </w:p>
    <w:p w14:paraId="4C161E0F" w14:textId="70C7F68C" w:rsidR="003F4F83" w:rsidRPr="00D1780F" w:rsidRDefault="003F4F83" w:rsidP="003F4F83">
      <w:pPr>
        <w:spacing w:after="0" w:line="480" w:lineRule="auto"/>
        <w:jc w:val="both"/>
        <w:rPr>
          <w:rFonts w:ascii="Arial" w:hAnsi="Arial" w:cs="Arial"/>
        </w:rPr>
      </w:pPr>
      <w:r>
        <w:rPr>
          <w:rFonts w:ascii="Arial" w:hAnsi="Arial" w:cs="Arial"/>
        </w:rPr>
        <w:t>Biopsies</w:t>
      </w:r>
      <w:r w:rsidRPr="00D1780F">
        <w:rPr>
          <w:rFonts w:ascii="Arial" w:hAnsi="Arial" w:cs="Arial"/>
        </w:rPr>
        <w:t xml:space="preserve"> of the </w:t>
      </w:r>
      <w:r>
        <w:rPr>
          <w:rFonts w:ascii="Arial" w:hAnsi="Arial" w:cs="Arial"/>
        </w:rPr>
        <w:t>quadriceps muscle wer</w:t>
      </w:r>
      <w:r w:rsidR="00213F7E">
        <w:rPr>
          <w:rFonts w:ascii="Arial" w:hAnsi="Arial" w:cs="Arial"/>
        </w:rPr>
        <w:t>e available from three</w:t>
      </w:r>
      <w:r>
        <w:rPr>
          <w:rFonts w:ascii="Arial" w:hAnsi="Arial" w:cs="Arial"/>
        </w:rPr>
        <w:t xml:space="preserve"> </w:t>
      </w:r>
      <w:r w:rsidRPr="003F4F83">
        <w:rPr>
          <w:rFonts w:ascii="Arial" w:hAnsi="Arial" w:cs="Arial"/>
          <w:i/>
        </w:rPr>
        <w:t xml:space="preserve">SYNE1 </w:t>
      </w:r>
      <w:r>
        <w:rPr>
          <w:rFonts w:ascii="Arial" w:hAnsi="Arial" w:cs="Arial"/>
        </w:rPr>
        <w:t>subjects and compared to</w:t>
      </w:r>
      <w:r w:rsidRPr="00D1780F">
        <w:rPr>
          <w:rFonts w:ascii="Arial" w:hAnsi="Arial" w:cs="Arial"/>
        </w:rPr>
        <w:t xml:space="preserve"> a healthy age-matched control. The samples were </w:t>
      </w:r>
      <w:proofErr w:type="spellStart"/>
      <w:r w:rsidRPr="00D1780F">
        <w:rPr>
          <w:rFonts w:ascii="Arial" w:hAnsi="Arial" w:cs="Arial"/>
        </w:rPr>
        <w:t>analysed</w:t>
      </w:r>
      <w:proofErr w:type="spellEnd"/>
      <w:r w:rsidRPr="00D1780F">
        <w:rPr>
          <w:rFonts w:ascii="Arial" w:hAnsi="Arial" w:cs="Arial"/>
        </w:rPr>
        <w:t xml:space="preserve"> by classical histological, histochemical, </w:t>
      </w:r>
      <w:proofErr w:type="spellStart"/>
      <w:r w:rsidRPr="00D1780F">
        <w:rPr>
          <w:rFonts w:ascii="Arial" w:hAnsi="Arial" w:cs="Arial"/>
        </w:rPr>
        <w:t>histoenzymatic</w:t>
      </w:r>
      <w:proofErr w:type="spellEnd"/>
      <w:r w:rsidRPr="00D1780F">
        <w:rPr>
          <w:rFonts w:ascii="Arial" w:hAnsi="Arial" w:cs="Arial"/>
        </w:rPr>
        <w:t xml:space="preserve"> and </w:t>
      </w:r>
      <w:proofErr w:type="spellStart"/>
      <w:r w:rsidRPr="00D1780F">
        <w:rPr>
          <w:rFonts w:ascii="Arial" w:hAnsi="Arial" w:cs="Arial"/>
        </w:rPr>
        <w:t>immunohistochemical</w:t>
      </w:r>
      <w:proofErr w:type="spellEnd"/>
      <w:r w:rsidRPr="00D1780F">
        <w:rPr>
          <w:rFonts w:ascii="Arial" w:hAnsi="Arial" w:cs="Arial"/>
        </w:rPr>
        <w:t xml:space="preserve"> techniques, as described previously</w:t>
      </w:r>
      <w:r>
        <w:rPr>
          <w:rFonts w:ascii="Arial" w:hAnsi="Arial" w:cs="Arial"/>
        </w:rPr>
        <w:t xml:space="preserve"> </w:t>
      </w:r>
      <w:r>
        <w:rPr>
          <w:rFonts w:ascii="Arial" w:hAnsi="Arial" w:cs="Arial"/>
        </w:rPr>
        <w:fldChar w:fldCharType="begin"/>
      </w:r>
      <w:r>
        <w:rPr>
          <w:rFonts w:ascii="Arial" w:hAnsi="Arial" w:cs="Arial"/>
        </w:rPr>
        <w:instrText xml:space="preserve"> ADDIN EN.CITE &lt;EndNote&gt;&lt;Cite&gt;&lt;Author&gt;Martin&lt;/Author&gt;&lt;Year&gt;1997&lt;/Year&gt;&lt;RecNum&gt;9483&lt;/RecNum&gt;&lt;DisplayText&gt;(Martin&lt;style face="italic"&gt; et al.&lt;/style&gt;, 1997)&lt;/DisplayText&gt;&lt;record&gt;&lt;rec-number&gt;9483&lt;/rec-number&gt;&lt;foreign-keys&gt;&lt;key app="EN" db-id="z25sdadwv9wrade0ezop2wrc2dzfs2dffr2x"&gt;9483&lt;/key&gt;&lt;/foreign-keys&gt;&lt;ref-type name="Journal Article"&gt;17&lt;/ref-type&gt;&lt;contributors&gt;&lt;authors&gt;&lt;author&gt;Martin, J. J.&lt;/author&gt;&lt;author&gt;Ceuterick, C.&lt;/author&gt;&lt;author&gt;Van Goethem, G.&lt;/author&gt;&lt;/authors&gt;&lt;/contributors&gt;&lt;auth-address&gt;Born-Bunge Foundation, Wilrijk, Belgium.&lt;/auth-address&gt;&lt;titles&gt;&lt;title&gt;On a dominantly inherited myopathy with tubular aggregates&lt;/title&gt;&lt;secondary-title&gt;Neuromuscul Disord&lt;/secondary-title&gt;&lt;alt-title&gt;Neuromuscular disorders : NMD&lt;/alt-title&gt;&lt;/titles&gt;&lt;periodical&gt;&lt;full-title&gt;Neuromuscul Disord&lt;/full-title&gt;&lt;/periodical&gt;&lt;pages&gt;512-20&lt;/pages&gt;&lt;volume&gt;7&lt;/volume&gt;&lt;number&gt;8&lt;/number&gt;&lt;keywords&gt;&lt;keyword&gt;Adult&lt;/keyword&gt;&lt;keyword&gt;Aged&lt;/keyword&gt;&lt;keyword&gt;Biopsy&lt;/keyword&gt;&lt;keyword&gt;Creatine Kinase/metabolism&lt;/keyword&gt;&lt;keyword&gt;Exercise/*physiology&lt;/keyword&gt;&lt;keyword&gt;Fathers&lt;/keyword&gt;&lt;keyword&gt;*Genes, Dominant&lt;/keyword&gt;&lt;keyword&gt;Humans&lt;/keyword&gt;&lt;keyword&gt;Male&lt;/keyword&gt;&lt;keyword&gt;Microtubules/*ultrastructure&lt;/keyword&gt;&lt;keyword&gt;Muscular Diseases/*genetics/pathology&lt;/keyword&gt;&lt;keyword&gt;Pedigree&lt;/keyword&gt;&lt;/keywords&gt;&lt;dates&gt;&lt;year&gt;1997&lt;/year&gt;&lt;pub-dates&gt;&lt;date&gt;Dec&lt;/date&gt;&lt;/pub-dates&gt;&lt;/dates&gt;&lt;isbn&gt;0960-8966 (Print)&amp;#xD;0960-8966 (Linking)&lt;/isbn&gt;&lt;accession-num&gt;9447609&lt;/accession-num&gt;&lt;urls&gt;&lt;related-urls&gt;&lt;url&gt;http://www.ncbi.nlm.nih.gov/pubmed/9447609&lt;/url&gt;&lt;/related-urls&gt;&lt;/urls&gt;&lt;/record&gt;&lt;/Cite&gt;&lt;/EndNote&gt;</w:instrText>
      </w:r>
      <w:r>
        <w:rPr>
          <w:rFonts w:ascii="Arial" w:hAnsi="Arial" w:cs="Arial"/>
        </w:rPr>
        <w:fldChar w:fldCharType="separate"/>
      </w:r>
      <w:r>
        <w:rPr>
          <w:rFonts w:ascii="Arial" w:hAnsi="Arial" w:cs="Arial"/>
          <w:noProof/>
        </w:rPr>
        <w:t>(</w:t>
      </w:r>
      <w:hyperlink w:anchor="_ENREF_13" w:tooltip="Martin, 1997 #9483" w:history="1">
        <w:r w:rsidR="00746F7A">
          <w:rPr>
            <w:rFonts w:ascii="Arial" w:hAnsi="Arial" w:cs="Arial"/>
            <w:noProof/>
          </w:rPr>
          <w:t>Martin</w:t>
        </w:r>
        <w:r w:rsidR="00746F7A" w:rsidRPr="00E206CA">
          <w:rPr>
            <w:rFonts w:ascii="Arial" w:hAnsi="Arial" w:cs="Arial"/>
            <w:i/>
            <w:noProof/>
          </w:rPr>
          <w:t xml:space="preserve"> et al.</w:t>
        </w:r>
        <w:r w:rsidR="00746F7A">
          <w:rPr>
            <w:rFonts w:ascii="Arial" w:hAnsi="Arial" w:cs="Arial"/>
            <w:noProof/>
          </w:rPr>
          <w:t>, 1997</w:t>
        </w:r>
      </w:hyperlink>
      <w:r>
        <w:rPr>
          <w:rFonts w:ascii="Arial" w:hAnsi="Arial" w:cs="Arial"/>
          <w:noProof/>
        </w:rPr>
        <w:t>)</w:t>
      </w:r>
      <w:r>
        <w:rPr>
          <w:rFonts w:ascii="Arial" w:hAnsi="Arial" w:cs="Arial"/>
        </w:rPr>
        <w:fldChar w:fldCharType="end"/>
      </w:r>
      <w:r w:rsidRPr="00D1780F">
        <w:rPr>
          <w:rFonts w:ascii="Arial" w:hAnsi="Arial" w:cs="Arial"/>
        </w:rPr>
        <w:t>. The antibodies used were mouse monoclonal anti-</w:t>
      </w:r>
      <w:proofErr w:type="spellStart"/>
      <w:r w:rsidRPr="00D1780F">
        <w:rPr>
          <w:rFonts w:ascii="Arial" w:hAnsi="Arial" w:cs="Arial"/>
        </w:rPr>
        <w:t>emerin</w:t>
      </w:r>
      <w:proofErr w:type="spellEnd"/>
      <w:r w:rsidRPr="00D1780F">
        <w:rPr>
          <w:rFonts w:ascii="Arial" w:hAnsi="Arial" w:cs="Arial"/>
        </w:rPr>
        <w:t xml:space="preserve"> (NCL-</w:t>
      </w:r>
      <w:proofErr w:type="spellStart"/>
      <w:r w:rsidRPr="00D1780F">
        <w:rPr>
          <w:rFonts w:ascii="Arial" w:hAnsi="Arial" w:cs="Arial"/>
        </w:rPr>
        <w:t>emerin</w:t>
      </w:r>
      <w:proofErr w:type="spellEnd"/>
      <w:r w:rsidRPr="00D1780F">
        <w:rPr>
          <w:rFonts w:ascii="Arial" w:hAnsi="Arial" w:cs="Arial"/>
        </w:rPr>
        <w:t xml:space="preserve">, 1/100, acetone fixation - </w:t>
      </w:r>
      <w:proofErr w:type="spellStart"/>
      <w:r w:rsidRPr="00D1780F">
        <w:rPr>
          <w:rFonts w:ascii="Arial" w:hAnsi="Arial" w:cs="Arial"/>
        </w:rPr>
        <w:t>Novocastra</w:t>
      </w:r>
      <w:proofErr w:type="spellEnd"/>
      <w:r w:rsidRPr="00D1780F">
        <w:rPr>
          <w:rFonts w:ascii="Arial" w:hAnsi="Arial" w:cs="Arial"/>
        </w:rPr>
        <w:t>, Newcastle-on-Tyne, UK); mouse monoclonal anti-</w:t>
      </w:r>
      <w:proofErr w:type="spellStart"/>
      <w:r w:rsidRPr="00D1780F">
        <w:rPr>
          <w:rFonts w:ascii="Arial" w:hAnsi="Arial" w:cs="Arial"/>
        </w:rPr>
        <w:t>lamin</w:t>
      </w:r>
      <w:proofErr w:type="spellEnd"/>
      <w:r w:rsidRPr="00D1780F">
        <w:rPr>
          <w:rFonts w:ascii="Arial" w:hAnsi="Arial" w:cs="Arial"/>
        </w:rPr>
        <w:t xml:space="preserve"> A/C (NCL-LAM-A/C, 1/1000, </w:t>
      </w:r>
      <w:proofErr w:type="spellStart"/>
      <w:r w:rsidRPr="00D1780F">
        <w:rPr>
          <w:rFonts w:ascii="Arial" w:hAnsi="Arial" w:cs="Arial"/>
        </w:rPr>
        <w:t>aceton</w:t>
      </w:r>
      <w:proofErr w:type="spellEnd"/>
      <w:r w:rsidRPr="00D1780F">
        <w:rPr>
          <w:rFonts w:ascii="Arial" w:hAnsi="Arial" w:cs="Arial"/>
        </w:rPr>
        <w:t xml:space="preserve">/methanol fixation - </w:t>
      </w:r>
      <w:proofErr w:type="spellStart"/>
      <w:r w:rsidRPr="00D1780F">
        <w:rPr>
          <w:rFonts w:ascii="Arial" w:hAnsi="Arial" w:cs="Arial"/>
        </w:rPr>
        <w:t>Novocastra</w:t>
      </w:r>
      <w:proofErr w:type="spellEnd"/>
      <w:r w:rsidRPr="00D1780F">
        <w:rPr>
          <w:rFonts w:ascii="Arial" w:hAnsi="Arial" w:cs="Arial"/>
        </w:rPr>
        <w:t xml:space="preserve">, Newcastle-on-Tyne, UK) and rabbit polyclonal anti-nesprin-1 (PRB-439P, 1/2000, </w:t>
      </w:r>
      <w:proofErr w:type="spellStart"/>
      <w:r w:rsidRPr="00D1780F">
        <w:rPr>
          <w:rFonts w:ascii="Arial" w:hAnsi="Arial" w:cs="Arial"/>
        </w:rPr>
        <w:t>unfixated</w:t>
      </w:r>
      <w:proofErr w:type="spellEnd"/>
      <w:r w:rsidRPr="00D1780F">
        <w:rPr>
          <w:rFonts w:ascii="Arial" w:hAnsi="Arial" w:cs="Arial"/>
        </w:rPr>
        <w:t xml:space="preserve"> – Covance, Princeton, New Jersey, USA). The </w:t>
      </w:r>
      <w:proofErr w:type="spellStart"/>
      <w:r w:rsidRPr="00D1780F">
        <w:rPr>
          <w:rFonts w:ascii="Arial" w:hAnsi="Arial" w:cs="Arial"/>
        </w:rPr>
        <w:t>avidin</w:t>
      </w:r>
      <w:proofErr w:type="spellEnd"/>
      <w:r w:rsidRPr="00D1780F">
        <w:rPr>
          <w:rFonts w:ascii="Arial" w:hAnsi="Arial" w:cs="Arial"/>
        </w:rPr>
        <w:t>-biotin complex technique for the monoclonal antibodies and the peroxidase-</w:t>
      </w:r>
      <w:proofErr w:type="spellStart"/>
      <w:r w:rsidRPr="00D1780F">
        <w:rPr>
          <w:rFonts w:ascii="Arial" w:hAnsi="Arial" w:cs="Arial"/>
        </w:rPr>
        <w:t>antiperoxidase</w:t>
      </w:r>
      <w:proofErr w:type="spellEnd"/>
      <w:r w:rsidRPr="00D1780F">
        <w:rPr>
          <w:rFonts w:ascii="Arial" w:hAnsi="Arial" w:cs="Arial"/>
        </w:rPr>
        <w:t xml:space="preserve"> technique were used for the polyclonal antibody.</w:t>
      </w:r>
    </w:p>
    <w:p w14:paraId="1DDD2608" w14:textId="77777777" w:rsidR="009663F2" w:rsidRPr="004B7ECB" w:rsidRDefault="009663F2" w:rsidP="00A90657">
      <w:pPr>
        <w:spacing w:after="0" w:line="480" w:lineRule="auto"/>
        <w:jc w:val="both"/>
        <w:rPr>
          <w:rFonts w:ascii="Arial" w:eastAsia="MS Mincho" w:hAnsi="Arial"/>
          <w:sz w:val="24"/>
          <w:szCs w:val="24"/>
          <w:lang w:eastAsia="ja-JP"/>
        </w:rPr>
      </w:pPr>
    </w:p>
    <w:p w14:paraId="4808C16B" w14:textId="77777777" w:rsidR="009663F2" w:rsidRPr="00DC67D6" w:rsidRDefault="009663F2" w:rsidP="00FE1D69">
      <w:pPr>
        <w:spacing w:after="0" w:line="480" w:lineRule="auto"/>
        <w:jc w:val="both"/>
        <w:rPr>
          <w:rFonts w:ascii="Arial" w:hAnsi="Arial" w:cs="Arial"/>
          <w:i/>
          <w:iCs/>
        </w:rPr>
      </w:pPr>
      <w:r>
        <w:rPr>
          <w:rFonts w:ascii="Arial" w:hAnsi="Arial" w:cs="Arial"/>
          <w:i/>
          <w:iCs/>
        </w:rPr>
        <w:t>Clinical and electrophysiological assessments</w:t>
      </w:r>
    </w:p>
    <w:p w14:paraId="12F10EC6" w14:textId="37A20121" w:rsidR="007167C5" w:rsidRDefault="009663F2" w:rsidP="007167C5">
      <w:pPr>
        <w:spacing w:after="0" w:line="480" w:lineRule="auto"/>
        <w:jc w:val="both"/>
        <w:rPr>
          <w:rFonts w:ascii="Arial" w:hAnsi="Arial" w:cs="Arial"/>
        </w:rPr>
      </w:pPr>
      <w:r w:rsidRPr="002128ED">
        <w:rPr>
          <w:rFonts w:ascii="Arial" w:hAnsi="Arial" w:cs="Arial"/>
        </w:rPr>
        <w:t xml:space="preserve">All index patients carrying two pathogenic </w:t>
      </w:r>
      <w:r w:rsidRPr="005A30DD">
        <w:rPr>
          <w:rFonts w:ascii="Arial" w:hAnsi="Arial" w:cs="Arial"/>
          <w:i/>
          <w:iCs/>
        </w:rPr>
        <w:t>SYNE1</w:t>
      </w:r>
      <w:r w:rsidRPr="002128ED">
        <w:rPr>
          <w:rFonts w:ascii="Arial" w:hAnsi="Arial" w:cs="Arial"/>
        </w:rPr>
        <w:t xml:space="preserve"> </w:t>
      </w:r>
      <w:del w:id="157" w:author="msynofzik" w:date="2015-12-04T11:43:00Z">
        <w:r w:rsidRPr="002128ED" w:rsidDel="00A22FBF">
          <w:rPr>
            <w:rFonts w:ascii="Arial" w:hAnsi="Arial" w:cs="Arial"/>
          </w:rPr>
          <w:delText xml:space="preserve">variants </w:delText>
        </w:r>
      </w:del>
      <w:ins w:id="158" w:author="msynofzik" w:date="2015-12-04T11:43:00Z">
        <w:r w:rsidR="00A22FBF">
          <w:rPr>
            <w:rFonts w:ascii="Arial" w:hAnsi="Arial" w:cs="Arial"/>
          </w:rPr>
          <w:t>alleles (either in homo</w:t>
        </w:r>
      </w:ins>
      <w:ins w:id="159" w:author="msynofzik" w:date="2015-12-04T11:45:00Z">
        <w:r w:rsidR="00A22FBF">
          <w:rPr>
            <w:rFonts w:ascii="Arial" w:hAnsi="Arial" w:cs="Arial"/>
          </w:rPr>
          <w:t>zygous or compound heterozygous state)</w:t>
        </w:r>
      </w:ins>
      <w:ins w:id="160" w:author="msynofzik" w:date="2015-12-04T11:43:00Z">
        <w:r w:rsidR="00A22FBF" w:rsidRPr="002128ED">
          <w:rPr>
            <w:rFonts w:ascii="Arial" w:hAnsi="Arial" w:cs="Arial"/>
          </w:rPr>
          <w:t xml:space="preserve"> </w:t>
        </w:r>
      </w:ins>
      <w:r w:rsidRPr="002128ED">
        <w:rPr>
          <w:rFonts w:ascii="Arial" w:hAnsi="Arial" w:cs="Arial"/>
        </w:rPr>
        <w:t>as well as</w:t>
      </w:r>
      <w:r>
        <w:rPr>
          <w:rFonts w:ascii="Arial" w:hAnsi="Arial" w:cs="Arial"/>
        </w:rPr>
        <w:t xml:space="preserve"> </w:t>
      </w:r>
      <w:r w:rsidRPr="002128ED">
        <w:rPr>
          <w:rFonts w:ascii="Arial" w:hAnsi="Arial" w:cs="Arial"/>
        </w:rPr>
        <w:t>their affected siblings received a systematic clinical assessment for disturbances</w:t>
      </w:r>
      <w:r>
        <w:rPr>
          <w:rFonts w:ascii="Arial" w:hAnsi="Arial" w:cs="Arial"/>
        </w:rPr>
        <w:t xml:space="preserve"> </w:t>
      </w:r>
      <w:r w:rsidRPr="002128ED">
        <w:rPr>
          <w:rFonts w:ascii="Arial" w:hAnsi="Arial" w:cs="Arial"/>
        </w:rPr>
        <w:t>in multiple neurological systems</w:t>
      </w:r>
      <w:r>
        <w:rPr>
          <w:rFonts w:ascii="Arial" w:hAnsi="Arial" w:cs="Arial"/>
        </w:rPr>
        <w:t xml:space="preserve"> </w:t>
      </w:r>
      <w:r w:rsidR="00E91134">
        <w:rPr>
          <w:rFonts w:ascii="Arial" w:hAnsi="Arial" w:cs="Arial"/>
        </w:rPr>
        <w:t>(Table 2</w:t>
      </w:r>
      <w:r w:rsidRPr="002128ED">
        <w:rPr>
          <w:rFonts w:ascii="Arial" w:hAnsi="Arial" w:cs="Arial"/>
        </w:rPr>
        <w:t>)</w:t>
      </w:r>
      <w:r>
        <w:rPr>
          <w:rFonts w:ascii="Arial" w:hAnsi="Arial" w:cs="Arial"/>
        </w:rPr>
        <w:t xml:space="preserve"> by a movement disorder specialist</w:t>
      </w:r>
      <w:r w:rsidRPr="002128ED">
        <w:rPr>
          <w:rFonts w:ascii="Arial" w:hAnsi="Arial" w:cs="Arial"/>
        </w:rPr>
        <w:t xml:space="preserve">. </w:t>
      </w:r>
      <w:r>
        <w:rPr>
          <w:rFonts w:ascii="Arial" w:hAnsi="Arial" w:cs="Arial"/>
        </w:rPr>
        <w:t>N</w:t>
      </w:r>
      <w:r w:rsidRPr="00100ED5">
        <w:rPr>
          <w:rFonts w:ascii="Arial" w:hAnsi="Arial" w:cs="Arial"/>
        </w:rPr>
        <w:t>erve conduction stu</w:t>
      </w:r>
      <w:r>
        <w:rPr>
          <w:rFonts w:ascii="Arial" w:hAnsi="Arial" w:cs="Arial"/>
        </w:rPr>
        <w:t xml:space="preserve">dies (NCS) and electromyography (EMG) investigations were performed in all patients available for these investigations. Patients were classified into </w:t>
      </w:r>
      <w:r w:rsidR="0011486D">
        <w:rPr>
          <w:rFonts w:ascii="Arial" w:hAnsi="Arial" w:cs="Arial"/>
        </w:rPr>
        <w:t xml:space="preserve">two </w:t>
      </w:r>
      <w:r>
        <w:rPr>
          <w:rFonts w:ascii="Arial" w:hAnsi="Arial" w:cs="Arial"/>
        </w:rPr>
        <w:t xml:space="preserve">phenotypic categories: </w:t>
      </w:r>
      <w:proofErr w:type="spellStart"/>
      <w:r>
        <w:rPr>
          <w:rFonts w:ascii="Arial" w:hAnsi="Arial" w:cs="Arial"/>
        </w:rPr>
        <w:t>i</w:t>
      </w:r>
      <w:proofErr w:type="spellEnd"/>
      <w:r>
        <w:rPr>
          <w:rFonts w:ascii="Arial" w:hAnsi="Arial" w:cs="Arial"/>
        </w:rPr>
        <w:t xml:space="preserve">) </w:t>
      </w:r>
      <w:r w:rsidRPr="00AC5D7F">
        <w:rPr>
          <w:rFonts w:ascii="Arial" w:hAnsi="Arial" w:cs="Arial"/>
          <w:i/>
          <w:iCs/>
        </w:rPr>
        <w:t>pure cerebellar ataxia</w:t>
      </w:r>
      <w:r>
        <w:rPr>
          <w:rFonts w:ascii="Arial" w:hAnsi="Arial" w:cs="Arial"/>
        </w:rPr>
        <w:t xml:space="preserve"> </w:t>
      </w:r>
      <w:r w:rsidR="00CB0F8C">
        <w:rPr>
          <w:rFonts w:ascii="Arial" w:hAnsi="Arial" w:cs="Arial"/>
        </w:rPr>
        <w:t>(</w:t>
      </w:r>
      <w:r w:rsidR="00B7451B">
        <w:rPr>
          <w:rFonts w:ascii="Arial" w:hAnsi="Arial" w:cs="Arial"/>
          <w:i/>
        </w:rPr>
        <w:t>p</w:t>
      </w:r>
      <w:r w:rsidR="0011486D">
        <w:rPr>
          <w:rFonts w:ascii="Arial" w:hAnsi="Arial" w:cs="Arial"/>
          <w:i/>
        </w:rPr>
        <w:t xml:space="preserve">ure </w:t>
      </w:r>
      <w:r w:rsidR="00B7451B">
        <w:rPr>
          <w:rFonts w:ascii="Arial" w:hAnsi="Arial" w:cs="Arial"/>
          <w:i/>
        </w:rPr>
        <w:t>C</w:t>
      </w:r>
      <w:r w:rsidR="00B7451B" w:rsidRPr="00B7451B">
        <w:rPr>
          <w:rFonts w:ascii="Arial" w:hAnsi="Arial" w:cs="Arial"/>
          <w:i/>
        </w:rPr>
        <w:t>A</w:t>
      </w:r>
      <w:r w:rsidR="00CB0F8C">
        <w:rPr>
          <w:rFonts w:ascii="Arial" w:hAnsi="Arial" w:cs="Arial"/>
        </w:rPr>
        <w:t>)</w:t>
      </w:r>
      <w:r w:rsidR="00B7451B">
        <w:rPr>
          <w:rFonts w:ascii="Arial" w:hAnsi="Arial" w:cs="Arial"/>
        </w:rPr>
        <w:t xml:space="preserve"> </w:t>
      </w:r>
      <w:r>
        <w:rPr>
          <w:rFonts w:ascii="Arial" w:hAnsi="Arial" w:cs="Arial"/>
        </w:rPr>
        <w:t xml:space="preserve">= </w:t>
      </w:r>
      <w:r w:rsidR="00B7451B">
        <w:rPr>
          <w:rFonts w:ascii="Arial" w:hAnsi="Arial" w:cs="Arial"/>
        </w:rPr>
        <w:t xml:space="preserve">pure </w:t>
      </w:r>
      <w:r>
        <w:rPr>
          <w:rFonts w:ascii="Arial" w:hAnsi="Arial" w:cs="Arial"/>
        </w:rPr>
        <w:t xml:space="preserve">ataxia features without any evidence of non-ataxia features; ii) </w:t>
      </w:r>
      <w:r w:rsidR="00B7451B">
        <w:rPr>
          <w:rFonts w:ascii="Arial" w:hAnsi="Arial" w:cs="Arial"/>
          <w:i/>
          <w:iCs/>
        </w:rPr>
        <w:t xml:space="preserve">cerebellar </w:t>
      </w:r>
      <w:r w:rsidRPr="00AC5D7F">
        <w:rPr>
          <w:rFonts w:ascii="Arial" w:hAnsi="Arial" w:cs="Arial"/>
          <w:i/>
          <w:iCs/>
        </w:rPr>
        <w:t>ataxia</w:t>
      </w:r>
      <w:r w:rsidR="0011486D">
        <w:rPr>
          <w:rFonts w:ascii="Arial" w:hAnsi="Arial" w:cs="Arial"/>
          <w:i/>
          <w:iCs/>
        </w:rPr>
        <w:t xml:space="preserve"> plus</w:t>
      </w:r>
      <w:r w:rsidR="00B7451B">
        <w:rPr>
          <w:rFonts w:ascii="Arial" w:hAnsi="Arial" w:cs="Arial"/>
          <w:i/>
          <w:iCs/>
        </w:rPr>
        <w:t xml:space="preserve"> (CA</w:t>
      </w:r>
      <w:r w:rsidR="0011486D">
        <w:rPr>
          <w:rFonts w:ascii="Arial" w:hAnsi="Arial" w:cs="Arial"/>
          <w:i/>
          <w:iCs/>
        </w:rPr>
        <w:t xml:space="preserve"> plus</w:t>
      </w:r>
      <w:r w:rsidR="00B7451B">
        <w:rPr>
          <w:rFonts w:ascii="Arial" w:hAnsi="Arial" w:cs="Arial"/>
          <w:i/>
          <w:iCs/>
        </w:rPr>
        <w:t>)</w:t>
      </w:r>
      <w:r>
        <w:rPr>
          <w:rFonts w:ascii="Arial" w:hAnsi="Arial" w:cs="Arial"/>
        </w:rPr>
        <w:t xml:space="preserve"> = ataxia plus clinical evidence for damage of at least one additional neurological system</w:t>
      </w:r>
      <w:r w:rsidR="000A433C">
        <w:rPr>
          <w:rFonts w:ascii="Arial" w:hAnsi="Arial" w:cs="Arial"/>
        </w:rPr>
        <w:t xml:space="preserve">, such as </w:t>
      </w:r>
      <w:r w:rsidR="00900DE2">
        <w:rPr>
          <w:rFonts w:ascii="Arial" w:hAnsi="Arial" w:cs="Arial"/>
        </w:rPr>
        <w:t xml:space="preserve">e.g. </w:t>
      </w:r>
      <w:r w:rsidR="000A433C">
        <w:rPr>
          <w:rFonts w:ascii="Arial" w:hAnsi="Arial" w:cs="Arial"/>
        </w:rPr>
        <w:t>upper and/or lower motor neuron disease</w:t>
      </w:r>
      <w:r w:rsidR="0011486D">
        <w:rPr>
          <w:rFonts w:ascii="Arial" w:hAnsi="Arial" w:cs="Arial"/>
        </w:rPr>
        <w:t xml:space="preserve">. </w:t>
      </w:r>
      <w:r w:rsidR="007167C5">
        <w:rPr>
          <w:rFonts w:ascii="Arial" w:hAnsi="Arial" w:cs="Arial"/>
        </w:rPr>
        <w:t>Disease severity was rated by the Scale for the Assessment and Rating of Ataxia (SARA)</w:t>
      </w:r>
      <w:r w:rsidR="00E42183">
        <w:rPr>
          <w:rFonts w:ascii="Arial" w:hAnsi="Arial" w:cs="Arial"/>
        </w:rPr>
        <w:t xml:space="preserve"> </w:t>
      </w:r>
      <w:r w:rsidR="00443FD5">
        <w:rPr>
          <w:rFonts w:ascii="Arial" w:hAnsi="Arial" w:cs="Arial"/>
        </w:rPr>
        <w:fldChar w:fldCharType="begin">
          <w:fldData xml:space="preserve">PEVuZE5vdGU+PENpdGU+PEF1dGhvcj5TY2htaXR6LUh1YnNjaDwvQXV0aG9yPjxZZWFyPjIwMDY8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</w:fldData>
        </w:fldChar>
      </w:r>
      <w:r w:rsidR="00E206CA">
        <w:rPr>
          <w:rFonts w:ascii="Arial" w:hAnsi="Arial" w:cs="Arial"/>
        </w:rPr>
        <w:instrText xml:space="preserve"> ADDIN EN.CITE </w:instrText>
      </w:r>
      <w:r w:rsidR="00E206CA">
        <w:rPr>
          <w:rFonts w:ascii="Arial" w:hAnsi="Arial" w:cs="Arial"/>
        </w:rPr>
        <w:fldChar w:fldCharType="begin">
          <w:fldData xml:space="preserve">PEVuZE5vdGU+PENpdGU+PEF1dGhvcj5TY2htaXR6LUh1YnNjaDwvQXV0aG9yPjxZZWFyPjIwMDY8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</w:fldData>
        </w:fldChar>
      </w:r>
      <w:r w:rsidR="00E206CA">
        <w:rPr>
          <w:rFonts w:ascii="Arial" w:hAnsi="Arial" w:cs="Arial"/>
        </w:rPr>
        <w:instrText xml:space="preserve"> ADDIN EN.CITE.DATA </w:instrText>
      </w:r>
      <w:r w:rsidR="00E206CA">
        <w:rPr>
          <w:rFonts w:ascii="Arial" w:hAnsi="Arial" w:cs="Arial"/>
        </w:rPr>
      </w:r>
      <w:r w:rsidR="00E206CA">
        <w:rPr>
          <w:rFonts w:ascii="Arial" w:hAnsi="Arial" w:cs="Arial"/>
        </w:rPr>
        <w:fldChar w:fldCharType="end"/>
      </w:r>
      <w:r w:rsidR="00443FD5">
        <w:rPr>
          <w:rFonts w:ascii="Arial" w:hAnsi="Arial" w:cs="Arial"/>
        </w:rPr>
      </w:r>
      <w:r w:rsidR="00443FD5">
        <w:rPr>
          <w:rFonts w:ascii="Arial" w:hAnsi="Arial" w:cs="Arial"/>
        </w:rPr>
        <w:fldChar w:fldCharType="separate"/>
      </w:r>
      <w:r w:rsidR="00E206CA">
        <w:rPr>
          <w:rFonts w:ascii="Arial" w:hAnsi="Arial" w:cs="Arial"/>
          <w:noProof/>
        </w:rPr>
        <w:t>(</w:t>
      </w:r>
      <w:hyperlink w:anchor="_ENREF_19" w:tooltip="Schmitz-Hubsch, 2006 #7118" w:history="1">
        <w:r w:rsidR="00746F7A">
          <w:rPr>
            <w:rFonts w:ascii="Arial" w:hAnsi="Arial" w:cs="Arial"/>
            <w:noProof/>
          </w:rPr>
          <w:t>Schmitz-Hubsch</w:t>
        </w:r>
        <w:r w:rsidR="00746F7A" w:rsidRPr="00E206CA">
          <w:rPr>
            <w:rFonts w:ascii="Arial" w:hAnsi="Arial" w:cs="Arial"/>
            <w:i/>
            <w:noProof/>
          </w:rPr>
          <w:t xml:space="preserve"> et al.</w:t>
        </w:r>
        <w:r w:rsidR="00746F7A">
          <w:rPr>
            <w:rFonts w:ascii="Arial" w:hAnsi="Arial" w:cs="Arial"/>
            <w:noProof/>
          </w:rPr>
          <w:t>, 2006</w:t>
        </w:r>
      </w:hyperlink>
      <w:r w:rsidR="00E206CA">
        <w:rPr>
          <w:rFonts w:ascii="Arial" w:hAnsi="Arial" w:cs="Arial"/>
          <w:noProof/>
        </w:rPr>
        <w:t>)</w:t>
      </w:r>
      <w:r w:rsidR="00443FD5">
        <w:rPr>
          <w:rFonts w:ascii="Arial" w:hAnsi="Arial" w:cs="Arial"/>
        </w:rPr>
        <w:fldChar w:fldCharType="end"/>
      </w:r>
      <w:r w:rsidR="007167C5">
        <w:rPr>
          <w:rFonts w:ascii="Arial" w:hAnsi="Arial" w:cs="Arial"/>
        </w:rPr>
        <w:t xml:space="preserve">. </w:t>
      </w:r>
    </w:p>
    <w:p w14:paraId="44D080CB" w14:textId="77777777" w:rsidR="007167C5" w:rsidRDefault="007167C5" w:rsidP="007167C5">
      <w:pPr>
        <w:spacing w:after="0" w:line="480" w:lineRule="auto"/>
        <w:jc w:val="both"/>
        <w:rPr>
          <w:rFonts w:ascii="Arial" w:hAnsi="Arial" w:cs="Arial"/>
        </w:rPr>
      </w:pPr>
    </w:p>
    <w:p w14:paraId="0DE9D4CD" w14:textId="77777777" w:rsidR="009663F2" w:rsidRPr="002128ED" w:rsidRDefault="009663F2" w:rsidP="00DC67D6">
      <w:pPr>
        <w:spacing w:after="0" w:line="480" w:lineRule="auto"/>
        <w:jc w:val="both"/>
        <w:rPr>
          <w:rFonts w:ascii="Arial" w:hAnsi="Arial" w:cs="Arial"/>
          <w:i/>
          <w:iCs/>
        </w:rPr>
      </w:pPr>
      <w:r>
        <w:rPr>
          <w:rFonts w:ascii="Arial" w:hAnsi="Arial" w:cs="Arial"/>
          <w:i/>
          <w:iCs/>
        </w:rPr>
        <w:t>MRI and PET i</w:t>
      </w:r>
      <w:r w:rsidRPr="002128ED">
        <w:rPr>
          <w:rFonts w:ascii="Arial" w:hAnsi="Arial" w:cs="Arial"/>
          <w:i/>
          <w:iCs/>
        </w:rPr>
        <w:t xml:space="preserve">maging </w:t>
      </w:r>
    </w:p>
    <w:p w14:paraId="24006574" w14:textId="5BEBBA3A" w:rsidR="009663F2" w:rsidRDefault="009663F2" w:rsidP="00005CDE">
      <w:pPr>
        <w:spacing w:line="480" w:lineRule="auto"/>
        <w:jc w:val="both"/>
        <w:rPr>
          <w:rFonts w:ascii="Arial" w:hAnsi="Arial" w:cs="Arial"/>
        </w:rPr>
      </w:pPr>
      <w:r>
        <w:rPr>
          <w:rFonts w:ascii="Arial" w:hAnsi="Arial" w:cs="Arial"/>
        </w:rPr>
        <w:lastRenderedPageBreak/>
        <w:t>Ro</w:t>
      </w:r>
      <w:r w:rsidRPr="00976C3B">
        <w:rPr>
          <w:rFonts w:ascii="Arial" w:hAnsi="Arial" w:cs="Arial"/>
        </w:rPr>
        <w:t xml:space="preserve">utine </w:t>
      </w:r>
      <w:r>
        <w:rPr>
          <w:rFonts w:ascii="Arial" w:hAnsi="Arial" w:cs="Arial"/>
        </w:rPr>
        <w:t xml:space="preserve">brain </w:t>
      </w:r>
      <w:r w:rsidRPr="00976C3B">
        <w:rPr>
          <w:rFonts w:ascii="Arial" w:hAnsi="Arial" w:cs="Arial"/>
        </w:rPr>
        <w:t>magnetic</w:t>
      </w:r>
      <w:r>
        <w:rPr>
          <w:rFonts w:ascii="Arial" w:hAnsi="Arial" w:cs="Arial"/>
        </w:rPr>
        <w:t xml:space="preserve"> </w:t>
      </w:r>
      <w:r w:rsidRPr="00976C3B">
        <w:rPr>
          <w:rFonts w:ascii="Arial" w:hAnsi="Arial" w:cs="Arial"/>
        </w:rPr>
        <w:t>resonance imaging (MRI) including T1-, T2-,</w:t>
      </w:r>
      <w:r>
        <w:rPr>
          <w:rFonts w:ascii="Arial" w:hAnsi="Arial" w:cs="Arial"/>
        </w:rPr>
        <w:t xml:space="preserve"> </w:t>
      </w:r>
      <w:r w:rsidRPr="00976C3B">
        <w:rPr>
          <w:rFonts w:ascii="Arial" w:hAnsi="Arial" w:cs="Arial"/>
        </w:rPr>
        <w:t>diffusion-weighted images (DWI) and fluid attenuated</w:t>
      </w:r>
      <w:r>
        <w:rPr>
          <w:rFonts w:ascii="Arial" w:hAnsi="Arial" w:cs="Arial"/>
        </w:rPr>
        <w:t xml:space="preserve"> </w:t>
      </w:r>
      <w:r w:rsidRPr="00976C3B">
        <w:rPr>
          <w:rFonts w:ascii="Arial" w:hAnsi="Arial" w:cs="Arial"/>
        </w:rPr>
        <w:t>inver</w:t>
      </w:r>
      <w:r>
        <w:rPr>
          <w:rFonts w:ascii="Arial" w:hAnsi="Arial" w:cs="Arial"/>
        </w:rPr>
        <w:t xml:space="preserve">sion recovery T2 (FLAIR) images </w:t>
      </w:r>
      <w:r w:rsidRPr="00100ED5">
        <w:rPr>
          <w:rFonts w:ascii="Arial" w:hAnsi="Arial" w:cs="Arial"/>
        </w:rPr>
        <w:t>were performed for at least one</w:t>
      </w:r>
      <w:r>
        <w:rPr>
          <w:rFonts w:ascii="Arial" w:hAnsi="Arial" w:cs="Arial"/>
        </w:rPr>
        <w:t xml:space="preserve"> </w:t>
      </w:r>
      <w:r w:rsidRPr="00100ED5">
        <w:rPr>
          <w:rFonts w:ascii="Arial" w:hAnsi="Arial" w:cs="Arial"/>
        </w:rPr>
        <w:t xml:space="preserve">patient per family and were reviewed by both </w:t>
      </w:r>
      <w:proofErr w:type="spellStart"/>
      <w:r w:rsidRPr="00100ED5">
        <w:rPr>
          <w:rFonts w:ascii="Arial" w:hAnsi="Arial" w:cs="Arial"/>
        </w:rPr>
        <w:t>neuroradiologists</w:t>
      </w:r>
      <w:proofErr w:type="spellEnd"/>
      <w:r w:rsidRPr="00100ED5">
        <w:rPr>
          <w:rFonts w:ascii="Arial" w:hAnsi="Arial" w:cs="Arial"/>
        </w:rPr>
        <w:t xml:space="preserve"> an</w:t>
      </w:r>
      <w:r>
        <w:rPr>
          <w:rFonts w:ascii="Arial" w:hAnsi="Arial" w:cs="Arial"/>
        </w:rPr>
        <w:t xml:space="preserve">d a neurologist. </w:t>
      </w:r>
      <w:r w:rsidRPr="00116D33">
        <w:rPr>
          <w:rFonts w:ascii="Arial" w:hAnsi="Arial" w:cs="Arial"/>
          <w:vertAlign w:val="superscript"/>
        </w:rPr>
        <w:t>18</w:t>
      </w:r>
      <w:r w:rsidRPr="00116D33">
        <w:rPr>
          <w:rFonts w:ascii="Arial" w:hAnsi="Arial" w:cs="Arial"/>
        </w:rPr>
        <w:t>F- FDG</w:t>
      </w:r>
      <w:r>
        <w:rPr>
          <w:rFonts w:ascii="Arial" w:hAnsi="Arial" w:cs="Arial"/>
        </w:rPr>
        <w:t xml:space="preserve"> positron emission tomography (PET) imaging was </w:t>
      </w:r>
      <w:r w:rsidRPr="00116D33">
        <w:rPr>
          <w:rFonts w:ascii="Arial" w:hAnsi="Arial" w:cs="Arial"/>
        </w:rPr>
        <w:t>performed</w:t>
      </w:r>
      <w:r>
        <w:rPr>
          <w:rFonts w:ascii="Arial" w:hAnsi="Arial" w:cs="Arial"/>
        </w:rPr>
        <w:t xml:space="preserve"> for two exemplary subjects with ataxia-motor neuron disease</w:t>
      </w:r>
      <w:r w:rsidRPr="00116D33">
        <w:rPr>
          <w:rFonts w:ascii="Arial" w:hAnsi="Arial" w:cs="Arial"/>
        </w:rPr>
        <w:t xml:space="preserve"> on a Siemens ECAT HR+ scanner (CTI, Knoxville, TN, USA) with a 128 × 128 voxel matrix (voxel size 2 mm), an axial field of view of 15.5 mm and a full-width-at-half-maximal resolution of 5 mm, according to previously published tracer-specific protocols</w:t>
      </w:r>
      <w:r>
        <w:rPr>
          <w:rFonts w:ascii="Arial" w:hAnsi="Arial" w:cs="Arial"/>
        </w:rPr>
        <w:t xml:space="preserve"> </w:t>
      </w:r>
      <w:r w:rsidR="00443FD5">
        <w:rPr>
          <w:rFonts w:ascii="Arial" w:hAnsi="Arial" w:cs="Arial"/>
        </w:rPr>
        <w:fldChar w:fldCharType="begin">
          <w:fldData xml:space="preserve">PEVuZE5vdGU+PENpdGU+PEF1dGhvcj5Gb3JzdGVyPC9BdXRob3I+PFllYXI+MjAxMDwvWWVhcj48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</w:fldData>
        </w:fldChar>
      </w:r>
      <w:r w:rsidR="00E206CA">
        <w:rPr>
          <w:rFonts w:ascii="Arial" w:hAnsi="Arial" w:cs="Arial"/>
        </w:rPr>
        <w:instrText xml:space="preserve"> ADDIN EN.CITE </w:instrText>
      </w:r>
      <w:r w:rsidR="00E206CA">
        <w:rPr>
          <w:rFonts w:ascii="Arial" w:hAnsi="Arial" w:cs="Arial"/>
        </w:rPr>
        <w:fldChar w:fldCharType="begin">
          <w:fldData xml:space="preserve">PEVuZE5vdGU+PENpdGU+PEF1dGhvcj5Gb3JzdGVyPC9BdXRob3I+PFllYXI+MjAxMDwvWWVhcj48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</w:fldData>
        </w:fldChar>
      </w:r>
      <w:r w:rsidR="00E206CA">
        <w:rPr>
          <w:rFonts w:ascii="Arial" w:hAnsi="Arial" w:cs="Arial"/>
        </w:rPr>
        <w:instrText xml:space="preserve"> ADDIN EN.CITE.DATA </w:instrText>
      </w:r>
      <w:r w:rsidR="00E206CA">
        <w:rPr>
          <w:rFonts w:ascii="Arial" w:hAnsi="Arial" w:cs="Arial"/>
        </w:rPr>
      </w:r>
      <w:r w:rsidR="00E206CA">
        <w:rPr>
          <w:rFonts w:ascii="Arial" w:hAnsi="Arial" w:cs="Arial"/>
        </w:rPr>
        <w:fldChar w:fldCharType="end"/>
      </w:r>
      <w:r w:rsidR="00443FD5">
        <w:rPr>
          <w:rFonts w:ascii="Arial" w:hAnsi="Arial" w:cs="Arial"/>
        </w:rPr>
      </w:r>
      <w:r w:rsidR="00443FD5">
        <w:rPr>
          <w:rFonts w:ascii="Arial" w:hAnsi="Arial" w:cs="Arial"/>
        </w:rPr>
        <w:fldChar w:fldCharType="separate"/>
      </w:r>
      <w:r w:rsidR="00E206CA">
        <w:rPr>
          <w:rFonts w:ascii="Arial" w:hAnsi="Arial" w:cs="Arial"/>
          <w:noProof/>
        </w:rPr>
        <w:t>(</w:t>
      </w:r>
      <w:hyperlink w:anchor="_ENREF_8" w:tooltip="Forster, 2010 #9482" w:history="1">
        <w:r w:rsidR="00746F7A">
          <w:rPr>
            <w:rFonts w:ascii="Arial" w:hAnsi="Arial" w:cs="Arial"/>
            <w:noProof/>
          </w:rPr>
          <w:t>Forster</w:t>
        </w:r>
        <w:r w:rsidR="00746F7A" w:rsidRPr="00E206CA">
          <w:rPr>
            <w:rFonts w:ascii="Arial" w:hAnsi="Arial" w:cs="Arial"/>
            <w:i/>
            <w:noProof/>
          </w:rPr>
          <w:t xml:space="preserve"> et al.</w:t>
        </w:r>
        <w:r w:rsidR="00746F7A">
          <w:rPr>
            <w:rFonts w:ascii="Arial" w:hAnsi="Arial" w:cs="Arial"/>
            <w:noProof/>
          </w:rPr>
          <w:t>, 2010</w:t>
        </w:r>
      </w:hyperlink>
      <w:r w:rsidR="00E206CA">
        <w:rPr>
          <w:rFonts w:ascii="Arial" w:hAnsi="Arial" w:cs="Arial"/>
          <w:noProof/>
        </w:rPr>
        <w:t>)</w:t>
      </w:r>
      <w:r w:rsidR="00443FD5">
        <w:rPr>
          <w:rFonts w:ascii="Arial" w:hAnsi="Arial" w:cs="Arial"/>
        </w:rPr>
        <w:fldChar w:fldCharType="end"/>
      </w:r>
      <w:r>
        <w:rPr>
          <w:rFonts w:ascii="Arial" w:hAnsi="Arial" w:cs="Arial"/>
        </w:rPr>
        <w:t>.</w:t>
      </w:r>
      <w:r w:rsidRPr="00116D33">
        <w:rPr>
          <w:rFonts w:ascii="Arial" w:hAnsi="Arial" w:cs="Arial"/>
        </w:rPr>
        <w:t xml:space="preserve"> </w:t>
      </w:r>
      <w:r w:rsidRPr="00FF3B83">
        <w:rPr>
          <w:rFonts w:ascii="Arial" w:hAnsi="Arial" w:cs="Arial"/>
        </w:rPr>
        <w:t xml:space="preserve">Resting-state PET recordings were obtained in the interval 30–50 min after </w:t>
      </w:r>
      <w:proofErr w:type="gramStart"/>
      <w:r w:rsidRPr="00FF3B83">
        <w:rPr>
          <w:rFonts w:ascii="Arial" w:hAnsi="Arial" w:cs="Arial"/>
        </w:rPr>
        <w:t>iv</w:t>
      </w:r>
      <w:proofErr w:type="gramEnd"/>
      <w:r w:rsidRPr="00FF3B83">
        <w:rPr>
          <w:rFonts w:ascii="Arial" w:hAnsi="Arial" w:cs="Arial"/>
        </w:rPr>
        <w:t xml:space="preserve"> application of 200 </w:t>
      </w:r>
      <w:proofErr w:type="spellStart"/>
      <w:r w:rsidRPr="00FF3B83">
        <w:rPr>
          <w:rFonts w:ascii="Arial" w:hAnsi="Arial" w:cs="Arial"/>
        </w:rPr>
        <w:t>MBq</w:t>
      </w:r>
      <w:proofErr w:type="spellEnd"/>
      <w:r w:rsidRPr="00FF3B83">
        <w:rPr>
          <w:rFonts w:ascii="Arial" w:hAnsi="Arial" w:cs="Arial"/>
        </w:rPr>
        <w:t xml:space="preserve"> 18-Fluoro-2-deoxyglucose (</w:t>
      </w:r>
      <w:r w:rsidRPr="00FF3B83">
        <w:rPr>
          <w:rFonts w:ascii="Arial" w:hAnsi="Arial" w:cs="Arial"/>
          <w:vertAlign w:val="superscript"/>
        </w:rPr>
        <w:t>18</w:t>
      </w:r>
      <w:r w:rsidR="00A85DE1">
        <w:rPr>
          <w:rFonts w:ascii="Arial" w:hAnsi="Arial" w:cs="Arial"/>
        </w:rPr>
        <w:t>F-</w:t>
      </w:r>
      <w:r w:rsidRPr="00FF3B83">
        <w:rPr>
          <w:rFonts w:ascii="Arial" w:hAnsi="Arial" w:cs="Arial"/>
        </w:rPr>
        <w:t>FDG)</w:t>
      </w:r>
      <w:r w:rsidR="00236F5B">
        <w:rPr>
          <w:rFonts w:ascii="Arial" w:hAnsi="Arial" w:cs="Arial"/>
        </w:rPr>
        <w:t xml:space="preserve"> in fasting state (&gt;6 </w:t>
      </w:r>
      <w:proofErr w:type="spellStart"/>
      <w:r w:rsidR="00236F5B">
        <w:rPr>
          <w:rFonts w:ascii="Arial" w:hAnsi="Arial" w:cs="Arial"/>
        </w:rPr>
        <w:t>hrs</w:t>
      </w:r>
      <w:proofErr w:type="spellEnd"/>
      <w:r w:rsidR="00236F5B">
        <w:rPr>
          <w:rFonts w:ascii="Arial" w:hAnsi="Arial" w:cs="Arial"/>
        </w:rPr>
        <w:t>)</w:t>
      </w:r>
      <w:r w:rsidRPr="00FF3B83">
        <w:rPr>
          <w:rFonts w:ascii="Arial" w:hAnsi="Arial" w:cs="Arial"/>
        </w:rPr>
        <w:t xml:space="preserve">, a brief attenuation scan was obtained with integrated </w:t>
      </w:r>
      <w:r w:rsidRPr="00FF3B83">
        <w:rPr>
          <w:rFonts w:ascii="Arial" w:hAnsi="Arial" w:cs="Arial"/>
          <w:vertAlign w:val="superscript"/>
        </w:rPr>
        <w:t>68</w:t>
      </w:r>
      <w:r w:rsidRPr="00FF3B83">
        <w:rPr>
          <w:rFonts w:ascii="Arial" w:hAnsi="Arial" w:cs="Arial"/>
        </w:rPr>
        <w:t>Ge rod sources</w:t>
      </w:r>
      <w:r>
        <w:rPr>
          <w:rFonts w:ascii="Arial" w:hAnsi="Arial" w:cs="Arial"/>
        </w:rPr>
        <w:t xml:space="preserve"> (for details of image analysis, see Supplement </w:t>
      </w:r>
      <w:ins w:id="161" w:author="msynofzik" w:date="2015-12-09T18:52:00Z">
        <w:r w:rsidR="004D4996">
          <w:rPr>
            <w:rFonts w:ascii="Arial" w:hAnsi="Arial" w:cs="Arial"/>
          </w:rPr>
          <w:t>5</w:t>
        </w:r>
      </w:ins>
      <w:del w:id="162" w:author="msynofzik" w:date="2015-12-09T18:52:00Z">
        <w:r w:rsidDel="004D4996">
          <w:rPr>
            <w:rFonts w:ascii="Arial" w:hAnsi="Arial" w:cs="Arial"/>
          </w:rPr>
          <w:delText>2</w:delText>
        </w:r>
      </w:del>
      <w:r>
        <w:rPr>
          <w:rFonts w:ascii="Arial" w:hAnsi="Arial" w:cs="Arial"/>
        </w:rPr>
        <w:t>)</w:t>
      </w:r>
      <w:r w:rsidRPr="00FF3B83">
        <w:rPr>
          <w:rFonts w:ascii="Arial" w:hAnsi="Arial" w:cs="Arial"/>
        </w:rPr>
        <w:t>.</w:t>
      </w:r>
      <w:r>
        <w:rPr>
          <w:rFonts w:ascii="Arial" w:hAnsi="Arial" w:cs="Arial"/>
        </w:rPr>
        <w:t xml:space="preserve"> </w:t>
      </w:r>
    </w:p>
    <w:p w14:paraId="36ED16E1" w14:textId="77777777" w:rsidR="009663F2" w:rsidRPr="00D1780F" w:rsidRDefault="009663F2" w:rsidP="00D1780F">
      <w:pPr>
        <w:spacing w:after="0" w:line="480" w:lineRule="auto"/>
        <w:jc w:val="both"/>
        <w:rPr>
          <w:rFonts w:ascii="Arial" w:hAnsi="Arial" w:cs="Arial"/>
        </w:rPr>
      </w:pPr>
    </w:p>
    <w:p w14:paraId="40939340" w14:textId="77777777" w:rsidR="009663F2" w:rsidRPr="009977DB" w:rsidRDefault="009663F2" w:rsidP="009977DB">
      <w:pPr>
        <w:pStyle w:val="berschrift1"/>
      </w:pPr>
      <w:r w:rsidRPr="009977DB">
        <w:t xml:space="preserve">Results </w:t>
      </w:r>
    </w:p>
    <w:p w14:paraId="7884CC19" w14:textId="787E99BA" w:rsidR="009663F2" w:rsidRDefault="009663F2" w:rsidP="00E179E9">
      <w:pPr>
        <w:spacing w:after="0" w:line="480" w:lineRule="auto"/>
        <w:jc w:val="both"/>
        <w:rPr>
          <w:rFonts w:ascii="Arial" w:hAnsi="Arial" w:cs="Arial"/>
          <w:b/>
          <w:bCs/>
          <w:i/>
          <w:iCs/>
        </w:rPr>
      </w:pPr>
      <w:r>
        <w:rPr>
          <w:rFonts w:ascii="Arial" w:hAnsi="Arial" w:cs="Arial"/>
          <w:b/>
          <w:bCs/>
          <w:i/>
          <w:iCs/>
        </w:rPr>
        <w:t>A large cohort of novel SYNE1 index families and mutations</w:t>
      </w:r>
      <w:r w:rsidR="009D5CD8">
        <w:rPr>
          <w:rFonts w:ascii="Arial" w:hAnsi="Arial" w:cs="Arial"/>
          <w:b/>
          <w:bCs/>
          <w:i/>
          <w:iCs/>
        </w:rPr>
        <w:t xml:space="preserve"> from European</w:t>
      </w:r>
      <w:ins w:id="163" w:author="msynofzik" w:date="2015-12-04T11:25:00Z">
        <w:r w:rsidR="006B1CB3">
          <w:rPr>
            <w:rFonts w:ascii="Arial" w:hAnsi="Arial" w:cs="Arial"/>
            <w:b/>
            <w:bCs/>
            <w:i/>
            <w:iCs/>
          </w:rPr>
          <w:t xml:space="preserve"> and non-European</w:t>
        </w:r>
      </w:ins>
      <w:r w:rsidR="009D5CD8">
        <w:rPr>
          <w:rFonts w:ascii="Arial" w:hAnsi="Arial" w:cs="Arial"/>
          <w:b/>
          <w:bCs/>
          <w:i/>
          <w:iCs/>
        </w:rPr>
        <w:t xml:space="preserve"> populations</w:t>
      </w:r>
    </w:p>
    <w:p w14:paraId="1996D0B9" w14:textId="5C28A3CD" w:rsidR="009663F2" w:rsidRDefault="003510C7" w:rsidP="004154F6">
      <w:pPr>
        <w:spacing w:after="0" w:line="480" w:lineRule="auto"/>
        <w:jc w:val="both"/>
        <w:rPr>
          <w:ins w:id="164" w:author="msynofzik" w:date="2015-12-07T17:11:00Z"/>
          <w:rFonts w:ascii="Arial" w:hAnsi="Arial" w:cs="Arial"/>
        </w:rPr>
      </w:pPr>
      <w:r>
        <w:rPr>
          <w:rFonts w:ascii="Arial" w:hAnsi="Arial" w:cs="Arial"/>
        </w:rPr>
        <w:t>We identified 22</w:t>
      </w:r>
      <w:r w:rsidR="009663F2">
        <w:rPr>
          <w:rFonts w:ascii="Arial" w:hAnsi="Arial" w:cs="Arial"/>
        </w:rPr>
        <w:t xml:space="preserve"> index patients carrying two </w:t>
      </w:r>
      <w:r w:rsidR="009663F2" w:rsidRPr="00BF1311">
        <w:rPr>
          <w:rFonts w:ascii="Arial" w:hAnsi="Arial" w:cs="Arial"/>
        </w:rPr>
        <w:t xml:space="preserve">truncating </w:t>
      </w:r>
      <w:r w:rsidR="009663F2" w:rsidRPr="00F9542B">
        <w:rPr>
          <w:rFonts w:ascii="Arial" w:hAnsi="Arial" w:cs="Arial"/>
          <w:i/>
          <w:iCs/>
        </w:rPr>
        <w:t>SYNE1</w:t>
      </w:r>
      <w:r w:rsidR="009663F2" w:rsidRPr="00BF1311">
        <w:rPr>
          <w:rFonts w:ascii="Arial" w:hAnsi="Arial" w:cs="Arial"/>
        </w:rPr>
        <w:t xml:space="preserve"> </w:t>
      </w:r>
      <w:del w:id="165" w:author="msynofzik" w:date="2015-12-05T16:34:00Z">
        <w:r w:rsidR="009663F2" w:rsidRPr="00BF1311" w:rsidDel="00140B65">
          <w:rPr>
            <w:rFonts w:ascii="Arial" w:hAnsi="Arial" w:cs="Arial"/>
          </w:rPr>
          <w:delText>mutations</w:delText>
        </w:r>
        <w:r w:rsidR="009663F2" w:rsidDel="00140B65">
          <w:rPr>
            <w:rFonts w:ascii="Arial" w:hAnsi="Arial" w:cs="Arial"/>
          </w:rPr>
          <w:delText xml:space="preserve"> </w:delText>
        </w:r>
      </w:del>
      <w:ins w:id="166" w:author="msynofzik" w:date="2015-12-05T16:34:00Z">
        <w:r w:rsidR="00140B65">
          <w:rPr>
            <w:rFonts w:ascii="Arial" w:hAnsi="Arial" w:cs="Arial"/>
          </w:rPr>
          <w:t xml:space="preserve">alleles </w:t>
        </w:r>
      </w:ins>
      <w:r w:rsidR="009663F2">
        <w:rPr>
          <w:rFonts w:ascii="Arial" w:hAnsi="Arial" w:cs="Arial"/>
        </w:rPr>
        <w:t>an</w:t>
      </w:r>
      <w:r>
        <w:rPr>
          <w:rFonts w:ascii="Arial" w:hAnsi="Arial" w:cs="Arial"/>
        </w:rPr>
        <w:t>d 1 index patient</w:t>
      </w:r>
      <w:r w:rsidR="009663F2">
        <w:rPr>
          <w:rFonts w:ascii="Arial" w:hAnsi="Arial" w:cs="Arial"/>
        </w:rPr>
        <w:t xml:space="preserve"> carrying one truncating plus one missense </w:t>
      </w:r>
      <w:r w:rsidR="009663F2" w:rsidRPr="003510C7">
        <w:rPr>
          <w:rFonts w:ascii="Arial" w:hAnsi="Arial" w:cs="Arial"/>
          <w:i/>
        </w:rPr>
        <w:t>SYNE1</w:t>
      </w:r>
      <w:r w:rsidR="009663F2">
        <w:rPr>
          <w:rFonts w:ascii="Arial" w:hAnsi="Arial" w:cs="Arial"/>
        </w:rPr>
        <w:t xml:space="preserve"> </w:t>
      </w:r>
      <w:del w:id="167" w:author="msynofzik" w:date="2015-12-09T18:53:00Z">
        <w:r w:rsidR="009663F2" w:rsidDel="004D4996">
          <w:rPr>
            <w:rFonts w:ascii="Arial" w:hAnsi="Arial" w:cs="Arial"/>
          </w:rPr>
          <w:delText>mutation</w:delText>
        </w:r>
      </w:del>
      <w:ins w:id="168" w:author="msynofzik" w:date="2015-12-09T18:53:00Z">
        <w:r w:rsidR="004D4996">
          <w:rPr>
            <w:rFonts w:ascii="Arial" w:hAnsi="Arial" w:cs="Arial"/>
          </w:rPr>
          <w:t>allele</w:t>
        </w:r>
      </w:ins>
      <w:r w:rsidR="009663F2">
        <w:rPr>
          <w:rFonts w:ascii="Arial" w:hAnsi="Arial" w:cs="Arial"/>
        </w:rPr>
        <w:t>, thus yielding a total of 23 index patients out of 43</w:t>
      </w:r>
      <w:r w:rsidR="00077AB0">
        <w:rPr>
          <w:rFonts w:ascii="Arial" w:hAnsi="Arial" w:cs="Arial"/>
        </w:rPr>
        <w:t>4</w:t>
      </w:r>
      <w:r w:rsidR="009663F2">
        <w:rPr>
          <w:rFonts w:ascii="Arial" w:hAnsi="Arial" w:cs="Arial"/>
        </w:rPr>
        <w:t xml:space="preserve"> early-onset ataxia patients (5.</w:t>
      </w:r>
      <w:r w:rsidR="00077AB0">
        <w:rPr>
          <w:rFonts w:ascii="Arial" w:hAnsi="Arial" w:cs="Arial"/>
        </w:rPr>
        <w:t>3</w:t>
      </w:r>
      <w:r w:rsidR="009663F2">
        <w:rPr>
          <w:rFonts w:ascii="Arial" w:hAnsi="Arial" w:cs="Arial"/>
        </w:rPr>
        <w:t>%).</w:t>
      </w:r>
      <w:r w:rsidR="00820572">
        <w:rPr>
          <w:rFonts w:ascii="Arial" w:hAnsi="Arial" w:cs="Arial"/>
        </w:rPr>
        <w:t xml:space="preserve"> </w:t>
      </w:r>
      <w:r w:rsidR="007E69EB">
        <w:rPr>
          <w:rFonts w:ascii="Arial" w:hAnsi="Arial" w:cs="Arial"/>
        </w:rPr>
        <w:t xml:space="preserve">Five </w:t>
      </w:r>
      <w:r w:rsidR="00536A47">
        <w:rPr>
          <w:rFonts w:ascii="Arial" w:hAnsi="Arial" w:cs="Arial"/>
        </w:rPr>
        <w:t xml:space="preserve">index patients were </w:t>
      </w:r>
      <w:r w:rsidR="00CE766D">
        <w:rPr>
          <w:rFonts w:ascii="Arial" w:hAnsi="Arial" w:cs="Arial"/>
        </w:rPr>
        <w:t>from multiplex families</w:t>
      </w:r>
      <w:r w:rsidR="00536A47">
        <w:rPr>
          <w:rFonts w:ascii="Arial" w:hAnsi="Arial" w:cs="Arial"/>
        </w:rPr>
        <w:t xml:space="preserve">, </w:t>
      </w:r>
      <w:r w:rsidR="00CE766D">
        <w:rPr>
          <w:rFonts w:ascii="Arial" w:hAnsi="Arial" w:cs="Arial"/>
        </w:rPr>
        <w:t xml:space="preserve">the remaining </w:t>
      </w:r>
      <w:r w:rsidR="00536A47">
        <w:rPr>
          <w:rFonts w:ascii="Arial" w:hAnsi="Arial" w:cs="Arial"/>
        </w:rPr>
        <w:t>18 index patients were simplex cases.</w:t>
      </w:r>
      <w:r w:rsidR="00CA26A5">
        <w:rPr>
          <w:rFonts w:ascii="Arial" w:hAnsi="Arial" w:cs="Arial"/>
        </w:rPr>
        <w:t xml:space="preserve"> </w:t>
      </w:r>
      <w:r w:rsidR="007E69EB">
        <w:rPr>
          <w:rFonts w:ascii="Arial" w:hAnsi="Arial" w:cs="Arial"/>
        </w:rPr>
        <w:t>Six</w:t>
      </w:r>
      <w:r w:rsidR="00CA26A5">
        <w:rPr>
          <w:rFonts w:ascii="Arial" w:hAnsi="Arial" w:cs="Arial"/>
        </w:rPr>
        <w:t xml:space="preserve"> index patients had consanguineous parents.</w:t>
      </w:r>
      <w:r w:rsidR="009663F2">
        <w:rPr>
          <w:rFonts w:ascii="Arial" w:hAnsi="Arial" w:cs="Arial"/>
        </w:rPr>
        <w:t xml:space="preserve"> </w:t>
      </w:r>
      <w:r w:rsidR="0009483E">
        <w:rPr>
          <w:rFonts w:ascii="Arial" w:hAnsi="Arial" w:cs="Arial"/>
        </w:rPr>
        <w:t>In the 23 index patients, w</w:t>
      </w:r>
      <w:r w:rsidR="009663F2">
        <w:rPr>
          <w:rFonts w:ascii="Arial" w:hAnsi="Arial" w:cs="Arial"/>
        </w:rPr>
        <w:t xml:space="preserve">e observed a total of 35 different mutations, consisting of </w:t>
      </w:r>
      <w:r w:rsidR="00CC007B">
        <w:rPr>
          <w:rFonts w:ascii="Arial" w:hAnsi="Arial" w:cs="Arial"/>
        </w:rPr>
        <w:t>7</w:t>
      </w:r>
      <w:r w:rsidR="009663F2">
        <w:rPr>
          <w:rFonts w:ascii="Arial" w:hAnsi="Arial" w:cs="Arial"/>
        </w:rPr>
        <w:t xml:space="preserve"> frameshift, </w:t>
      </w:r>
      <w:r w:rsidR="00CC007B">
        <w:rPr>
          <w:rFonts w:ascii="Arial" w:hAnsi="Arial" w:cs="Arial"/>
        </w:rPr>
        <w:t>20</w:t>
      </w:r>
      <w:r w:rsidR="009663F2">
        <w:rPr>
          <w:rFonts w:ascii="Arial" w:hAnsi="Arial" w:cs="Arial"/>
        </w:rPr>
        <w:t xml:space="preserve"> nonsense mutations, </w:t>
      </w:r>
      <w:r w:rsidR="00505605">
        <w:rPr>
          <w:rFonts w:ascii="Arial" w:hAnsi="Arial" w:cs="Arial"/>
        </w:rPr>
        <w:t>6</w:t>
      </w:r>
      <w:r w:rsidR="009663F2">
        <w:rPr>
          <w:rFonts w:ascii="Arial" w:hAnsi="Arial" w:cs="Arial"/>
        </w:rPr>
        <w:t xml:space="preserve"> </w:t>
      </w:r>
      <w:r w:rsidR="009663F2" w:rsidRPr="007F1A4E">
        <w:rPr>
          <w:rFonts w:ascii="Arial" w:hAnsi="Arial" w:cs="Arial"/>
        </w:rPr>
        <w:t>nucleotide</w:t>
      </w:r>
      <w:r w:rsidR="009663F2">
        <w:rPr>
          <w:rFonts w:ascii="Arial" w:hAnsi="Arial" w:cs="Arial"/>
        </w:rPr>
        <w:t xml:space="preserve"> </w:t>
      </w:r>
      <w:r w:rsidR="009663F2" w:rsidRPr="007F1A4E">
        <w:rPr>
          <w:rFonts w:ascii="Arial" w:hAnsi="Arial" w:cs="Arial"/>
        </w:rPr>
        <w:t xml:space="preserve">changes affecting </w:t>
      </w:r>
      <w:r w:rsidR="007E69EB">
        <w:rPr>
          <w:rFonts w:ascii="Arial" w:hAnsi="Arial" w:cs="Arial"/>
        </w:rPr>
        <w:t xml:space="preserve">constitutive </w:t>
      </w:r>
      <w:r w:rsidR="009663F2" w:rsidRPr="007F1A4E">
        <w:rPr>
          <w:rFonts w:ascii="Arial" w:hAnsi="Arial" w:cs="Arial"/>
        </w:rPr>
        <w:t>splice sites</w:t>
      </w:r>
      <w:r w:rsidR="00C41B02">
        <w:rPr>
          <w:rFonts w:ascii="Arial" w:hAnsi="Arial" w:cs="Arial"/>
        </w:rPr>
        <w:t xml:space="preserve">, 1 nucleotide change </w:t>
      </w:r>
      <w:r w:rsidR="007E69EB">
        <w:rPr>
          <w:rFonts w:ascii="Arial" w:hAnsi="Arial" w:cs="Arial"/>
        </w:rPr>
        <w:t xml:space="preserve">generating </w:t>
      </w:r>
      <w:r w:rsidR="00C41B02">
        <w:rPr>
          <w:rFonts w:ascii="Arial" w:hAnsi="Arial" w:cs="Arial"/>
        </w:rPr>
        <w:t xml:space="preserve">a cryptic </w:t>
      </w:r>
      <w:proofErr w:type="spellStart"/>
      <w:r w:rsidR="00C41B02">
        <w:rPr>
          <w:rFonts w:ascii="Arial" w:hAnsi="Arial" w:cs="Arial"/>
        </w:rPr>
        <w:t>exonic</w:t>
      </w:r>
      <w:proofErr w:type="spellEnd"/>
      <w:r w:rsidR="00C41B02">
        <w:rPr>
          <w:rFonts w:ascii="Arial" w:hAnsi="Arial" w:cs="Arial"/>
        </w:rPr>
        <w:t xml:space="preserve"> splice site,</w:t>
      </w:r>
      <w:r w:rsidR="00505605">
        <w:rPr>
          <w:rFonts w:ascii="Arial" w:hAnsi="Arial" w:cs="Arial"/>
        </w:rPr>
        <w:t xml:space="preserve"> and </w:t>
      </w:r>
      <w:r w:rsidR="00C41B02">
        <w:rPr>
          <w:rFonts w:ascii="Arial" w:hAnsi="Arial" w:cs="Arial"/>
        </w:rPr>
        <w:t>1</w:t>
      </w:r>
      <w:r w:rsidR="00505605">
        <w:rPr>
          <w:rFonts w:ascii="Arial" w:hAnsi="Arial" w:cs="Arial"/>
        </w:rPr>
        <w:t xml:space="preserve"> missense mutation</w:t>
      </w:r>
      <w:r w:rsidR="00CE766D">
        <w:rPr>
          <w:rFonts w:ascii="Arial" w:hAnsi="Arial" w:cs="Arial"/>
        </w:rPr>
        <w:t xml:space="preserve"> in the actin binding domain</w:t>
      </w:r>
      <w:r w:rsidR="00505605">
        <w:rPr>
          <w:rFonts w:ascii="Arial" w:hAnsi="Arial" w:cs="Arial"/>
        </w:rPr>
        <w:t xml:space="preserve"> </w:t>
      </w:r>
      <w:r w:rsidR="009663F2">
        <w:rPr>
          <w:rFonts w:ascii="Arial" w:hAnsi="Arial" w:cs="Arial"/>
        </w:rPr>
        <w:t>(Table 1; for a discussion of the</w:t>
      </w:r>
      <w:r w:rsidR="00C41B02">
        <w:rPr>
          <w:rFonts w:ascii="Arial" w:hAnsi="Arial" w:cs="Arial"/>
        </w:rPr>
        <w:t xml:space="preserve"> cryptic </w:t>
      </w:r>
      <w:proofErr w:type="spellStart"/>
      <w:r w:rsidR="00C41B02">
        <w:rPr>
          <w:rFonts w:ascii="Arial" w:hAnsi="Arial" w:cs="Arial"/>
        </w:rPr>
        <w:t>exonic</w:t>
      </w:r>
      <w:proofErr w:type="spellEnd"/>
      <w:r w:rsidR="00C41B02">
        <w:rPr>
          <w:rFonts w:ascii="Arial" w:hAnsi="Arial" w:cs="Arial"/>
        </w:rPr>
        <w:t xml:space="preserve"> splice site and the</w:t>
      </w:r>
      <w:r w:rsidR="009663F2">
        <w:rPr>
          <w:rFonts w:ascii="Arial" w:hAnsi="Arial" w:cs="Arial"/>
        </w:rPr>
        <w:t xml:space="preserve"> missense mutation, see below). </w:t>
      </w:r>
      <w:r w:rsidR="00DE053F">
        <w:rPr>
          <w:rFonts w:ascii="Arial" w:hAnsi="Arial" w:cs="Arial"/>
        </w:rPr>
        <w:t xml:space="preserve">The mutations were spread across the giant </w:t>
      </w:r>
      <w:r w:rsidR="00DE053F" w:rsidRPr="003510C7">
        <w:rPr>
          <w:rFonts w:ascii="Arial" w:hAnsi="Arial" w:cs="Arial"/>
          <w:i/>
        </w:rPr>
        <w:t>SYNE1</w:t>
      </w:r>
      <w:r w:rsidR="00DE053F">
        <w:rPr>
          <w:rFonts w:ascii="Arial" w:hAnsi="Arial" w:cs="Arial"/>
        </w:rPr>
        <w:t xml:space="preserve"> gene, including the </w:t>
      </w:r>
      <w:r w:rsidR="00505F88">
        <w:rPr>
          <w:rFonts w:ascii="Arial" w:hAnsi="Arial" w:cs="Arial"/>
        </w:rPr>
        <w:t xml:space="preserve">acting binding domain (also called </w:t>
      </w:r>
      <w:r w:rsidR="00DE053F">
        <w:rPr>
          <w:rFonts w:ascii="Arial" w:hAnsi="Arial" w:cs="Arial"/>
        </w:rPr>
        <w:t>“</w:t>
      </w:r>
      <w:proofErr w:type="spellStart"/>
      <w:r w:rsidR="00DE053F">
        <w:rPr>
          <w:rFonts w:ascii="Arial" w:hAnsi="Arial" w:cs="Arial"/>
        </w:rPr>
        <w:t>Calponin</w:t>
      </w:r>
      <w:proofErr w:type="spellEnd"/>
      <w:r w:rsidR="00DE053F">
        <w:rPr>
          <w:rFonts w:ascii="Arial" w:hAnsi="Arial" w:cs="Arial"/>
        </w:rPr>
        <w:t xml:space="preserve"> homology domain containing </w:t>
      </w:r>
      <w:r w:rsidR="00DE053F">
        <w:rPr>
          <w:rFonts w:ascii="Arial" w:hAnsi="Arial" w:cs="Arial"/>
        </w:rPr>
        <w:lastRenderedPageBreak/>
        <w:t>actin binding site”</w:t>
      </w:r>
      <w:r w:rsidR="00505F88">
        <w:rPr>
          <w:rFonts w:ascii="Arial" w:hAnsi="Arial" w:cs="Arial"/>
        </w:rPr>
        <w:t>)</w:t>
      </w:r>
      <w:r w:rsidR="00DE053F">
        <w:rPr>
          <w:rFonts w:ascii="Arial" w:hAnsi="Arial" w:cs="Arial"/>
        </w:rPr>
        <w:t xml:space="preserve"> and the </w:t>
      </w:r>
      <w:proofErr w:type="spellStart"/>
      <w:r w:rsidR="00DE053F">
        <w:rPr>
          <w:rFonts w:ascii="Arial" w:hAnsi="Arial" w:cs="Arial"/>
        </w:rPr>
        <w:t>spectrin</w:t>
      </w:r>
      <w:proofErr w:type="spellEnd"/>
      <w:r w:rsidR="00DE053F">
        <w:rPr>
          <w:rFonts w:ascii="Arial" w:hAnsi="Arial" w:cs="Arial"/>
        </w:rPr>
        <w:t xml:space="preserve"> repeat domains (Figure 1</w:t>
      </w:r>
      <w:r w:rsidR="00722116">
        <w:rPr>
          <w:rFonts w:ascii="Arial" w:hAnsi="Arial" w:cs="Arial"/>
        </w:rPr>
        <w:t>A</w:t>
      </w:r>
      <w:r w:rsidR="00DE053F">
        <w:rPr>
          <w:rFonts w:ascii="Arial" w:hAnsi="Arial" w:cs="Arial"/>
        </w:rPr>
        <w:t xml:space="preserve">). </w:t>
      </w:r>
      <w:r w:rsidR="007E69EB">
        <w:rPr>
          <w:rFonts w:ascii="Arial" w:hAnsi="Arial" w:cs="Arial"/>
        </w:rPr>
        <w:t xml:space="preserve">Five </w:t>
      </w:r>
      <w:r w:rsidR="00627D5C">
        <w:rPr>
          <w:rFonts w:ascii="Arial" w:hAnsi="Arial" w:cs="Arial"/>
        </w:rPr>
        <w:t xml:space="preserve">mutations (mutations 1-5) also affect the </w:t>
      </w:r>
      <w:r w:rsidR="00627D5C" w:rsidRPr="00627D5C">
        <w:rPr>
          <w:rFonts w:ascii="Arial" w:hAnsi="Arial" w:cs="Arial"/>
        </w:rPr>
        <w:t xml:space="preserve">coding </w:t>
      </w:r>
      <w:r w:rsidR="00627D5C">
        <w:rPr>
          <w:rFonts w:ascii="Arial" w:hAnsi="Arial" w:cs="Arial"/>
        </w:rPr>
        <w:t>sequence of</w:t>
      </w:r>
      <w:r w:rsidR="00213F7E">
        <w:rPr>
          <w:rFonts w:ascii="Arial" w:hAnsi="Arial" w:cs="Arial"/>
        </w:rPr>
        <w:t xml:space="preserve"> the SYNE1 isoform </w:t>
      </w:r>
      <w:proofErr w:type="spellStart"/>
      <w:r w:rsidR="00213F7E">
        <w:rPr>
          <w:rFonts w:ascii="Arial" w:hAnsi="Arial" w:cs="Arial"/>
        </w:rPr>
        <w:t>Nesprin</w:t>
      </w:r>
      <w:proofErr w:type="spellEnd"/>
      <w:r w:rsidR="00213F7E">
        <w:rPr>
          <w:rFonts w:ascii="Arial" w:hAnsi="Arial" w:cs="Arial"/>
        </w:rPr>
        <w:t xml:space="preserve"> 1α</w:t>
      </w:r>
      <w:r w:rsidR="00A20B87">
        <w:rPr>
          <w:rFonts w:ascii="Arial" w:hAnsi="Arial" w:cs="Arial"/>
        </w:rPr>
        <w:t xml:space="preserve"> (nucleotide reference: </w:t>
      </w:r>
      <w:hyperlink r:id="rId11" w:history="1">
        <w:r w:rsidR="00A20B87" w:rsidRPr="00A20B87">
          <w:rPr>
            <w:rFonts w:ascii="Arial" w:hAnsi="Arial" w:cs="Arial"/>
          </w:rPr>
          <w:t>http://www.ncbi.nlm.nih.gov/nucleotide/119120815</w:t>
        </w:r>
      </w:hyperlink>
      <w:r w:rsidR="00A20B87">
        <w:rPr>
          <w:rFonts w:ascii="Arial" w:hAnsi="Arial" w:cs="Arial"/>
        </w:rPr>
        <w:t>)</w:t>
      </w:r>
      <w:r w:rsidR="00213F7E">
        <w:rPr>
          <w:rFonts w:ascii="Arial" w:hAnsi="Arial" w:cs="Arial"/>
        </w:rPr>
        <w:t xml:space="preserve">, </w:t>
      </w:r>
      <w:r w:rsidR="00627D5C">
        <w:rPr>
          <w:rFonts w:ascii="Arial" w:hAnsi="Arial" w:cs="Arial"/>
        </w:rPr>
        <w:t>a region where no mutations</w:t>
      </w:r>
      <w:r w:rsidR="00D06CE9">
        <w:rPr>
          <w:rFonts w:ascii="Arial" w:hAnsi="Arial" w:cs="Arial"/>
        </w:rPr>
        <w:t xml:space="preserve"> linked to ataxia</w:t>
      </w:r>
      <w:r w:rsidR="00627D5C">
        <w:rPr>
          <w:rFonts w:ascii="Arial" w:hAnsi="Arial" w:cs="Arial"/>
        </w:rPr>
        <w:t xml:space="preserve"> have been previously found </w:t>
      </w:r>
      <w:r w:rsidR="00627D5C">
        <w:rPr>
          <w:rFonts w:ascii="Arial" w:hAnsi="Arial" w:cs="Arial"/>
        </w:rPr>
        <w:fldChar w:fldCharType="begin"/>
      </w:r>
      <w:r w:rsidR="00627D5C">
        <w:rPr>
          <w:rFonts w:ascii="Arial" w:hAnsi="Arial" w:cs="Arial"/>
        </w:rPr>
        <w:instrText xml:space="preserve"> ADDIN EN.CITE &lt;EndNote&gt;&lt;Cite&gt;&lt;Author&gt;Razafsky&lt;/Author&gt;&lt;Year&gt;2015&lt;/Year&gt;&lt;RecNum&gt;9538&lt;/RecNum&gt;&lt;DisplayText&gt;(Razafsky and Hodzic, 2015)&lt;/DisplayText&gt;&lt;record&gt;&lt;rec-number&gt;9538&lt;/rec-number&gt;&lt;foreign-keys&gt;&lt;key app="EN" db-id="z25sdadwv9wrade0ezop2wrc2dzfs2dffr2x"&gt;9538&lt;/key&gt;&lt;/foreign-keys&gt;&lt;ref-type name="Journal Article"&gt;17&lt;/ref-type&gt;&lt;contributors&gt;&lt;authors&gt;&lt;author&gt;Razafsky, D.&lt;/author&gt;&lt;author&gt;Hodzic, D.&lt;/author&gt;&lt;/authors&gt;&lt;/contributors&gt;&lt;auth-address&gt;Department of Ophthalmology and Visual Sciences, Washington University School of Medicine, 660 S. Euclid, St Louis, MO 63110, USA.&amp;#xD;Department of Ophthalmology and Visual Sciences, Washington University School of Medicine, 660 S. Euclid, St Louis, MO 63110, USA. Electronic address: hodzicd@vision.wustl.edu.&lt;/auth-address&gt;&lt;titles&gt;&lt;title&gt;A variant of Nesprin1 giant devoid of KASH domain underlies the molecular etiology of autosomal recessive cerebellar ataxia type I&lt;/title&gt;&lt;secondary-title&gt;Neurobiol Dis&lt;/secondary-title&gt;&lt;alt-title&gt;Neurobiology of disease&lt;/alt-title&gt;&lt;/titles&gt;&lt;periodical&gt;&lt;full-title&gt;Neurobiol Dis&lt;/full-title&gt;&lt;/periodical&gt;&lt;pages&gt;57-67&lt;/pages&gt;&lt;volume&gt;78&lt;/volume&gt;&lt;dates&gt;&lt;year&gt;2015&lt;/year&gt;&lt;pub-dates&gt;&lt;date&gt;Jun&lt;/date&gt;&lt;/pub-dates&gt;&lt;/dates&gt;&lt;isbn&gt;1095-953X (Electronic)&amp;#xD;0969-9961 (Linking)&lt;/isbn&gt;&lt;accession-num&gt;25843669&lt;/accession-num&gt;&lt;urls&gt;&lt;related-urls&gt;&lt;url&gt;http://www.ncbi.nlm.nih.gov/pubmed/25843669&lt;/url&gt;&lt;/related-urls&gt;&lt;/urls&gt;&lt;custom2&gt;4426048&lt;/custom2&gt;&lt;electronic-resource-num&gt;10.1016/j.nbd.2015.03.027&lt;/electronic-resource-num&gt;&lt;/record&gt;&lt;/Cite&gt;&lt;/EndNote&gt;</w:instrText>
      </w:r>
      <w:r w:rsidR="00627D5C">
        <w:rPr>
          <w:rFonts w:ascii="Arial" w:hAnsi="Arial" w:cs="Arial"/>
        </w:rPr>
        <w:fldChar w:fldCharType="separate"/>
      </w:r>
      <w:r w:rsidR="00627D5C">
        <w:rPr>
          <w:rFonts w:ascii="Arial" w:hAnsi="Arial" w:cs="Arial"/>
          <w:noProof/>
        </w:rPr>
        <w:t>(</w:t>
      </w:r>
      <w:hyperlink w:anchor="_ENREF_17" w:tooltip="Razafsky, 2015 #9538" w:history="1">
        <w:r w:rsidR="00746F7A">
          <w:rPr>
            <w:rFonts w:ascii="Arial" w:hAnsi="Arial" w:cs="Arial"/>
            <w:noProof/>
          </w:rPr>
          <w:t>Razafsky and Hodzic, 2015</w:t>
        </w:r>
      </w:hyperlink>
      <w:r w:rsidR="00627D5C">
        <w:rPr>
          <w:rFonts w:ascii="Arial" w:hAnsi="Arial" w:cs="Arial"/>
          <w:noProof/>
        </w:rPr>
        <w:t>)</w:t>
      </w:r>
      <w:r w:rsidR="00627D5C">
        <w:rPr>
          <w:rFonts w:ascii="Arial" w:hAnsi="Arial" w:cs="Arial"/>
        </w:rPr>
        <w:fldChar w:fldCharType="end"/>
      </w:r>
      <w:r w:rsidR="00627D5C">
        <w:rPr>
          <w:rFonts w:ascii="Arial" w:hAnsi="Arial" w:cs="Arial"/>
        </w:rPr>
        <w:t xml:space="preserve">. </w:t>
      </w:r>
      <w:r w:rsidR="00606775">
        <w:rPr>
          <w:rFonts w:ascii="Arial" w:hAnsi="Arial" w:cs="Arial"/>
        </w:rPr>
        <w:t>34</w:t>
      </w:r>
      <w:r>
        <w:rPr>
          <w:rFonts w:ascii="Arial" w:hAnsi="Arial" w:cs="Arial"/>
        </w:rPr>
        <w:t xml:space="preserve"> of the </w:t>
      </w:r>
      <w:r w:rsidR="00D97019">
        <w:rPr>
          <w:rFonts w:ascii="Arial" w:hAnsi="Arial" w:cs="Arial"/>
        </w:rPr>
        <w:t>35</w:t>
      </w:r>
      <w:r w:rsidR="009663F2">
        <w:rPr>
          <w:rFonts w:ascii="Arial" w:hAnsi="Arial" w:cs="Arial"/>
        </w:rPr>
        <w:t xml:space="preserve"> mutations</w:t>
      </w:r>
      <w:r>
        <w:rPr>
          <w:rFonts w:ascii="Arial" w:hAnsi="Arial" w:cs="Arial"/>
        </w:rPr>
        <w:t xml:space="preserve"> </w:t>
      </w:r>
      <w:r w:rsidR="00606775">
        <w:rPr>
          <w:rFonts w:ascii="Arial" w:hAnsi="Arial" w:cs="Arial"/>
        </w:rPr>
        <w:t>have not</w:t>
      </w:r>
      <w:r>
        <w:rPr>
          <w:rFonts w:ascii="Arial" w:hAnsi="Arial" w:cs="Arial"/>
        </w:rPr>
        <w:t xml:space="preserve"> reported in association with human disease before</w:t>
      </w:r>
      <w:r w:rsidR="00DE053F">
        <w:rPr>
          <w:rFonts w:ascii="Arial" w:hAnsi="Arial" w:cs="Arial"/>
        </w:rPr>
        <w:t>,</w:t>
      </w:r>
      <w:r w:rsidR="00D97019">
        <w:rPr>
          <w:rFonts w:ascii="Arial" w:hAnsi="Arial" w:cs="Arial"/>
        </w:rPr>
        <w:t xml:space="preserve"> </w:t>
      </w:r>
      <w:r w:rsidR="00DE053F">
        <w:rPr>
          <w:rFonts w:ascii="Arial" w:hAnsi="Arial" w:cs="Arial"/>
        </w:rPr>
        <w:t xml:space="preserve">thus more than doubling the total amount of all </w:t>
      </w:r>
      <w:r w:rsidR="00DE053F" w:rsidRPr="003510C7">
        <w:rPr>
          <w:rFonts w:ascii="Arial" w:hAnsi="Arial" w:cs="Arial"/>
          <w:i/>
        </w:rPr>
        <w:t xml:space="preserve">SYNE1 </w:t>
      </w:r>
      <w:r w:rsidR="00DE053F">
        <w:rPr>
          <w:rFonts w:ascii="Arial" w:hAnsi="Arial" w:cs="Arial"/>
        </w:rPr>
        <w:t>truncating mutations that have been published so</w:t>
      </w:r>
      <w:r w:rsidR="00722116">
        <w:rPr>
          <w:rFonts w:ascii="Arial" w:hAnsi="Arial" w:cs="Arial"/>
        </w:rPr>
        <w:t xml:space="preserve"> far (for overview</w:t>
      </w:r>
      <w:r w:rsidR="00D97019">
        <w:rPr>
          <w:rFonts w:ascii="Arial" w:hAnsi="Arial" w:cs="Arial"/>
        </w:rPr>
        <w:t xml:space="preserve"> of all novel and </w:t>
      </w:r>
      <w:r w:rsidR="007E69EB">
        <w:rPr>
          <w:rFonts w:ascii="Arial" w:hAnsi="Arial" w:cs="Arial"/>
        </w:rPr>
        <w:t xml:space="preserve">published </w:t>
      </w:r>
      <w:r w:rsidR="00D97019">
        <w:rPr>
          <w:rFonts w:ascii="Arial" w:hAnsi="Arial" w:cs="Arial"/>
        </w:rPr>
        <w:t>mutations</w:t>
      </w:r>
      <w:r w:rsidR="00722116">
        <w:rPr>
          <w:rFonts w:ascii="Arial" w:hAnsi="Arial" w:cs="Arial"/>
        </w:rPr>
        <w:t>, see Figure 1B</w:t>
      </w:r>
      <w:r w:rsidR="00DE053F">
        <w:rPr>
          <w:rFonts w:ascii="Arial" w:hAnsi="Arial" w:cs="Arial"/>
        </w:rPr>
        <w:t>)</w:t>
      </w:r>
      <w:r w:rsidR="009663F2">
        <w:rPr>
          <w:rFonts w:ascii="Arial" w:hAnsi="Arial" w:cs="Arial"/>
        </w:rPr>
        <w:t xml:space="preserve">. </w:t>
      </w:r>
      <w:r w:rsidR="00A75FC4">
        <w:rPr>
          <w:rFonts w:ascii="Arial" w:hAnsi="Arial" w:cs="Arial"/>
        </w:rPr>
        <w:t>Only t</w:t>
      </w:r>
      <w:r w:rsidR="00E54433">
        <w:rPr>
          <w:rFonts w:ascii="Arial" w:hAnsi="Arial" w:cs="Arial"/>
        </w:rPr>
        <w:t xml:space="preserve">he variant c.3736G&gt;T, p. E1246* </w:t>
      </w:r>
      <w:r w:rsidR="00A75FC4">
        <w:rPr>
          <w:rFonts w:ascii="Arial" w:hAnsi="Arial" w:cs="Arial"/>
        </w:rPr>
        <w:t xml:space="preserve">(mutation #29, table 1) </w:t>
      </w:r>
      <w:r w:rsidR="00E54433">
        <w:rPr>
          <w:rFonts w:ascii="Arial" w:hAnsi="Arial" w:cs="Arial"/>
        </w:rPr>
        <w:t>has been reported before</w:t>
      </w:r>
      <w:r w:rsidR="00166608">
        <w:rPr>
          <w:rFonts w:ascii="Arial" w:hAnsi="Arial" w:cs="Arial"/>
        </w:rPr>
        <w:t xml:space="preserve"> </w:t>
      </w:r>
      <w:r w:rsidR="00166608">
        <w:rPr>
          <w:rFonts w:ascii="Arial" w:hAnsi="Arial" w:cs="Arial"/>
        </w:rPr>
        <w:fldChar w:fldCharType="begin">
          <w:fldData xml:space="preserve">PEVuZE5vdGU+PENpdGU+PEF1dGhvcj5IYW16YTwvQXV0aG9yPjxZZWFyPjIwMTU8L1llYXI+PFJl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</w:fldData>
        </w:fldChar>
      </w:r>
      <w:r w:rsidR="00166608">
        <w:rPr>
          <w:rFonts w:ascii="Arial" w:hAnsi="Arial" w:cs="Arial"/>
        </w:rPr>
        <w:instrText xml:space="preserve"> ADDIN EN.CITE </w:instrText>
      </w:r>
      <w:r w:rsidR="00166608">
        <w:rPr>
          <w:rFonts w:ascii="Arial" w:hAnsi="Arial" w:cs="Arial"/>
        </w:rPr>
        <w:fldChar w:fldCharType="begin">
          <w:fldData xml:space="preserve">PEVuZE5vdGU+PENpdGU+PEF1dGhvcj5IYW16YTwvQXV0aG9yPjxZZWFyPjIwMTU8L1llYXI+PFJl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</w:fldData>
        </w:fldChar>
      </w:r>
      <w:r w:rsidR="00166608">
        <w:rPr>
          <w:rFonts w:ascii="Arial" w:hAnsi="Arial" w:cs="Arial"/>
        </w:rPr>
        <w:instrText xml:space="preserve"> ADDIN EN.CITE.DATA </w:instrText>
      </w:r>
      <w:r w:rsidR="00166608">
        <w:rPr>
          <w:rFonts w:ascii="Arial" w:hAnsi="Arial" w:cs="Arial"/>
        </w:rPr>
      </w:r>
      <w:r w:rsidR="00166608">
        <w:rPr>
          <w:rFonts w:ascii="Arial" w:hAnsi="Arial" w:cs="Arial"/>
        </w:rPr>
        <w:fldChar w:fldCharType="end"/>
      </w:r>
      <w:r w:rsidR="00166608">
        <w:rPr>
          <w:rFonts w:ascii="Arial" w:hAnsi="Arial" w:cs="Arial"/>
        </w:rPr>
      </w:r>
      <w:r w:rsidR="00166608">
        <w:rPr>
          <w:rFonts w:ascii="Arial" w:hAnsi="Arial" w:cs="Arial"/>
        </w:rPr>
        <w:fldChar w:fldCharType="separate"/>
      </w:r>
      <w:r w:rsidR="00166608">
        <w:rPr>
          <w:rFonts w:ascii="Arial" w:hAnsi="Arial" w:cs="Arial"/>
          <w:noProof/>
        </w:rPr>
        <w:t>(</w:t>
      </w:r>
      <w:hyperlink w:anchor="_ENREF_10" w:tooltip="Hamza, 2015 #9564" w:history="1">
        <w:r w:rsidR="00746F7A">
          <w:rPr>
            <w:rFonts w:ascii="Arial" w:hAnsi="Arial" w:cs="Arial"/>
            <w:noProof/>
          </w:rPr>
          <w:t>Hamza</w:t>
        </w:r>
        <w:r w:rsidR="00746F7A" w:rsidRPr="00166608">
          <w:rPr>
            <w:rFonts w:ascii="Arial" w:hAnsi="Arial" w:cs="Arial"/>
            <w:i/>
            <w:noProof/>
          </w:rPr>
          <w:t xml:space="preserve"> et al.</w:t>
        </w:r>
        <w:r w:rsidR="00746F7A">
          <w:rPr>
            <w:rFonts w:ascii="Arial" w:hAnsi="Arial" w:cs="Arial"/>
            <w:noProof/>
          </w:rPr>
          <w:t>, 2015</w:t>
        </w:r>
      </w:hyperlink>
      <w:r w:rsidR="00166608">
        <w:rPr>
          <w:rFonts w:ascii="Arial" w:hAnsi="Arial" w:cs="Arial"/>
          <w:noProof/>
        </w:rPr>
        <w:t>)</w:t>
      </w:r>
      <w:r w:rsidR="00166608">
        <w:rPr>
          <w:rFonts w:ascii="Arial" w:hAnsi="Arial" w:cs="Arial"/>
        </w:rPr>
        <w:fldChar w:fldCharType="end"/>
      </w:r>
      <w:r w:rsidR="00E54433">
        <w:rPr>
          <w:rFonts w:ascii="Arial" w:hAnsi="Arial" w:cs="Arial"/>
        </w:rPr>
        <w:t xml:space="preserve">. </w:t>
      </w:r>
      <w:r>
        <w:rPr>
          <w:rFonts w:ascii="Arial" w:hAnsi="Arial" w:cs="Arial"/>
        </w:rPr>
        <w:t xml:space="preserve">Two mutations were </w:t>
      </w:r>
      <w:r w:rsidR="00D97019">
        <w:rPr>
          <w:rFonts w:ascii="Arial" w:hAnsi="Arial" w:cs="Arial"/>
        </w:rPr>
        <w:t>listed in</w:t>
      </w:r>
      <w:r w:rsidR="00A31EBA">
        <w:rPr>
          <w:rFonts w:ascii="Arial" w:hAnsi="Arial" w:cs="Arial"/>
        </w:rPr>
        <w:t xml:space="preserve"> </w:t>
      </w:r>
      <w:proofErr w:type="spellStart"/>
      <w:r w:rsidR="00C155B0">
        <w:rPr>
          <w:rFonts w:ascii="Arial" w:hAnsi="Arial" w:cs="Arial"/>
        </w:rPr>
        <w:t>dbSNP</w:t>
      </w:r>
      <w:proofErr w:type="spellEnd"/>
      <w:r w:rsidR="00C155B0">
        <w:rPr>
          <w:rFonts w:ascii="Arial" w:hAnsi="Arial" w:cs="Arial"/>
        </w:rPr>
        <w:t>/</w:t>
      </w:r>
      <w:r w:rsidR="00CE766D">
        <w:rPr>
          <w:rFonts w:ascii="Arial" w:hAnsi="Arial" w:cs="Arial"/>
        </w:rPr>
        <w:t>1000 Genomes database</w:t>
      </w:r>
      <w:r w:rsidR="00D97019">
        <w:rPr>
          <w:rFonts w:ascii="Arial" w:hAnsi="Arial" w:cs="Arial"/>
        </w:rPr>
        <w:t xml:space="preserve">, but also not yet linked with human disease. </w:t>
      </w:r>
      <w:r w:rsidR="009663F2" w:rsidRPr="00FE7E86">
        <w:rPr>
          <w:rFonts w:ascii="Arial" w:hAnsi="Arial" w:cs="Arial"/>
        </w:rPr>
        <w:t xml:space="preserve">All </w:t>
      </w:r>
      <w:r w:rsidR="00D97019">
        <w:rPr>
          <w:rFonts w:ascii="Arial" w:hAnsi="Arial" w:cs="Arial"/>
        </w:rPr>
        <w:t>35 mutations</w:t>
      </w:r>
      <w:r w:rsidR="00610EC0">
        <w:rPr>
          <w:rFonts w:ascii="Arial" w:hAnsi="Arial" w:cs="Arial"/>
        </w:rPr>
        <w:t xml:space="preserve"> were</w:t>
      </w:r>
      <w:r w:rsidR="00B32956">
        <w:rPr>
          <w:rFonts w:ascii="Arial" w:hAnsi="Arial" w:cs="Arial"/>
        </w:rPr>
        <w:t xml:space="preserve"> </w:t>
      </w:r>
      <w:r w:rsidR="009663F2" w:rsidRPr="003A0CB2">
        <w:rPr>
          <w:rFonts w:ascii="Arial" w:hAnsi="Arial" w:cs="Arial"/>
        </w:rPr>
        <w:t>absent or</w:t>
      </w:r>
      <w:r w:rsidR="009663F2">
        <w:rPr>
          <w:rFonts w:ascii="Arial" w:hAnsi="Arial" w:cs="Arial"/>
        </w:rPr>
        <w:t xml:space="preserve"> </w:t>
      </w:r>
      <w:r w:rsidR="009663F2" w:rsidRPr="003A0CB2">
        <w:rPr>
          <w:rFonts w:ascii="Arial" w:hAnsi="Arial" w:cs="Arial"/>
        </w:rPr>
        <w:t xml:space="preserve">had </w:t>
      </w:r>
      <w:r w:rsidR="00610EC0">
        <w:rPr>
          <w:rFonts w:ascii="Arial" w:hAnsi="Arial" w:cs="Arial"/>
        </w:rPr>
        <w:t xml:space="preserve">extremely </w:t>
      </w:r>
      <w:r w:rsidR="009663F2" w:rsidRPr="003A0CB2">
        <w:rPr>
          <w:rFonts w:ascii="Arial" w:hAnsi="Arial" w:cs="Arial"/>
        </w:rPr>
        <w:t>low minor allele frequency</w:t>
      </w:r>
      <w:r w:rsidR="00A31EBA">
        <w:rPr>
          <w:rFonts w:ascii="Arial" w:hAnsi="Arial" w:cs="Arial"/>
        </w:rPr>
        <w:t xml:space="preserve"> (&lt;0.001</w:t>
      </w:r>
      <w:r w:rsidR="00EC3C8F">
        <w:rPr>
          <w:rFonts w:ascii="Arial" w:hAnsi="Arial" w:cs="Arial"/>
        </w:rPr>
        <w:t>%)</w:t>
      </w:r>
      <w:r w:rsidR="009663F2" w:rsidRPr="003A0CB2">
        <w:rPr>
          <w:rFonts w:ascii="Arial" w:hAnsi="Arial" w:cs="Arial"/>
        </w:rPr>
        <w:t xml:space="preserve"> in </w:t>
      </w:r>
      <w:proofErr w:type="spellStart"/>
      <w:r w:rsidR="009663F2" w:rsidRPr="003A0CB2">
        <w:rPr>
          <w:rFonts w:ascii="Arial" w:hAnsi="Arial" w:cs="Arial"/>
        </w:rPr>
        <w:t>GEM.app</w:t>
      </w:r>
      <w:proofErr w:type="spellEnd"/>
      <w:r w:rsidR="009663F2" w:rsidRPr="003A0CB2">
        <w:rPr>
          <w:rFonts w:ascii="Arial" w:hAnsi="Arial" w:cs="Arial"/>
        </w:rPr>
        <w:t xml:space="preserve"> (</w:t>
      </w:r>
      <w:r w:rsidR="000805CA">
        <w:rPr>
          <w:rFonts w:ascii="Arial" w:hAnsi="Arial" w:cs="Arial"/>
        </w:rPr>
        <w:t>5</w:t>
      </w:r>
      <w:r w:rsidR="009663F2">
        <w:rPr>
          <w:rFonts w:ascii="Arial" w:hAnsi="Arial" w:cs="Arial"/>
        </w:rPr>
        <w:t xml:space="preserve">992 </w:t>
      </w:r>
      <w:r w:rsidR="000805CA">
        <w:rPr>
          <w:rFonts w:ascii="Arial" w:hAnsi="Arial" w:cs="Arial"/>
        </w:rPr>
        <w:t>exomes from 4</w:t>
      </w:r>
      <w:r w:rsidR="009663F2">
        <w:rPr>
          <w:rFonts w:ascii="Arial" w:hAnsi="Arial" w:cs="Arial"/>
        </w:rPr>
        <w:t>279 families)</w:t>
      </w:r>
      <w:r w:rsidR="009663F2" w:rsidRPr="003A0CB2">
        <w:rPr>
          <w:rFonts w:ascii="Arial" w:hAnsi="Arial" w:cs="Arial"/>
        </w:rPr>
        <w:t>,</w:t>
      </w:r>
      <w:r w:rsidR="009663F2">
        <w:rPr>
          <w:rFonts w:ascii="Arial" w:hAnsi="Arial" w:cs="Arial"/>
        </w:rPr>
        <w:t xml:space="preserve"> </w:t>
      </w:r>
      <w:r w:rsidR="009663F2" w:rsidRPr="003A0CB2">
        <w:rPr>
          <w:rFonts w:ascii="Arial" w:hAnsi="Arial" w:cs="Arial"/>
        </w:rPr>
        <w:t xml:space="preserve">dbSNP137, </w:t>
      </w:r>
      <w:r w:rsidR="009663F2" w:rsidRPr="007F1A4E">
        <w:rPr>
          <w:rFonts w:ascii="Arial" w:hAnsi="Arial" w:cs="Arial"/>
        </w:rPr>
        <w:t>1000 Genomes database</w:t>
      </w:r>
      <w:r w:rsidR="00A31EBA">
        <w:rPr>
          <w:rFonts w:ascii="Arial" w:hAnsi="Arial" w:cs="Arial"/>
        </w:rPr>
        <w:t xml:space="preserve">, </w:t>
      </w:r>
      <w:r w:rsidR="009663F2" w:rsidRPr="003A0CB2">
        <w:rPr>
          <w:rFonts w:ascii="Arial" w:hAnsi="Arial" w:cs="Arial"/>
        </w:rPr>
        <w:t>NHLBI ESP (6500 exomes)</w:t>
      </w:r>
      <w:r w:rsidR="009663F2" w:rsidRPr="00FE7E86">
        <w:rPr>
          <w:rFonts w:ascii="Arial" w:hAnsi="Arial" w:cs="Arial"/>
        </w:rPr>
        <w:t>,</w:t>
      </w:r>
      <w:r>
        <w:rPr>
          <w:rFonts w:ascii="Arial" w:hAnsi="Arial" w:cs="Arial"/>
        </w:rPr>
        <w:t xml:space="preserve"> </w:t>
      </w:r>
      <w:proofErr w:type="spellStart"/>
      <w:r>
        <w:rPr>
          <w:rFonts w:ascii="Arial" w:hAnsi="Arial" w:cs="Arial"/>
        </w:rPr>
        <w:t>ExAc</w:t>
      </w:r>
      <w:proofErr w:type="spellEnd"/>
      <w:r>
        <w:rPr>
          <w:rFonts w:ascii="Arial" w:hAnsi="Arial" w:cs="Arial"/>
        </w:rPr>
        <w:t xml:space="preserve"> (60706 exomes</w:t>
      </w:r>
      <w:r w:rsidR="00A31EBA">
        <w:rPr>
          <w:rFonts w:ascii="Arial" w:hAnsi="Arial" w:cs="Arial"/>
        </w:rPr>
        <w:t>)</w:t>
      </w:r>
      <w:r w:rsidR="009663F2" w:rsidRPr="00FE7E86">
        <w:rPr>
          <w:rFonts w:ascii="Arial" w:hAnsi="Arial" w:cs="Arial"/>
        </w:rPr>
        <w:t xml:space="preserve"> </w:t>
      </w:r>
      <w:r w:rsidR="009663F2">
        <w:rPr>
          <w:rFonts w:ascii="Arial" w:hAnsi="Arial" w:cs="Arial"/>
        </w:rPr>
        <w:t>(</w:t>
      </w:r>
      <w:r w:rsidR="007E69EB">
        <w:rPr>
          <w:rFonts w:ascii="Arial" w:hAnsi="Arial" w:cs="Arial"/>
        </w:rPr>
        <w:t>T</w:t>
      </w:r>
      <w:r w:rsidR="009663F2">
        <w:rPr>
          <w:rFonts w:ascii="Arial" w:hAnsi="Arial" w:cs="Arial"/>
        </w:rPr>
        <w:t>able 1</w:t>
      </w:r>
      <w:r w:rsidR="00D93F52">
        <w:rPr>
          <w:rFonts w:ascii="Arial" w:hAnsi="Arial" w:cs="Arial"/>
        </w:rPr>
        <w:t>)</w:t>
      </w:r>
      <w:r w:rsidR="00610EC0">
        <w:rPr>
          <w:rFonts w:ascii="Arial" w:hAnsi="Arial" w:cs="Arial"/>
        </w:rPr>
        <w:t>. Moreover, all 35 mutations</w:t>
      </w:r>
      <w:r w:rsidR="00D93F52">
        <w:rPr>
          <w:rFonts w:ascii="Arial" w:hAnsi="Arial" w:cs="Arial"/>
        </w:rPr>
        <w:t xml:space="preserve"> yielded a </w:t>
      </w:r>
      <w:r w:rsidR="00610EC0">
        <w:rPr>
          <w:rFonts w:ascii="Arial" w:hAnsi="Arial" w:cs="Arial"/>
        </w:rPr>
        <w:t xml:space="preserve">scaled </w:t>
      </w:r>
      <w:r w:rsidR="00D93F52">
        <w:rPr>
          <w:rFonts w:ascii="Arial" w:hAnsi="Arial" w:cs="Arial"/>
        </w:rPr>
        <w:t>CADD score (</w:t>
      </w:r>
      <w:r w:rsidR="00D93F52" w:rsidRPr="00D93F52">
        <w:rPr>
          <w:rFonts w:ascii="Arial" w:hAnsi="Arial" w:cs="Arial"/>
        </w:rPr>
        <w:t>Combined Annot</w:t>
      </w:r>
      <w:r w:rsidR="00D93F52">
        <w:rPr>
          <w:rFonts w:ascii="Arial" w:hAnsi="Arial" w:cs="Arial"/>
        </w:rPr>
        <w:t xml:space="preserve">ation Dependent Depletion) of </w:t>
      </w:r>
      <w:r w:rsidR="00610EC0">
        <w:rPr>
          <w:rFonts w:ascii="Arial" w:hAnsi="Arial" w:cs="Arial"/>
        </w:rPr>
        <w:t>≥19 (</w:t>
      </w:r>
      <w:r w:rsidR="007E69EB">
        <w:rPr>
          <w:rFonts w:ascii="Arial" w:hAnsi="Arial" w:cs="Arial"/>
        </w:rPr>
        <w:t>T</w:t>
      </w:r>
      <w:r w:rsidR="00610EC0">
        <w:rPr>
          <w:rFonts w:ascii="Arial" w:hAnsi="Arial" w:cs="Arial"/>
        </w:rPr>
        <w:t>able 1), ranking the predicted pathogenicity of each mutation among the top 1% of all 8.6 billion SNVs in the GRCh37/hg19</w:t>
      </w:r>
      <w:r w:rsidR="000716C2">
        <w:rPr>
          <w:rFonts w:ascii="Arial" w:hAnsi="Arial" w:cs="Arial"/>
        </w:rPr>
        <w:t xml:space="preserve"> </w:t>
      </w:r>
      <w:r w:rsidR="000716C2">
        <w:rPr>
          <w:rFonts w:ascii="Arial" w:hAnsi="Arial" w:cs="Arial"/>
        </w:rPr>
        <w:fldChar w:fldCharType="begin">
          <w:fldData xml:space="preserve">PEVuZE5vdGU+PENpdGU+PEF1dGhvcj5LaXJjaGVyPC9BdXRob3I+PFllYXI+MjAxNDwvWWVhcj48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</w:fldData>
        </w:fldChar>
      </w:r>
      <w:r w:rsidR="000716C2">
        <w:rPr>
          <w:rFonts w:ascii="Arial" w:hAnsi="Arial" w:cs="Arial"/>
        </w:rPr>
        <w:instrText xml:space="preserve"> ADDIN EN.CITE </w:instrText>
      </w:r>
      <w:r w:rsidR="000716C2">
        <w:rPr>
          <w:rFonts w:ascii="Arial" w:hAnsi="Arial" w:cs="Arial"/>
        </w:rPr>
        <w:fldChar w:fldCharType="begin">
          <w:fldData xml:space="preserve">PEVuZE5vdGU+PENpdGU+PEF1dGhvcj5LaXJjaGVyPC9BdXRob3I+PFllYXI+MjAxNDwvWWVhcj48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</w:fldData>
        </w:fldChar>
      </w:r>
      <w:r w:rsidR="000716C2">
        <w:rPr>
          <w:rFonts w:ascii="Arial" w:hAnsi="Arial" w:cs="Arial"/>
        </w:rPr>
        <w:instrText xml:space="preserve"> ADDIN EN.CITE.DATA </w:instrText>
      </w:r>
      <w:r w:rsidR="000716C2">
        <w:rPr>
          <w:rFonts w:ascii="Arial" w:hAnsi="Arial" w:cs="Arial"/>
        </w:rPr>
      </w:r>
      <w:r w:rsidR="000716C2">
        <w:rPr>
          <w:rFonts w:ascii="Arial" w:hAnsi="Arial" w:cs="Arial"/>
        </w:rPr>
        <w:fldChar w:fldCharType="end"/>
      </w:r>
      <w:r w:rsidR="000716C2">
        <w:rPr>
          <w:rFonts w:ascii="Arial" w:hAnsi="Arial" w:cs="Arial"/>
        </w:rPr>
      </w:r>
      <w:r w:rsidR="000716C2">
        <w:rPr>
          <w:rFonts w:ascii="Arial" w:hAnsi="Arial" w:cs="Arial"/>
        </w:rPr>
        <w:fldChar w:fldCharType="separate"/>
      </w:r>
      <w:r w:rsidR="000716C2">
        <w:rPr>
          <w:rFonts w:ascii="Arial" w:hAnsi="Arial" w:cs="Arial"/>
          <w:noProof/>
        </w:rPr>
        <w:t>(</w:t>
      </w:r>
      <w:hyperlink w:anchor="_ENREF_12" w:tooltip="Kircher, 2014 #9533" w:history="1">
        <w:r w:rsidR="00746F7A">
          <w:rPr>
            <w:rFonts w:ascii="Arial" w:hAnsi="Arial" w:cs="Arial"/>
            <w:noProof/>
          </w:rPr>
          <w:t>Kircher</w:t>
        </w:r>
        <w:r w:rsidR="00746F7A" w:rsidRPr="000716C2">
          <w:rPr>
            <w:rFonts w:ascii="Arial" w:hAnsi="Arial" w:cs="Arial"/>
            <w:i/>
            <w:noProof/>
          </w:rPr>
          <w:t xml:space="preserve"> et al.</w:t>
        </w:r>
        <w:r w:rsidR="00746F7A">
          <w:rPr>
            <w:rFonts w:ascii="Arial" w:hAnsi="Arial" w:cs="Arial"/>
            <w:noProof/>
          </w:rPr>
          <w:t>, 2014</w:t>
        </w:r>
      </w:hyperlink>
      <w:r w:rsidR="000716C2">
        <w:rPr>
          <w:rFonts w:ascii="Arial" w:hAnsi="Arial" w:cs="Arial"/>
          <w:noProof/>
        </w:rPr>
        <w:t>)</w:t>
      </w:r>
      <w:r w:rsidR="000716C2">
        <w:rPr>
          <w:rFonts w:ascii="Arial" w:hAnsi="Arial" w:cs="Arial"/>
        </w:rPr>
        <w:fldChar w:fldCharType="end"/>
      </w:r>
      <w:r w:rsidR="00610EC0">
        <w:rPr>
          <w:rFonts w:ascii="Arial" w:hAnsi="Arial" w:cs="Arial"/>
        </w:rPr>
        <w:t>.</w:t>
      </w:r>
      <w:r w:rsidR="000716C2">
        <w:rPr>
          <w:rFonts w:ascii="Arial" w:hAnsi="Arial" w:cs="Arial"/>
        </w:rPr>
        <w:t xml:space="preserve"> </w:t>
      </w:r>
      <w:r w:rsidR="009663F2" w:rsidRPr="00776CF0">
        <w:rPr>
          <w:rFonts w:ascii="Arial" w:hAnsi="Arial" w:cs="Arial"/>
        </w:rPr>
        <w:t>All mutations were confirmed by Sanger</w:t>
      </w:r>
      <w:r w:rsidR="009663F2">
        <w:rPr>
          <w:rFonts w:ascii="Arial" w:hAnsi="Arial" w:cs="Arial"/>
        </w:rPr>
        <w:t xml:space="preserve"> </w:t>
      </w:r>
      <w:r w:rsidR="009663F2" w:rsidRPr="00776CF0">
        <w:rPr>
          <w:rFonts w:ascii="Arial" w:hAnsi="Arial" w:cs="Arial"/>
        </w:rPr>
        <w:t>sequencing.</w:t>
      </w:r>
      <w:r w:rsidR="009663F2">
        <w:rPr>
          <w:rFonts w:ascii="Arial" w:hAnsi="Arial" w:cs="Arial"/>
        </w:rPr>
        <w:t xml:space="preserve"> </w:t>
      </w:r>
      <w:r w:rsidR="00DC555B">
        <w:rPr>
          <w:rFonts w:ascii="Arial" w:hAnsi="Arial" w:cs="Arial"/>
        </w:rPr>
        <w:t xml:space="preserve">In all families where DNA </w:t>
      </w:r>
      <w:r w:rsidR="007E69EB">
        <w:rPr>
          <w:rFonts w:ascii="Arial" w:hAnsi="Arial" w:cs="Arial"/>
        </w:rPr>
        <w:t xml:space="preserve">from </w:t>
      </w:r>
      <w:r w:rsidR="00FB6EA5">
        <w:rPr>
          <w:rFonts w:ascii="Arial" w:hAnsi="Arial" w:cs="Arial"/>
        </w:rPr>
        <w:t>the siblings was available (10</w:t>
      </w:r>
      <w:r w:rsidR="00DC555B">
        <w:rPr>
          <w:rFonts w:ascii="Arial" w:hAnsi="Arial" w:cs="Arial"/>
        </w:rPr>
        <w:t>/23), t</w:t>
      </w:r>
      <w:r w:rsidR="009663F2" w:rsidRPr="00776CF0">
        <w:rPr>
          <w:rFonts w:ascii="Arial" w:hAnsi="Arial" w:cs="Arial"/>
        </w:rPr>
        <w:t xml:space="preserve">he variants </w:t>
      </w:r>
      <w:proofErr w:type="spellStart"/>
      <w:r w:rsidR="009663F2" w:rsidRPr="00776CF0">
        <w:rPr>
          <w:rFonts w:ascii="Arial" w:hAnsi="Arial" w:cs="Arial"/>
        </w:rPr>
        <w:t>cosegregated</w:t>
      </w:r>
      <w:proofErr w:type="spellEnd"/>
      <w:r w:rsidR="009663F2" w:rsidRPr="00776CF0">
        <w:rPr>
          <w:rFonts w:ascii="Arial" w:hAnsi="Arial" w:cs="Arial"/>
        </w:rPr>
        <w:t xml:space="preserve"> with disease</w:t>
      </w:r>
      <w:r w:rsidR="009663F2">
        <w:rPr>
          <w:rFonts w:ascii="Arial" w:hAnsi="Arial" w:cs="Arial"/>
        </w:rPr>
        <w:t xml:space="preserve"> in </w:t>
      </w:r>
      <w:r w:rsidR="00DC555B">
        <w:rPr>
          <w:rFonts w:ascii="Arial" w:hAnsi="Arial" w:cs="Arial"/>
        </w:rPr>
        <w:t>affected siblings</w:t>
      </w:r>
      <w:r w:rsidR="009663F2" w:rsidRPr="00776CF0">
        <w:rPr>
          <w:rFonts w:ascii="Arial" w:hAnsi="Arial" w:cs="Arial"/>
        </w:rPr>
        <w:t xml:space="preserve">, and </w:t>
      </w:r>
      <w:ins w:id="169" w:author="msynofzik" w:date="2015-12-05T16:37:00Z">
        <w:r w:rsidR="00140B65">
          <w:rPr>
            <w:rFonts w:ascii="Arial" w:hAnsi="Arial" w:cs="Arial"/>
          </w:rPr>
          <w:t>unaffected siblings</w:t>
        </w:r>
        <w:r w:rsidR="00140B65" w:rsidRPr="00776CF0">
          <w:rPr>
            <w:rFonts w:ascii="Arial" w:hAnsi="Arial" w:cs="Arial"/>
          </w:rPr>
          <w:t xml:space="preserve"> </w:t>
        </w:r>
        <w:r w:rsidR="00140B65">
          <w:rPr>
            <w:rFonts w:ascii="Arial" w:hAnsi="Arial" w:cs="Arial"/>
          </w:rPr>
          <w:t>carried at most one pathogenic allele</w:t>
        </w:r>
      </w:ins>
      <w:del w:id="170" w:author="msynofzik" w:date="2015-12-05T16:37:00Z">
        <w:r w:rsidR="009663F2" w:rsidRPr="00776CF0" w:rsidDel="00140B65">
          <w:rPr>
            <w:rFonts w:ascii="Arial" w:hAnsi="Arial" w:cs="Arial"/>
          </w:rPr>
          <w:delText xml:space="preserve">were </w:delText>
        </w:r>
        <w:r w:rsidR="00DC555B" w:rsidDel="00140B65">
          <w:rPr>
            <w:rFonts w:ascii="Arial" w:hAnsi="Arial" w:cs="Arial"/>
          </w:rPr>
          <w:delText xml:space="preserve">absent or </w:delText>
        </w:r>
        <w:r w:rsidR="009663F2" w:rsidRPr="00776CF0" w:rsidDel="00140B65">
          <w:rPr>
            <w:rFonts w:ascii="Arial" w:hAnsi="Arial" w:cs="Arial"/>
          </w:rPr>
          <w:delText>present only</w:delText>
        </w:r>
        <w:r w:rsidR="009663F2" w:rsidDel="00140B65">
          <w:rPr>
            <w:rFonts w:ascii="Arial" w:hAnsi="Arial" w:cs="Arial"/>
          </w:rPr>
          <w:delText xml:space="preserve"> </w:delText>
        </w:r>
        <w:r w:rsidR="009663F2" w:rsidRPr="00776CF0" w:rsidDel="00140B65">
          <w:rPr>
            <w:rFonts w:ascii="Arial" w:hAnsi="Arial" w:cs="Arial"/>
          </w:rPr>
          <w:delText>in a heterozygous state in</w:delText>
        </w:r>
        <w:r w:rsidR="00CA26A5" w:rsidDel="00140B65">
          <w:rPr>
            <w:rFonts w:ascii="Arial" w:hAnsi="Arial" w:cs="Arial"/>
          </w:rPr>
          <w:delText xml:space="preserve"> unaffected siblings</w:delText>
        </w:r>
      </w:del>
      <w:r w:rsidR="009663F2" w:rsidRPr="00776CF0">
        <w:rPr>
          <w:rFonts w:ascii="Arial" w:hAnsi="Arial" w:cs="Arial"/>
        </w:rPr>
        <w:t>. For</w:t>
      </w:r>
      <w:r w:rsidR="00F22AAA">
        <w:rPr>
          <w:rFonts w:ascii="Arial" w:hAnsi="Arial" w:cs="Arial"/>
        </w:rPr>
        <w:t xml:space="preserve"> all families w</w:t>
      </w:r>
      <w:r w:rsidR="00CE766D">
        <w:rPr>
          <w:rFonts w:ascii="Arial" w:hAnsi="Arial" w:cs="Arial"/>
        </w:rPr>
        <w:t>h</w:t>
      </w:r>
      <w:r w:rsidR="00F22AAA">
        <w:rPr>
          <w:rFonts w:ascii="Arial" w:hAnsi="Arial" w:cs="Arial"/>
        </w:rPr>
        <w:t>ere DNA of at le</w:t>
      </w:r>
      <w:r w:rsidR="00824C15">
        <w:rPr>
          <w:rFonts w:ascii="Arial" w:hAnsi="Arial" w:cs="Arial"/>
        </w:rPr>
        <w:t>ast one parent was available (12</w:t>
      </w:r>
      <w:r w:rsidR="00F22AAA">
        <w:rPr>
          <w:rFonts w:ascii="Arial" w:hAnsi="Arial" w:cs="Arial"/>
        </w:rPr>
        <w:t>/23 families)</w:t>
      </w:r>
      <w:r w:rsidR="007E69EB">
        <w:rPr>
          <w:rFonts w:ascii="Arial" w:hAnsi="Arial" w:cs="Arial"/>
        </w:rPr>
        <w:t>,</w:t>
      </w:r>
      <w:r w:rsidR="00F22AAA">
        <w:rPr>
          <w:rFonts w:ascii="Arial" w:hAnsi="Arial" w:cs="Arial"/>
        </w:rPr>
        <w:t xml:space="preserve"> we were able to show that the respective parent carried only one of the respective two </w:t>
      </w:r>
      <w:r w:rsidR="00F22AAA" w:rsidRPr="00383AD0">
        <w:rPr>
          <w:rFonts w:ascii="Arial" w:hAnsi="Arial" w:cs="Arial"/>
          <w:i/>
        </w:rPr>
        <w:t>SYNE1</w:t>
      </w:r>
      <w:r w:rsidR="00F22AAA">
        <w:rPr>
          <w:rFonts w:ascii="Arial" w:hAnsi="Arial" w:cs="Arial"/>
        </w:rPr>
        <w:t xml:space="preserve"> variants, indicating </w:t>
      </w:r>
      <w:r w:rsidR="000D1FE1">
        <w:rPr>
          <w:rFonts w:ascii="Arial" w:hAnsi="Arial" w:cs="Arial"/>
        </w:rPr>
        <w:t xml:space="preserve">a </w:t>
      </w:r>
      <w:proofErr w:type="spellStart"/>
      <w:r w:rsidR="000D1FE1">
        <w:rPr>
          <w:rFonts w:ascii="Arial" w:hAnsi="Arial" w:cs="Arial"/>
        </w:rPr>
        <w:t>biallelic</w:t>
      </w:r>
      <w:proofErr w:type="spellEnd"/>
      <w:r w:rsidR="000D1FE1">
        <w:rPr>
          <w:rFonts w:ascii="Arial" w:hAnsi="Arial" w:cs="Arial"/>
        </w:rPr>
        <w:t xml:space="preserve"> </w:t>
      </w:r>
      <w:r w:rsidR="009663F2" w:rsidRPr="00776CF0">
        <w:rPr>
          <w:rFonts w:ascii="Arial" w:hAnsi="Arial" w:cs="Arial"/>
        </w:rPr>
        <w:t>localization of the variants</w:t>
      </w:r>
      <w:r w:rsidR="00F22AAA">
        <w:rPr>
          <w:rFonts w:ascii="Arial" w:hAnsi="Arial" w:cs="Arial"/>
        </w:rPr>
        <w:t xml:space="preserve"> in the index child</w:t>
      </w:r>
      <w:r w:rsidR="009663F2">
        <w:rPr>
          <w:rFonts w:ascii="Arial" w:hAnsi="Arial" w:cs="Arial"/>
        </w:rPr>
        <w:t xml:space="preserve">. </w:t>
      </w:r>
      <w:r w:rsidR="0065419A">
        <w:rPr>
          <w:rFonts w:ascii="Arial" w:hAnsi="Arial" w:cs="Arial"/>
        </w:rPr>
        <w:t xml:space="preserve">In </w:t>
      </w:r>
      <w:r w:rsidR="00AC3F9D">
        <w:rPr>
          <w:rFonts w:ascii="Arial" w:hAnsi="Arial" w:cs="Arial"/>
        </w:rPr>
        <w:t>4</w:t>
      </w:r>
      <w:r w:rsidR="0065419A">
        <w:rPr>
          <w:rFonts w:ascii="Arial" w:hAnsi="Arial" w:cs="Arial"/>
        </w:rPr>
        <w:t xml:space="preserve"> of the remaining </w:t>
      </w:r>
      <w:r w:rsidR="00AC3F9D">
        <w:rPr>
          <w:rFonts w:ascii="Arial" w:hAnsi="Arial" w:cs="Arial"/>
        </w:rPr>
        <w:t>11</w:t>
      </w:r>
      <w:r w:rsidR="0065419A">
        <w:rPr>
          <w:rFonts w:ascii="Arial" w:hAnsi="Arial" w:cs="Arial"/>
        </w:rPr>
        <w:t xml:space="preserve"> families</w:t>
      </w:r>
      <w:r w:rsidR="007E69EB">
        <w:rPr>
          <w:rFonts w:ascii="Arial" w:hAnsi="Arial" w:cs="Arial"/>
        </w:rPr>
        <w:t>,</w:t>
      </w:r>
      <w:r w:rsidR="0065419A">
        <w:rPr>
          <w:rFonts w:ascii="Arial" w:hAnsi="Arial" w:cs="Arial"/>
        </w:rPr>
        <w:t xml:space="preserve"> consanguinity was also suggestive of a </w:t>
      </w:r>
      <w:proofErr w:type="spellStart"/>
      <w:r w:rsidR="0065419A">
        <w:rPr>
          <w:rFonts w:ascii="Arial" w:hAnsi="Arial" w:cs="Arial"/>
        </w:rPr>
        <w:t>biallelic</w:t>
      </w:r>
      <w:proofErr w:type="spellEnd"/>
      <w:r w:rsidR="0065419A">
        <w:rPr>
          <w:rFonts w:ascii="Arial" w:hAnsi="Arial" w:cs="Arial"/>
        </w:rPr>
        <w:t xml:space="preserve"> location of the observed</w:t>
      </w:r>
      <w:r w:rsidR="007A6B8E">
        <w:rPr>
          <w:rFonts w:ascii="Arial" w:hAnsi="Arial" w:cs="Arial"/>
        </w:rPr>
        <w:t xml:space="preserve"> homozygous</w:t>
      </w:r>
      <w:r w:rsidR="0065419A">
        <w:rPr>
          <w:rFonts w:ascii="Arial" w:hAnsi="Arial" w:cs="Arial"/>
        </w:rPr>
        <w:t xml:space="preserve"> mutation</w:t>
      </w:r>
      <w:r w:rsidR="007A6B8E">
        <w:rPr>
          <w:rFonts w:ascii="Arial" w:hAnsi="Arial" w:cs="Arial"/>
        </w:rPr>
        <w:t>s</w:t>
      </w:r>
      <w:r w:rsidR="0065419A">
        <w:rPr>
          <w:rFonts w:ascii="Arial" w:hAnsi="Arial" w:cs="Arial"/>
        </w:rPr>
        <w:t xml:space="preserve">. </w:t>
      </w:r>
      <w:r w:rsidR="009663F2" w:rsidRPr="004154F6">
        <w:rPr>
          <w:rFonts w:ascii="Arial" w:hAnsi="Arial" w:cs="Arial"/>
        </w:rPr>
        <w:t>No other significant</w:t>
      </w:r>
      <w:r w:rsidR="009663F2">
        <w:rPr>
          <w:rFonts w:ascii="Arial" w:hAnsi="Arial" w:cs="Arial"/>
        </w:rPr>
        <w:t xml:space="preserve"> </w:t>
      </w:r>
      <w:r w:rsidR="009663F2" w:rsidRPr="004154F6">
        <w:rPr>
          <w:rFonts w:ascii="Arial" w:hAnsi="Arial" w:cs="Arial"/>
        </w:rPr>
        <w:t>variants in known ataxia genes were identified in any</w:t>
      </w:r>
      <w:r w:rsidR="009663F2">
        <w:rPr>
          <w:rFonts w:ascii="Arial" w:hAnsi="Arial" w:cs="Arial"/>
        </w:rPr>
        <w:t xml:space="preserve"> </w:t>
      </w:r>
      <w:r w:rsidR="009663F2" w:rsidRPr="004154F6">
        <w:rPr>
          <w:rFonts w:ascii="Arial" w:hAnsi="Arial" w:cs="Arial"/>
        </w:rPr>
        <w:t xml:space="preserve">of the </w:t>
      </w:r>
      <w:r w:rsidR="009663F2">
        <w:rPr>
          <w:rFonts w:ascii="Arial" w:hAnsi="Arial" w:cs="Arial"/>
        </w:rPr>
        <w:t>23</w:t>
      </w:r>
      <w:r w:rsidR="009663F2" w:rsidRPr="004154F6">
        <w:rPr>
          <w:rFonts w:ascii="Arial" w:hAnsi="Arial" w:cs="Arial"/>
        </w:rPr>
        <w:t xml:space="preserve"> index subjects</w:t>
      </w:r>
      <w:r w:rsidR="009663F2">
        <w:rPr>
          <w:rFonts w:ascii="Arial" w:hAnsi="Arial" w:cs="Arial"/>
        </w:rPr>
        <w:t>, as demonstrated by screening through</w:t>
      </w:r>
      <w:r w:rsidR="009663F2" w:rsidRPr="004154F6">
        <w:rPr>
          <w:rFonts w:ascii="Arial" w:hAnsi="Arial" w:cs="Arial"/>
        </w:rPr>
        <w:t xml:space="preserve"> </w:t>
      </w:r>
      <w:r w:rsidR="009663F2">
        <w:rPr>
          <w:rFonts w:ascii="Arial" w:hAnsi="Arial" w:cs="Arial"/>
        </w:rPr>
        <w:t>whole e</w:t>
      </w:r>
      <w:r w:rsidR="00944D97">
        <w:rPr>
          <w:rFonts w:ascii="Arial" w:hAnsi="Arial" w:cs="Arial"/>
        </w:rPr>
        <w:t>xome sequencing and targeted panel sequencing</w:t>
      </w:r>
      <w:r w:rsidR="009663F2">
        <w:rPr>
          <w:rFonts w:ascii="Arial" w:hAnsi="Arial" w:cs="Arial"/>
        </w:rPr>
        <w:t>, respectively.</w:t>
      </w:r>
    </w:p>
    <w:p w14:paraId="1B21D1C4" w14:textId="42A74FC7" w:rsidR="00E2563E" w:rsidRDefault="00820572" w:rsidP="00E2563E">
      <w:pPr>
        <w:spacing w:after="0" w:line="480" w:lineRule="auto"/>
        <w:jc w:val="both"/>
        <w:rPr>
          <w:rFonts w:ascii="Arial" w:eastAsia="MS Mincho" w:hAnsi="Arial" w:cs="Arial"/>
          <w:lang w:eastAsia="ja-JP"/>
        </w:rPr>
      </w:pPr>
      <w:ins w:id="171" w:author="msynofzik" w:date="2015-12-07T17:11:00Z">
        <w:r>
          <w:rPr>
            <w:rFonts w:ascii="Arial" w:hAnsi="Arial" w:cs="Arial"/>
          </w:rPr>
          <w:lastRenderedPageBreak/>
          <w:t xml:space="preserve">No obvious </w:t>
        </w:r>
        <w:r w:rsidRPr="00820572">
          <w:rPr>
            <w:rFonts w:ascii="Arial" w:hAnsi="Arial" w:cs="Arial"/>
            <w:i/>
            <w:rPrChange w:id="172" w:author="msynofzik" w:date="2015-12-07T17:11:00Z">
              <w:rPr>
                <w:rFonts w:ascii="Arial" w:hAnsi="Arial" w:cs="Arial"/>
              </w:rPr>
            </w:rPrChange>
          </w:rPr>
          <w:t>SYNE1</w:t>
        </w:r>
        <w:r>
          <w:rPr>
            <w:rFonts w:ascii="Arial" w:hAnsi="Arial" w:cs="Arial"/>
          </w:rPr>
          <w:t xml:space="preserve"> multi-exon deletions/duplications were observed by our preliminary </w:t>
        </w:r>
      </w:ins>
      <w:ins w:id="173" w:author="msynofzik" w:date="2015-12-09T19:47:00Z">
        <w:r w:rsidR="00E2563E">
          <w:rPr>
            <w:rFonts w:ascii="Arial" w:hAnsi="Arial" w:cs="Arial"/>
          </w:rPr>
          <w:t xml:space="preserve">NGS-based </w:t>
        </w:r>
      </w:ins>
      <w:ins w:id="174" w:author="msynofzik" w:date="2015-12-07T17:11:00Z">
        <w:r>
          <w:rPr>
            <w:rFonts w:ascii="Arial" w:hAnsi="Arial" w:cs="Arial"/>
          </w:rPr>
          <w:t>CNV analysis</w:t>
        </w:r>
      </w:ins>
      <w:ins w:id="175" w:author="msynofzik" w:date="2015-12-09T18:15:00Z">
        <w:r w:rsidR="008B0FAB">
          <w:rPr>
            <w:rFonts w:ascii="Arial" w:hAnsi="Arial" w:cs="Arial"/>
          </w:rPr>
          <w:t xml:space="preserve"> </w:t>
        </w:r>
      </w:ins>
      <w:ins w:id="176" w:author="msynofzik" w:date="2015-12-07T17:11:00Z">
        <w:r>
          <w:rPr>
            <w:rFonts w:ascii="Arial" w:hAnsi="Arial" w:cs="Arial"/>
          </w:rPr>
          <w:t xml:space="preserve">(supplement </w:t>
        </w:r>
      </w:ins>
      <w:ins w:id="177" w:author="msynofzik" w:date="2015-12-09T20:17:00Z">
        <w:r w:rsidR="00D11293">
          <w:rPr>
            <w:rFonts w:ascii="Arial" w:hAnsi="Arial" w:cs="Arial"/>
          </w:rPr>
          <w:t>3</w:t>
        </w:r>
      </w:ins>
      <w:ins w:id="178" w:author="msynofzik" w:date="2015-12-07T17:11:00Z">
        <w:r>
          <w:rPr>
            <w:rFonts w:ascii="Arial" w:hAnsi="Arial" w:cs="Arial"/>
          </w:rPr>
          <w:t>)</w:t>
        </w:r>
      </w:ins>
      <w:ins w:id="179" w:author="msynofzik" w:date="2015-12-09T20:18:00Z">
        <w:r w:rsidR="00D11293">
          <w:rPr>
            <w:rFonts w:ascii="Arial" w:hAnsi="Arial" w:cs="Arial"/>
          </w:rPr>
          <w:t>. This result</w:t>
        </w:r>
      </w:ins>
      <w:ins w:id="180" w:author="msynofzik" w:date="2015-12-09T19:47:00Z">
        <w:r w:rsidR="00E2563E">
          <w:rPr>
            <w:rFonts w:ascii="Arial" w:hAnsi="Arial" w:cs="Arial"/>
          </w:rPr>
          <w:t xml:space="preserve">, however, </w:t>
        </w:r>
      </w:ins>
      <w:ins w:id="181" w:author="msynofzik" w:date="2015-12-09T20:18:00Z">
        <w:r w:rsidR="00D11293">
          <w:rPr>
            <w:rFonts w:ascii="Arial" w:hAnsi="Arial" w:cs="Arial"/>
          </w:rPr>
          <w:t>has to</w:t>
        </w:r>
        <w:r w:rsidR="00D11293">
          <w:rPr>
            <w:rFonts w:ascii="Arial" w:eastAsia="MS Mincho" w:hAnsi="Arial" w:cs="Arial"/>
            <w:lang w:eastAsia="ja-JP"/>
          </w:rPr>
          <w:t xml:space="preserve"> be interpreted </w:t>
        </w:r>
      </w:ins>
      <w:ins w:id="182" w:author="msynofzik" w:date="2015-12-09T19:47:00Z">
        <w:r w:rsidR="00E2563E">
          <w:rPr>
            <w:rFonts w:ascii="Arial" w:eastAsia="MS Mincho" w:hAnsi="Arial" w:cs="Arial"/>
            <w:lang w:eastAsia="ja-JP"/>
          </w:rPr>
          <w:t>with caution since no consensus currently exists on a method to perform CNV analysis on NGS data</w:t>
        </w:r>
      </w:ins>
      <w:r w:rsidR="00E2563E">
        <w:rPr>
          <w:rFonts w:ascii="Arial" w:eastAsia="MS Mincho" w:hAnsi="Arial" w:cs="Arial"/>
          <w:lang w:eastAsia="ja-JP"/>
        </w:rPr>
        <w:t>.</w:t>
      </w:r>
    </w:p>
    <w:p w14:paraId="49D20393" w14:textId="77777777" w:rsidR="009663F2" w:rsidRDefault="009663F2" w:rsidP="000C21DB">
      <w:pPr>
        <w:spacing w:after="0" w:line="480" w:lineRule="auto"/>
        <w:jc w:val="both"/>
        <w:rPr>
          <w:rFonts w:ascii="Arial" w:hAnsi="Arial" w:cs="Arial"/>
        </w:rPr>
      </w:pPr>
    </w:p>
    <w:p w14:paraId="04FE3101" w14:textId="1281393D" w:rsidR="002E0DCC" w:rsidRPr="00AC3F9D" w:rsidRDefault="002E0DCC" w:rsidP="002E0DCC">
      <w:pPr>
        <w:spacing w:after="0" w:line="480" w:lineRule="auto"/>
        <w:jc w:val="both"/>
        <w:rPr>
          <w:rFonts w:ascii="Arial" w:hAnsi="Arial" w:cs="Arial"/>
          <w:b/>
          <w:bCs/>
          <w:i/>
          <w:iCs/>
        </w:rPr>
      </w:pPr>
      <w:r w:rsidRPr="00AC3F9D">
        <w:rPr>
          <w:rFonts w:ascii="Arial" w:hAnsi="Arial" w:cs="Arial"/>
          <w:b/>
          <w:bCs/>
          <w:i/>
          <w:iCs/>
        </w:rPr>
        <w:t xml:space="preserve">Pathogenicity of </w:t>
      </w:r>
      <w:r w:rsidR="00977AA1">
        <w:rPr>
          <w:rFonts w:ascii="Arial" w:hAnsi="Arial" w:cs="Arial"/>
          <w:b/>
          <w:bCs/>
          <w:i/>
          <w:iCs/>
        </w:rPr>
        <w:t xml:space="preserve">selected </w:t>
      </w:r>
      <w:r w:rsidRPr="00AC3F9D">
        <w:rPr>
          <w:rFonts w:ascii="Arial" w:hAnsi="Arial" w:cs="Arial"/>
          <w:b/>
          <w:bCs/>
          <w:i/>
          <w:iCs/>
        </w:rPr>
        <w:t>base exchanges</w:t>
      </w:r>
    </w:p>
    <w:p w14:paraId="729EC8A3" w14:textId="5A2C347F" w:rsidR="00545A0C" w:rsidRDefault="002E0DCC" w:rsidP="00934FDA">
      <w:pPr>
        <w:spacing w:after="0" w:line="480" w:lineRule="auto"/>
        <w:jc w:val="both"/>
        <w:rPr>
          <w:rFonts w:ascii="Arial" w:hAnsi="Arial" w:cs="Arial"/>
        </w:rPr>
      </w:pPr>
      <w:proofErr w:type="gramStart"/>
      <w:r w:rsidRPr="00220329">
        <w:rPr>
          <w:rFonts w:ascii="Arial" w:hAnsi="Arial" w:cs="Arial"/>
          <w:i/>
        </w:rPr>
        <w:t>Cryptic splice mutation</w:t>
      </w:r>
      <w:r>
        <w:rPr>
          <w:rFonts w:ascii="Arial" w:hAnsi="Arial" w:cs="Arial"/>
        </w:rPr>
        <w:t>.</w:t>
      </w:r>
      <w:proofErr w:type="gramEnd"/>
      <w:r>
        <w:rPr>
          <w:rFonts w:ascii="Arial" w:hAnsi="Arial" w:cs="Arial"/>
        </w:rPr>
        <w:t xml:space="preserve"> </w:t>
      </w:r>
      <w:r w:rsidR="00934FDA">
        <w:rPr>
          <w:rFonts w:ascii="Arial" w:hAnsi="Arial" w:cs="Arial"/>
        </w:rPr>
        <w:t>While 6 out of 7 splice mutations affected constitutive splice sites (see Table1), the base exchange c.</w:t>
      </w:r>
      <w:r w:rsidR="00934FDA" w:rsidRPr="00CC007B">
        <w:rPr>
          <w:rFonts w:ascii="Arial" w:hAnsi="Arial" w:cs="Arial"/>
        </w:rPr>
        <w:t>15419</w:t>
      </w:r>
      <w:r w:rsidR="00934FDA">
        <w:rPr>
          <w:rFonts w:ascii="Arial" w:hAnsi="Arial" w:cs="Arial"/>
        </w:rPr>
        <w:t>A&gt;</w:t>
      </w:r>
      <w:r w:rsidR="00934FDA" w:rsidRPr="00CC007B">
        <w:rPr>
          <w:rFonts w:ascii="Arial" w:hAnsi="Arial" w:cs="Arial"/>
        </w:rPr>
        <w:t>G</w:t>
      </w:r>
      <w:r w:rsidR="00934FDA">
        <w:rPr>
          <w:rFonts w:ascii="Arial" w:hAnsi="Arial" w:cs="Arial"/>
        </w:rPr>
        <w:t xml:space="preserve"> </w:t>
      </w:r>
      <w:r w:rsidR="00A7483C">
        <w:rPr>
          <w:rFonts w:ascii="Arial" w:hAnsi="Arial" w:cs="Arial"/>
        </w:rPr>
        <w:t>(mutation #18, family #7)</w:t>
      </w:r>
      <w:r w:rsidR="00934FDA">
        <w:rPr>
          <w:rFonts w:ascii="Arial" w:hAnsi="Arial" w:cs="Arial"/>
        </w:rPr>
        <w:t xml:space="preserve"> – which</w:t>
      </w:r>
      <w:r w:rsidR="00A7483C">
        <w:rPr>
          <w:rFonts w:ascii="Arial" w:hAnsi="Arial" w:cs="Arial"/>
        </w:rPr>
        <w:t xml:space="preserve"> </w:t>
      </w:r>
      <w:r w:rsidR="007C1C3E">
        <w:rPr>
          <w:rFonts w:ascii="Arial" w:hAnsi="Arial" w:cs="Arial"/>
        </w:rPr>
        <w:t>appeared as a</w:t>
      </w:r>
      <w:r w:rsidR="00A7483C">
        <w:rPr>
          <w:rFonts w:ascii="Arial" w:hAnsi="Arial" w:cs="Arial"/>
        </w:rPr>
        <w:t xml:space="preserve"> </w:t>
      </w:r>
      <w:r w:rsidRPr="00037C3C">
        <w:rPr>
          <w:rFonts w:ascii="Arial" w:hAnsi="Arial" w:cs="Arial"/>
        </w:rPr>
        <w:t>p.D5140G</w:t>
      </w:r>
      <w:r>
        <w:rPr>
          <w:rFonts w:ascii="Arial" w:hAnsi="Arial" w:cs="Arial"/>
        </w:rPr>
        <w:t xml:space="preserve"> </w:t>
      </w:r>
      <w:r w:rsidR="00A7483C">
        <w:rPr>
          <w:rFonts w:ascii="Arial" w:hAnsi="Arial" w:cs="Arial"/>
        </w:rPr>
        <w:t xml:space="preserve">missense </w:t>
      </w:r>
      <w:r w:rsidR="007C1C3E">
        <w:rPr>
          <w:rFonts w:ascii="Arial" w:hAnsi="Arial" w:cs="Arial"/>
        </w:rPr>
        <w:t>change on the genomic level</w:t>
      </w:r>
      <w:r w:rsidR="00934FDA">
        <w:rPr>
          <w:rFonts w:ascii="Arial" w:hAnsi="Arial" w:cs="Arial"/>
        </w:rPr>
        <w:t xml:space="preserve"> – was predicted by </w:t>
      </w:r>
      <w:r>
        <w:rPr>
          <w:rFonts w:ascii="Arial" w:hAnsi="Arial" w:cs="Arial"/>
          <w:i/>
          <w:iCs/>
        </w:rPr>
        <w:t>i</w:t>
      </w:r>
      <w:r w:rsidRPr="00403B3C">
        <w:rPr>
          <w:rFonts w:ascii="Arial" w:hAnsi="Arial" w:cs="Arial"/>
          <w:i/>
          <w:iCs/>
        </w:rPr>
        <w:t>n silico</w:t>
      </w:r>
      <w:r>
        <w:rPr>
          <w:rFonts w:ascii="Arial" w:hAnsi="Arial" w:cs="Arial"/>
        </w:rPr>
        <w:t xml:space="preserve"> analysis (</w:t>
      </w:r>
      <w:proofErr w:type="spellStart"/>
      <w:r>
        <w:rPr>
          <w:rFonts w:ascii="Arial" w:hAnsi="Arial" w:cs="Arial"/>
        </w:rPr>
        <w:t>NNSplice</w:t>
      </w:r>
      <w:proofErr w:type="spellEnd"/>
      <w:r>
        <w:rPr>
          <w:rFonts w:ascii="Arial" w:hAnsi="Arial" w:cs="Arial"/>
        </w:rPr>
        <w:t xml:space="preserve">; </w:t>
      </w:r>
      <w:r>
        <w:rPr>
          <w:rFonts w:ascii="Arial" w:hAnsi="Arial" w:cs="Arial"/>
        </w:rPr>
        <w:fldChar w:fldCharType="begin"/>
      </w:r>
      <w:r>
        <w:rPr>
          <w:rFonts w:ascii="Arial" w:hAnsi="Arial" w:cs="Arial"/>
        </w:rPr>
        <w:instrText xml:space="preserve"> ADDIN EN.CITE &lt;EndNote&gt;&lt;Cite&gt;&lt;Author&gt;Reese&lt;/Author&gt;&lt;Year&gt;1997&lt;/Year&gt;&lt;RecNum&gt;9484&lt;/RecNum&gt;&lt;DisplayText&gt;(Reese&lt;style face="italic"&gt; et al.&lt;/style&gt;, 1997)&lt;/DisplayText&gt;&lt;record&gt;&lt;rec-number&gt;9484&lt;/rec-number&gt;&lt;foreign-keys&gt;&lt;key app="EN" db-id="z25sdadwv9wrade0ezop2wrc2dzfs2dffr2x"&gt;9484&lt;/key&gt;&lt;/foreign-keys&gt;&lt;ref-type name="Journal Article"&gt;17&lt;/ref-type&gt;&lt;contributors&gt;&lt;authors&gt;&lt;author&gt;Reese, M. G.&lt;/author&gt;&lt;author&gt;Eeckman, F. H.&lt;/author&gt;&lt;author&gt;Kulp, D.&lt;/author&gt;&lt;author&gt;Haussler, D.&lt;/author&gt;&lt;/authors&gt;&lt;/contributors&gt;&lt;auth-address&gt;Human Genome Informatics Group, Lawrence Berkeley National Laboratory, Berkeley, California 94720, USA. mgreese@lbl.gov&lt;/auth-address&gt;&lt;titles&gt;&lt;title&gt;Improved splice site detection in Genie&lt;/title&gt;&lt;secondary-title&gt;J Comput Biol&lt;/secondary-title&gt;&lt;alt-title&gt;Journal of computational biology : a journal of computational molecular cell biology&lt;/alt-title&gt;&lt;/titles&gt;&lt;periodical&gt;&lt;full-title&gt;J Comput Biol&lt;/full-title&gt;&lt;abbr-1&gt;Journal of computational biology : a journal of computational molecular cell biology&lt;/abbr-1&gt;&lt;/periodical&gt;&lt;alt-periodical&gt;&lt;full-title&gt;J Comput Biol&lt;/full-title&gt;&lt;abbr-1&gt;Journal of computational biology : a journal of computational molecular cell biology&lt;/abbr-1&gt;&lt;/alt-periodical&gt;&lt;pages&gt;311-23&lt;/pages&gt;&lt;volume&gt;4&lt;/volume&gt;&lt;number&gt;3&lt;/number&gt;&lt;keywords&gt;&lt;keyword&gt;Animals&lt;/keyword&gt;&lt;keyword&gt;Databases, Factual&lt;/keyword&gt;&lt;keyword&gt;Drosophila melanogaster&lt;/keyword&gt;&lt;keyword&gt;Markov Chains&lt;/keyword&gt;&lt;keyword&gt;*Models, Genetic&lt;/keyword&gt;&lt;keyword&gt;Nucleic Acid Conformation&lt;/keyword&gt;&lt;keyword&gt;*RNA Splicing&lt;/keyword&gt;&lt;keyword&gt;*Software&lt;/keyword&gt;&lt;/keywords&gt;&lt;dates&gt;&lt;year&gt;1997&lt;/year&gt;&lt;pub-dates&gt;&lt;date&gt;Fall&lt;/date&gt;&lt;/pub-dates&gt;&lt;/dates&gt;&lt;isbn&gt;1066-5277 (Print)&amp;#xD;1066-5277 (Linking)&lt;/isbn&gt;&lt;accession-num&gt;9278062&lt;/accession-num&gt;&lt;urls&gt;&lt;related-urls&gt;&lt;url&gt;http://www.ncbi.nlm.nih.gov/pubmed/9278062&lt;/url&gt;&lt;/related-urls&gt;&lt;/urls&gt;&lt;/record&gt;&lt;/Cite&gt;&lt;/EndNote&gt;</w:instrText>
      </w:r>
      <w:r>
        <w:rPr>
          <w:rFonts w:ascii="Arial" w:hAnsi="Arial" w:cs="Arial"/>
        </w:rPr>
        <w:fldChar w:fldCharType="separate"/>
      </w:r>
      <w:r>
        <w:rPr>
          <w:rFonts w:ascii="Arial" w:hAnsi="Arial" w:cs="Arial"/>
          <w:noProof/>
        </w:rPr>
        <w:t>(</w:t>
      </w:r>
      <w:hyperlink w:anchor="_ENREF_18" w:tooltip="Reese, 1997 #9484" w:history="1">
        <w:r w:rsidR="00746F7A">
          <w:rPr>
            <w:rFonts w:ascii="Arial" w:hAnsi="Arial" w:cs="Arial"/>
            <w:noProof/>
          </w:rPr>
          <w:t>Reese</w:t>
        </w:r>
        <w:r w:rsidR="00746F7A" w:rsidRPr="002E0DCC">
          <w:rPr>
            <w:rFonts w:ascii="Arial" w:hAnsi="Arial" w:cs="Arial"/>
            <w:i/>
            <w:noProof/>
          </w:rPr>
          <w:t xml:space="preserve"> et al.</w:t>
        </w:r>
        <w:r w:rsidR="00746F7A">
          <w:rPr>
            <w:rFonts w:ascii="Arial" w:hAnsi="Arial" w:cs="Arial"/>
            <w:noProof/>
          </w:rPr>
          <w:t>, 1997</w:t>
        </w:r>
      </w:hyperlink>
      <w:r>
        <w:rPr>
          <w:rFonts w:ascii="Arial" w:hAnsi="Arial" w:cs="Arial"/>
          <w:noProof/>
        </w:rPr>
        <w:t>)</w:t>
      </w:r>
      <w:r>
        <w:rPr>
          <w:rFonts w:ascii="Arial" w:hAnsi="Arial" w:cs="Arial"/>
        </w:rPr>
        <w:fldChar w:fldCharType="end"/>
      </w:r>
      <w:r>
        <w:rPr>
          <w:rFonts w:ascii="Arial" w:hAnsi="Arial" w:cs="Arial"/>
        </w:rPr>
        <w:t xml:space="preserve"> to act as a cryptic </w:t>
      </w:r>
      <w:proofErr w:type="spellStart"/>
      <w:r>
        <w:rPr>
          <w:rFonts w:ascii="Arial" w:hAnsi="Arial" w:cs="Arial"/>
        </w:rPr>
        <w:t>exonic</w:t>
      </w:r>
      <w:proofErr w:type="spellEnd"/>
      <w:r>
        <w:rPr>
          <w:rFonts w:ascii="Arial" w:hAnsi="Arial" w:cs="Arial"/>
        </w:rPr>
        <w:t xml:space="preserve"> splice mutation</w:t>
      </w:r>
      <w:r w:rsidR="00934FDA">
        <w:rPr>
          <w:rFonts w:ascii="Arial" w:hAnsi="Arial" w:cs="Arial"/>
        </w:rPr>
        <w:t xml:space="preserve">. Specifically, it was predicted to create </w:t>
      </w:r>
      <w:r w:rsidRPr="00403B3C">
        <w:rPr>
          <w:rFonts w:ascii="Arial" w:hAnsi="Arial" w:cs="Arial"/>
        </w:rPr>
        <w:t xml:space="preserve">a new donor site 26 </w:t>
      </w:r>
      <w:proofErr w:type="spellStart"/>
      <w:r w:rsidRPr="00403B3C">
        <w:rPr>
          <w:rFonts w:ascii="Arial" w:hAnsi="Arial" w:cs="Arial"/>
        </w:rPr>
        <w:t>bp</w:t>
      </w:r>
      <w:proofErr w:type="spellEnd"/>
      <w:r w:rsidRPr="00403B3C">
        <w:rPr>
          <w:rFonts w:ascii="Arial" w:hAnsi="Arial" w:cs="Arial"/>
        </w:rPr>
        <w:t xml:space="preserve"> upstream of the</w:t>
      </w:r>
      <w:r w:rsidR="00A7483C">
        <w:rPr>
          <w:rFonts w:ascii="Arial" w:hAnsi="Arial" w:cs="Arial"/>
        </w:rPr>
        <w:t xml:space="preserve"> constitutive</w:t>
      </w:r>
      <w:r w:rsidRPr="00403B3C">
        <w:rPr>
          <w:rFonts w:ascii="Arial" w:hAnsi="Arial" w:cs="Arial"/>
        </w:rPr>
        <w:t xml:space="preserve"> 5´ donor splice site of intron 8</w:t>
      </w:r>
      <w:r>
        <w:rPr>
          <w:rFonts w:ascii="Arial" w:hAnsi="Arial" w:cs="Arial"/>
        </w:rPr>
        <w:t xml:space="preserve">0. To confirm </w:t>
      </w:r>
      <w:r w:rsidRPr="00403B3C">
        <w:rPr>
          <w:rFonts w:ascii="Arial" w:hAnsi="Arial" w:cs="Arial"/>
        </w:rPr>
        <w:t>this prediction</w:t>
      </w:r>
      <w:r w:rsidR="00AA3932">
        <w:rPr>
          <w:rFonts w:ascii="Arial" w:hAnsi="Arial" w:cs="Arial"/>
        </w:rPr>
        <w:t>,</w:t>
      </w:r>
      <w:r w:rsidRPr="00403B3C">
        <w:rPr>
          <w:rFonts w:ascii="Arial" w:hAnsi="Arial" w:cs="Arial"/>
        </w:rPr>
        <w:t xml:space="preserve"> </w:t>
      </w:r>
      <w:r>
        <w:rPr>
          <w:rFonts w:ascii="Arial" w:hAnsi="Arial" w:cs="Arial"/>
        </w:rPr>
        <w:t xml:space="preserve">we performed </w:t>
      </w:r>
      <w:r w:rsidR="00AA3932">
        <w:rPr>
          <w:rFonts w:ascii="Arial" w:hAnsi="Arial" w:cs="Arial"/>
        </w:rPr>
        <w:t>reverse transcription and sequencing</w:t>
      </w:r>
      <w:r w:rsidRPr="00403B3C">
        <w:rPr>
          <w:rFonts w:ascii="Arial" w:hAnsi="Arial" w:cs="Arial"/>
        </w:rPr>
        <w:t xml:space="preserve"> of</w:t>
      </w:r>
      <w:r>
        <w:rPr>
          <w:rFonts w:ascii="Arial" w:hAnsi="Arial" w:cs="Arial"/>
        </w:rPr>
        <w:t xml:space="preserve"> </w:t>
      </w:r>
      <w:r w:rsidRPr="00403B3C">
        <w:rPr>
          <w:rFonts w:ascii="Arial" w:hAnsi="Arial" w:cs="Arial"/>
          <w:i/>
          <w:iCs/>
        </w:rPr>
        <w:t>SYNE1</w:t>
      </w:r>
      <w:r w:rsidRPr="00403B3C">
        <w:rPr>
          <w:rFonts w:ascii="Arial" w:hAnsi="Arial" w:cs="Arial"/>
        </w:rPr>
        <w:t xml:space="preserve"> </w:t>
      </w:r>
      <w:r w:rsidR="00B91EB0">
        <w:rPr>
          <w:rFonts w:ascii="Arial" w:hAnsi="Arial" w:cs="Arial"/>
        </w:rPr>
        <w:t>mRNA</w:t>
      </w:r>
      <w:r w:rsidRPr="00403B3C">
        <w:rPr>
          <w:rFonts w:ascii="Arial" w:hAnsi="Arial" w:cs="Arial"/>
        </w:rPr>
        <w:t>, revealing a heterozygous deletion of the last 26 nucleotides of exon 8</w:t>
      </w:r>
      <w:r>
        <w:rPr>
          <w:rFonts w:ascii="Arial" w:hAnsi="Arial" w:cs="Arial"/>
        </w:rPr>
        <w:t>0</w:t>
      </w:r>
      <w:r w:rsidRPr="00403B3C">
        <w:rPr>
          <w:rFonts w:ascii="Arial" w:hAnsi="Arial" w:cs="Arial"/>
        </w:rPr>
        <w:t xml:space="preserve"> (</w:t>
      </w:r>
      <w:r w:rsidR="003554FE" w:rsidRPr="00505F88">
        <w:rPr>
          <w:rFonts w:ascii="Arial" w:hAnsi="Arial" w:cs="Arial"/>
        </w:rPr>
        <w:t>r.15419_15444del26</w:t>
      </w:r>
      <w:r w:rsidRPr="00403B3C">
        <w:rPr>
          <w:rFonts w:ascii="Arial" w:hAnsi="Arial" w:cs="Arial"/>
        </w:rPr>
        <w:t>) (F</w:t>
      </w:r>
      <w:r>
        <w:rPr>
          <w:rFonts w:ascii="Arial" w:hAnsi="Arial" w:cs="Arial"/>
        </w:rPr>
        <w:t>igure 2A</w:t>
      </w:r>
      <w:r w:rsidRPr="00403B3C">
        <w:rPr>
          <w:rFonts w:ascii="Arial" w:hAnsi="Arial" w:cs="Arial"/>
        </w:rPr>
        <w:t xml:space="preserve">) which </w:t>
      </w:r>
      <w:r w:rsidR="00B91EB0">
        <w:rPr>
          <w:rFonts w:ascii="Arial" w:hAnsi="Arial" w:cs="Arial"/>
        </w:rPr>
        <w:t xml:space="preserve">would </w:t>
      </w:r>
      <w:r w:rsidRPr="00403B3C">
        <w:rPr>
          <w:rFonts w:ascii="Arial" w:hAnsi="Arial" w:cs="Arial"/>
        </w:rPr>
        <w:t>result in a protein truncated at residue 5</w:t>
      </w:r>
      <w:r>
        <w:rPr>
          <w:rFonts w:ascii="Arial" w:hAnsi="Arial" w:cs="Arial"/>
        </w:rPr>
        <w:t>140</w:t>
      </w:r>
      <w:r w:rsidRPr="00403B3C">
        <w:rPr>
          <w:rFonts w:ascii="Arial" w:hAnsi="Arial" w:cs="Arial"/>
        </w:rPr>
        <w:t xml:space="preserve"> (</w:t>
      </w:r>
      <w:r w:rsidR="00500366" w:rsidRPr="00500366">
        <w:rPr>
          <w:rFonts w:ascii="Arial" w:hAnsi="Arial" w:cs="Arial"/>
        </w:rPr>
        <w:t>p.D5140Gfs1*</w:t>
      </w:r>
      <w:r>
        <w:rPr>
          <w:rFonts w:ascii="Arial" w:hAnsi="Arial" w:cs="Arial"/>
        </w:rPr>
        <w:t xml:space="preserve">). </w:t>
      </w:r>
      <w:r w:rsidDel="00A7483C">
        <w:rPr>
          <w:rFonts w:ascii="Arial" w:hAnsi="Arial" w:cs="Arial"/>
        </w:rPr>
        <w:t xml:space="preserve">This variant occurred in </w:t>
      </w:r>
      <w:proofErr w:type="gramStart"/>
      <w:r w:rsidRPr="00220329" w:rsidDel="00A7483C">
        <w:rPr>
          <w:rFonts w:ascii="Arial" w:hAnsi="Arial" w:cs="Arial"/>
          <w:i/>
        </w:rPr>
        <w:t>trans</w:t>
      </w:r>
      <w:proofErr w:type="gramEnd"/>
      <w:r w:rsidRPr="00403B3C" w:rsidDel="00A7483C">
        <w:rPr>
          <w:rFonts w:ascii="Arial" w:hAnsi="Arial" w:cs="Arial"/>
        </w:rPr>
        <w:t xml:space="preserve"> </w:t>
      </w:r>
      <w:r w:rsidDel="00A7483C">
        <w:rPr>
          <w:rFonts w:ascii="Arial" w:hAnsi="Arial" w:cs="Arial"/>
        </w:rPr>
        <w:t>with the frameshift</w:t>
      </w:r>
      <w:r w:rsidR="008D434A">
        <w:rPr>
          <w:rFonts w:ascii="Arial" w:hAnsi="Arial" w:cs="Arial"/>
        </w:rPr>
        <w:t xml:space="preserve"> duplication/stop gain</w:t>
      </w:r>
      <w:r w:rsidDel="00A7483C">
        <w:rPr>
          <w:rFonts w:ascii="Arial" w:hAnsi="Arial" w:cs="Arial"/>
        </w:rPr>
        <w:t xml:space="preserve"> mutation </w:t>
      </w:r>
      <w:r w:rsidRPr="00CC007B" w:rsidDel="00A7483C">
        <w:rPr>
          <w:rFonts w:ascii="Arial" w:hAnsi="Arial" w:cs="Arial"/>
        </w:rPr>
        <w:t>p.C7895</w:t>
      </w:r>
      <w:r w:rsidR="008D434A">
        <w:rPr>
          <w:rFonts w:ascii="Arial" w:hAnsi="Arial" w:cs="Arial"/>
        </w:rPr>
        <w:t>*.</w:t>
      </w:r>
    </w:p>
    <w:p w14:paraId="7BD237A5" w14:textId="70DF250A" w:rsidR="002E0DCC" w:rsidRDefault="002E0DCC" w:rsidP="002E0DCC">
      <w:pPr>
        <w:spacing w:after="0" w:line="480" w:lineRule="auto"/>
        <w:jc w:val="both"/>
        <w:rPr>
          <w:ins w:id="183" w:author="msynofzik" w:date="2015-12-07T19:00:00Z"/>
          <w:rFonts w:ascii="Arial" w:hAnsi="Arial" w:cs="Arial"/>
        </w:rPr>
      </w:pPr>
      <w:proofErr w:type="gramStart"/>
      <w:r w:rsidRPr="00974AF8">
        <w:rPr>
          <w:rFonts w:ascii="Arial" w:hAnsi="Arial" w:cs="Arial"/>
          <w:i/>
        </w:rPr>
        <w:t>Missense mutation</w:t>
      </w:r>
      <w:r w:rsidR="00514DDF">
        <w:rPr>
          <w:rFonts w:ascii="Arial" w:hAnsi="Arial" w:cs="Arial"/>
        </w:rPr>
        <w:t>.</w:t>
      </w:r>
      <w:proofErr w:type="gramEnd"/>
      <w:r w:rsidR="00514DDF">
        <w:rPr>
          <w:rFonts w:ascii="Arial" w:hAnsi="Arial" w:cs="Arial"/>
        </w:rPr>
        <w:t xml:space="preserve"> The missense variant c.</w:t>
      </w:r>
      <w:r>
        <w:rPr>
          <w:rFonts w:ascii="Arial" w:hAnsi="Arial" w:cs="Arial"/>
        </w:rPr>
        <w:t>659</w:t>
      </w:r>
      <w:r w:rsidR="00514DDF">
        <w:rPr>
          <w:rFonts w:ascii="Arial" w:hAnsi="Arial" w:cs="Arial"/>
        </w:rPr>
        <w:t>T&gt;</w:t>
      </w:r>
      <w:r>
        <w:rPr>
          <w:rFonts w:ascii="Arial" w:hAnsi="Arial" w:cs="Arial"/>
        </w:rPr>
        <w:t>C, p.F220S (observed in family #20) (</w:t>
      </w:r>
      <w:proofErr w:type="spellStart"/>
      <w:r>
        <w:rPr>
          <w:rFonts w:ascii="Arial" w:hAnsi="Arial" w:cs="Arial"/>
        </w:rPr>
        <w:t>i</w:t>
      </w:r>
      <w:proofErr w:type="spellEnd"/>
      <w:r>
        <w:rPr>
          <w:rFonts w:ascii="Arial" w:hAnsi="Arial" w:cs="Arial"/>
        </w:rPr>
        <w:t xml:space="preserve">) segregated in </w:t>
      </w:r>
      <w:r w:rsidRPr="00974AF8">
        <w:rPr>
          <w:rFonts w:ascii="Arial" w:hAnsi="Arial" w:cs="Arial"/>
          <w:i/>
        </w:rPr>
        <w:t>trans</w:t>
      </w:r>
      <w:r w:rsidR="00514DDF">
        <w:rPr>
          <w:rFonts w:ascii="Arial" w:hAnsi="Arial" w:cs="Arial"/>
        </w:rPr>
        <w:t xml:space="preserve"> with the nonsense variant c.</w:t>
      </w:r>
      <w:r>
        <w:rPr>
          <w:rFonts w:ascii="Arial" w:hAnsi="Arial" w:cs="Arial"/>
        </w:rPr>
        <w:t>2776</w:t>
      </w:r>
      <w:r w:rsidR="00514DDF">
        <w:rPr>
          <w:rFonts w:ascii="Arial" w:hAnsi="Arial" w:cs="Arial"/>
        </w:rPr>
        <w:t>A&gt;</w:t>
      </w:r>
      <w:r>
        <w:rPr>
          <w:rFonts w:ascii="Arial" w:hAnsi="Arial" w:cs="Arial"/>
        </w:rPr>
        <w:t xml:space="preserve">T, p.K926*, (ii) was absent in all public databases described above, </w:t>
      </w:r>
      <w:r w:rsidRPr="00F134FC">
        <w:rPr>
          <w:rFonts w:ascii="Arial" w:hAnsi="Arial" w:cs="Arial"/>
        </w:rPr>
        <w:t xml:space="preserve">(iii) predicted to be damaging by three out of three in silico algorithms (Mutation Taster </w:t>
      </w:r>
      <w:r w:rsidRPr="00F134FC">
        <w:rPr>
          <w:rFonts w:ascii="Arial" w:hAnsi="Arial" w:cs="Arial"/>
        </w:rPr>
        <w:fldChar w:fldCharType="begin">
          <w:fldData xml:space="preserve">PEVuZE5vdGU+PENpdGU+PEF1dGhvcj5TY2h3YXJ6PC9BdXRob3I+PFllYXI+MjAxMDwvWWVhcj48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</w:fldData>
        </w:fldChar>
      </w:r>
      <w:r>
        <w:rPr>
          <w:rFonts w:ascii="Arial" w:hAnsi="Arial" w:cs="Arial"/>
        </w:rPr>
        <w:instrText xml:space="preserve"> ADDIN EN.CITE </w:instrText>
      </w:r>
      <w:r>
        <w:rPr>
          <w:rFonts w:ascii="Arial" w:hAnsi="Arial" w:cs="Arial"/>
        </w:rPr>
        <w:fldChar w:fldCharType="begin">
          <w:fldData xml:space="preserve">PEVuZE5vdGU+PENpdGU+PEF1dGhvcj5TY2h3YXJ6PC9BdXRob3I+PFllYXI+MjAxMDwvWWVhcj48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</w:fldData>
        </w:fldChar>
      </w:r>
      <w:r>
        <w:rPr>
          <w:rFonts w:ascii="Arial" w:hAnsi="Arial" w:cs="Arial"/>
        </w:rPr>
        <w:instrText xml:space="preserve"> ADDIN EN.CITE.DATA </w:instrText>
      </w:r>
      <w:r>
        <w:rPr>
          <w:rFonts w:ascii="Arial" w:hAnsi="Arial" w:cs="Arial"/>
        </w:rPr>
      </w:r>
      <w:r>
        <w:rPr>
          <w:rFonts w:ascii="Arial" w:hAnsi="Arial" w:cs="Arial"/>
        </w:rPr>
        <w:fldChar w:fldCharType="end"/>
      </w:r>
      <w:r w:rsidRPr="00F134FC">
        <w:rPr>
          <w:rFonts w:ascii="Arial" w:hAnsi="Arial" w:cs="Arial"/>
        </w:rPr>
      </w:r>
      <w:r w:rsidRPr="00F134FC">
        <w:rPr>
          <w:rFonts w:ascii="Arial" w:hAnsi="Arial" w:cs="Arial"/>
        </w:rPr>
        <w:fldChar w:fldCharType="separate"/>
      </w:r>
      <w:r>
        <w:rPr>
          <w:rFonts w:ascii="Arial" w:hAnsi="Arial" w:cs="Arial"/>
          <w:noProof/>
        </w:rPr>
        <w:t>(</w:t>
      </w:r>
      <w:hyperlink w:anchor="_ENREF_20" w:tooltip="Schwarz, 2010 #9535" w:history="1">
        <w:r w:rsidR="00746F7A">
          <w:rPr>
            <w:rFonts w:ascii="Arial" w:hAnsi="Arial" w:cs="Arial"/>
            <w:noProof/>
          </w:rPr>
          <w:t>Schwarz</w:t>
        </w:r>
        <w:r w:rsidR="00746F7A" w:rsidRPr="002E0DCC">
          <w:rPr>
            <w:rFonts w:ascii="Arial" w:hAnsi="Arial" w:cs="Arial"/>
            <w:i/>
            <w:noProof/>
          </w:rPr>
          <w:t xml:space="preserve"> et al.</w:t>
        </w:r>
        <w:r w:rsidR="00746F7A">
          <w:rPr>
            <w:rFonts w:ascii="Arial" w:hAnsi="Arial" w:cs="Arial"/>
            <w:noProof/>
          </w:rPr>
          <w:t>, 2010</w:t>
        </w:r>
      </w:hyperlink>
      <w:r>
        <w:rPr>
          <w:rFonts w:ascii="Arial" w:hAnsi="Arial" w:cs="Arial"/>
          <w:noProof/>
        </w:rPr>
        <w:t xml:space="preserve">, </w:t>
      </w:r>
      <w:hyperlink w:anchor="_ENREF_22" w:tooltip="Wang, 2010 #9537" w:history="1">
        <w:r w:rsidR="00746F7A">
          <w:rPr>
            <w:rFonts w:ascii="Arial" w:hAnsi="Arial" w:cs="Arial"/>
            <w:noProof/>
          </w:rPr>
          <w:t>Wang</w:t>
        </w:r>
        <w:r w:rsidR="00746F7A" w:rsidRPr="002E0DCC">
          <w:rPr>
            <w:rFonts w:ascii="Arial" w:hAnsi="Arial" w:cs="Arial"/>
            <w:i/>
            <w:noProof/>
          </w:rPr>
          <w:t xml:space="preserve"> et al.</w:t>
        </w:r>
        <w:r w:rsidR="00746F7A">
          <w:rPr>
            <w:rFonts w:ascii="Arial" w:hAnsi="Arial" w:cs="Arial"/>
            <w:noProof/>
          </w:rPr>
          <w:t>, 2010</w:t>
        </w:r>
      </w:hyperlink>
      <w:r>
        <w:rPr>
          <w:rFonts w:ascii="Arial" w:hAnsi="Arial" w:cs="Arial"/>
          <w:noProof/>
        </w:rPr>
        <w:t>)</w:t>
      </w:r>
      <w:r w:rsidRPr="00F134FC">
        <w:rPr>
          <w:rFonts w:ascii="Arial" w:hAnsi="Arial" w:cs="Arial"/>
        </w:rPr>
        <w:fldChar w:fldCharType="end"/>
      </w:r>
      <w:r w:rsidR="00177B68">
        <w:rPr>
          <w:rFonts w:ascii="Arial" w:hAnsi="Arial" w:cs="Arial"/>
        </w:rPr>
        <w:t xml:space="preserve">; SIFT </w:t>
      </w:r>
      <w:r w:rsidRPr="00F134FC">
        <w:rPr>
          <w:rFonts w:ascii="Arial" w:hAnsi="Arial" w:cs="Arial"/>
        </w:rPr>
        <w:fldChar w:fldCharType="begin"/>
      </w:r>
      <w:r>
        <w:rPr>
          <w:rFonts w:ascii="Arial" w:hAnsi="Arial" w:cs="Arial"/>
        </w:rPr>
        <w:instrText xml:space="preserve"> ADDIN EN.CITE &lt;EndNote&gt;&lt;Cite&gt;&lt;Author&gt;Sim&lt;/Author&gt;&lt;Year&gt;2012&lt;/Year&gt;&lt;RecNum&gt;8764&lt;/RecNum&gt;&lt;DisplayText&gt;(Sim&lt;style face="italic"&gt; et al.&lt;/style&gt;, 2012)&lt;/DisplayText&gt;&lt;record&gt;&lt;rec-number&gt;8764&lt;/rec-number&gt;&lt;foreign-keys&gt;&lt;key app="EN" db-id="z25sdadwv9wrade0ezop2wrc2dzfs2dffr2x"&gt;8764&lt;/key&gt;&lt;/foreign-keys&gt;&lt;ref-type name="Journal Article"&gt;17&lt;/ref-type&gt;&lt;contributors&gt;&lt;authors&gt;&lt;author&gt;Sim, N. L.&lt;/author&gt;&lt;author&gt;Kumar, P.&lt;/author&gt;&lt;author&gt;Hu, J.&lt;/author&gt;&lt;author&gt;Henikoff, S.&lt;/author&gt;&lt;author&gt;Schneider, G.&lt;/author&gt;&lt;author&gt;Ng, P. C.&lt;/author&gt;&lt;/authors&gt;&lt;/contributors&gt;&lt;auth-address&gt;Computational and Systems Biology, Genome Institute of Singapore, Genomic Medicine, J. Craig Venter Institute, Department of Mathematics and Computer Science, Franklin &amp;amp; Marshall College, Howard Hughes Medical Institute &amp;amp; Basic Sciences Division, Fred Hutchinson Cancer Research Center and Biomolecular Function Discovery Division, Bioinformatics Institute of Singapore, Singapore.&lt;/auth-address&gt;&lt;titles&gt;&lt;title&gt;SIFT web server: predicting effects of amino acid substitutions on proteins&lt;/title&gt;&lt;secondary-title&gt;Nucleic Acids Res&lt;/secondary-title&gt;&lt;alt-title&gt;Nucleic acids research&lt;/alt-title&gt;&lt;/titles&gt;&lt;periodical&gt;&lt;full-title&gt;Nucleic Acids Res&lt;/full-title&gt;&lt;abbr-1&gt;Nucleic acids research&lt;/abbr-1&gt;&lt;/periodical&gt;&lt;alt-periodical&gt;&lt;full-title&gt;Nucleic Acids Res&lt;/full-title&gt;&lt;abbr-1&gt;Nucleic acids research&lt;/abbr-1&gt;&lt;/alt-periodical&gt;&lt;pages&gt;W452-7&lt;/pages&gt;&lt;volume&gt;40&lt;/volume&gt;&lt;number&gt;Web Server issue&lt;/number&gt;&lt;dates&gt;&lt;year&gt;2012&lt;/year&gt;&lt;pub-dates&gt;&lt;date&gt;Jul&lt;/date&gt;&lt;/pub-dates&gt;&lt;/dates&gt;&lt;isbn&gt;1362-4962 (Electronic)&amp;#xD;0305-1048 (Linking)&lt;/isbn&gt;&lt;accession-num&gt;22689647&lt;/accession-num&gt;&lt;urls&gt;&lt;related-urls&gt;&lt;url&gt;http://www.ncbi.nlm.nih.gov/entrez/query.fcgi?cmd=Retrieve&amp;amp;db=PubMed&amp;amp;dopt=Citation&amp;amp;list_uids=22689647 &lt;/url&gt;&lt;/related-urls&gt;&lt;/urls&gt;&lt;language&gt;eng&lt;/language&gt;&lt;/record&gt;&lt;/Cite&gt;&lt;/EndNote&gt;</w:instrText>
      </w:r>
      <w:r w:rsidRPr="00F134FC">
        <w:rPr>
          <w:rFonts w:ascii="Arial" w:hAnsi="Arial" w:cs="Arial"/>
        </w:rPr>
        <w:fldChar w:fldCharType="separate"/>
      </w:r>
      <w:r>
        <w:rPr>
          <w:rFonts w:ascii="Arial" w:hAnsi="Arial" w:cs="Arial"/>
          <w:noProof/>
        </w:rPr>
        <w:t>(</w:t>
      </w:r>
      <w:hyperlink w:anchor="_ENREF_21" w:tooltip="Sim, 2012 #8764" w:history="1">
        <w:r w:rsidR="00746F7A">
          <w:rPr>
            <w:rFonts w:ascii="Arial" w:hAnsi="Arial" w:cs="Arial"/>
            <w:noProof/>
          </w:rPr>
          <w:t>Sim</w:t>
        </w:r>
        <w:r w:rsidR="00746F7A" w:rsidRPr="002E0DCC">
          <w:rPr>
            <w:rFonts w:ascii="Arial" w:hAnsi="Arial" w:cs="Arial"/>
            <w:i/>
            <w:noProof/>
          </w:rPr>
          <w:t xml:space="preserve"> et al.</w:t>
        </w:r>
        <w:r w:rsidR="00746F7A">
          <w:rPr>
            <w:rFonts w:ascii="Arial" w:hAnsi="Arial" w:cs="Arial"/>
            <w:noProof/>
          </w:rPr>
          <w:t>, 2012</w:t>
        </w:r>
      </w:hyperlink>
      <w:r>
        <w:rPr>
          <w:rFonts w:ascii="Arial" w:hAnsi="Arial" w:cs="Arial"/>
          <w:noProof/>
        </w:rPr>
        <w:t>)</w:t>
      </w:r>
      <w:r w:rsidRPr="00F134FC">
        <w:rPr>
          <w:rFonts w:ascii="Arial" w:hAnsi="Arial" w:cs="Arial"/>
        </w:rPr>
        <w:fldChar w:fldCharType="end"/>
      </w:r>
      <w:r w:rsidR="00177B68">
        <w:rPr>
          <w:rFonts w:ascii="Arial" w:hAnsi="Arial" w:cs="Arial"/>
        </w:rPr>
        <w:t>, and</w:t>
      </w:r>
      <w:r w:rsidRPr="00F134FC">
        <w:rPr>
          <w:rFonts w:ascii="Arial" w:hAnsi="Arial" w:cs="Arial"/>
        </w:rPr>
        <w:t xml:space="preserve"> PolyPhen2 </w:t>
      </w:r>
      <w:r>
        <w:rPr>
          <w:rFonts w:ascii="Arial" w:hAnsi="Arial" w:cs="Arial"/>
        </w:rPr>
        <w:fldChar w:fldCharType="begin"/>
      </w:r>
      <w:r>
        <w:rPr>
          <w:rFonts w:ascii="Arial" w:hAnsi="Arial" w:cs="Arial"/>
        </w:rPr>
        <w:instrText xml:space="preserve"> ADDIN EN.CITE &lt;EndNote&gt;&lt;Cite&gt;&lt;Author&gt;Adzhubei&lt;/Author&gt;&lt;Year&gt;2010&lt;/Year&gt;&lt;RecNum&gt;9534&lt;/RecNum&gt;&lt;DisplayText&gt;(Adzhubei&lt;style face="italic"&gt; et al.&lt;/style&gt;, 2010)&lt;/DisplayText&gt;&lt;record&gt;&lt;rec-number&gt;9534&lt;/rec-number&gt;&lt;foreign-keys&gt;&lt;key app="EN" db-id="z25sdadwv9wrade0ezop2wrc2dzfs2dffr2x"&gt;9534&lt;/key&gt;&lt;/foreign-keys&gt;&lt;ref-type name="Journal Article"&gt;17&lt;/ref-type&gt;&lt;contributors&gt;&lt;authors&gt;&lt;author&gt;Adzhubei, I. A.&lt;/author&gt;&lt;author&gt;Schmidt, S.&lt;/author&gt;&lt;author&gt;Peshkin, L.&lt;/author&gt;&lt;author&gt;Ramensky, V. E.&lt;/author&gt;&lt;author&gt;Gerasimova, A.&lt;/author&gt;&lt;author&gt;Bork, P.&lt;/author&gt;&lt;author&gt;Kondrashov, A. S.&lt;/author&gt;&lt;author&gt;Sunyaev, S. R.&lt;/author&gt;&lt;/authors&gt;&lt;/contributors&gt;&lt;titles&gt;&lt;title&gt;A method and server for predicting damaging missense mutations&lt;/title&gt;&lt;secondary-title&gt;Nat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methods&lt;/abbr-1&gt;&lt;/alt-periodical&gt;&lt;pages&gt;248-9&lt;/pages&gt;&lt;volume&gt;7&lt;/volume&gt;&lt;number&gt;4&lt;/number&gt;&lt;keywords&gt;&lt;keyword&gt;*Data Interpretation, Statistical&lt;/keyword&gt;&lt;keyword&gt;Genetic Variation&lt;/keyword&gt;&lt;keyword&gt;Humans&lt;/keyword&gt;&lt;keyword&gt;*Models, Genetic&lt;/keyword&gt;&lt;keyword&gt;*Mutation, Missense&lt;/keyword&gt;&lt;keyword&gt;Software&lt;/keyword&gt;&lt;/keywords&gt;&lt;dates&gt;&lt;year&gt;2010&lt;/year&gt;&lt;pub-dates&gt;&lt;date&gt;Apr&lt;/date&gt;&lt;/pub-dates&gt;&lt;/dates&gt;&lt;isbn&gt;1548-7105 (Electronic)&amp;#xD;1548-7091 (Linking)&lt;/isbn&gt;&lt;accession-num&gt;20354512&lt;/accession-num&gt;&lt;urls&gt;&lt;related-urls&gt;&lt;url&gt;http://www.ncbi.nlm.nih.gov/pubmed/20354512&lt;/url&gt;&lt;/related-urls&gt;&lt;/urls&gt;&lt;custom2&gt;2855889&lt;/custom2&gt;&lt;electronic-resource-num&gt;10.1038/nmeth0410-248&lt;/electronic-resource-num&gt;&lt;/record&gt;&lt;/Cite&gt;&lt;/EndNote&gt;</w:instrText>
      </w:r>
      <w:r>
        <w:rPr>
          <w:rFonts w:ascii="Arial" w:hAnsi="Arial" w:cs="Arial"/>
        </w:rPr>
        <w:fldChar w:fldCharType="separate"/>
      </w:r>
      <w:r>
        <w:rPr>
          <w:rFonts w:ascii="Arial" w:hAnsi="Arial" w:cs="Arial"/>
          <w:noProof/>
        </w:rPr>
        <w:t>(</w:t>
      </w:r>
      <w:hyperlink w:anchor="_ENREF_1" w:tooltip="Adzhubei, 2010 #9534" w:history="1">
        <w:r w:rsidR="00746F7A">
          <w:rPr>
            <w:rFonts w:ascii="Arial" w:hAnsi="Arial" w:cs="Arial"/>
            <w:noProof/>
          </w:rPr>
          <w:t>Adzhubei</w:t>
        </w:r>
        <w:r w:rsidR="00746F7A" w:rsidRPr="002E0DCC">
          <w:rPr>
            <w:rFonts w:ascii="Arial" w:hAnsi="Arial" w:cs="Arial"/>
            <w:i/>
            <w:noProof/>
          </w:rPr>
          <w:t xml:space="preserve"> et al.</w:t>
        </w:r>
        <w:r w:rsidR="00746F7A">
          <w:rPr>
            <w:rFonts w:ascii="Arial" w:hAnsi="Arial" w:cs="Arial"/>
            <w:noProof/>
          </w:rPr>
          <w:t>, 2010</w:t>
        </w:r>
      </w:hyperlink>
      <w:r>
        <w:rPr>
          <w:rFonts w:ascii="Arial" w:hAnsi="Arial" w:cs="Arial"/>
          <w:noProof/>
        </w:rPr>
        <w:t>)</w:t>
      </w:r>
      <w:r>
        <w:rPr>
          <w:rFonts w:ascii="Arial" w:hAnsi="Arial" w:cs="Arial"/>
        </w:rPr>
        <w:fldChar w:fldCharType="end"/>
      </w:r>
      <w:r>
        <w:rPr>
          <w:rFonts w:ascii="Arial" w:hAnsi="Arial" w:cs="Arial"/>
        </w:rPr>
        <w:t xml:space="preserve">), (iv) ranked among the top 1% of all 8.6 billion SNVs in the GRCh37/hg19 (CADD score: 28.8) </w:t>
      </w:r>
      <w:r>
        <w:rPr>
          <w:rFonts w:ascii="Arial" w:hAnsi="Arial" w:cs="Arial"/>
        </w:rPr>
        <w:fldChar w:fldCharType="begin">
          <w:fldData xml:space="preserve">PEVuZE5vdGU+PENpdGU+PEF1dGhvcj5LaXJjaGVyPC9BdXRob3I+PFllYXI+MjAxNDwvWWVhcj48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</w:fldData>
        </w:fldChar>
      </w:r>
      <w:r>
        <w:rPr>
          <w:rFonts w:ascii="Arial" w:hAnsi="Arial" w:cs="Arial"/>
        </w:rPr>
        <w:instrText xml:space="preserve"> ADDIN EN.CITE </w:instrText>
      </w:r>
      <w:r>
        <w:rPr>
          <w:rFonts w:ascii="Arial" w:hAnsi="Arial" w:cs="Arial"/>
        </w:rPr>
        <w:fldChar w:fldCharType="begin">
          <w:fldData xml:space="preserve">PEVuZE5vdGU+PENpdGU+PEF1dGhvcj5LaXJjaGVyPC9BdXRob3I+PFllYXI+MjAxNDwvWWVhcj48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</w:fldData>
        </w:fldChar>
      </w:r>
      <w:r>
        <w:rPr>
          <w:rFonts w:ascii="Arial" w:hAnsi="Arial" w:cs="Arial"/>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Pr>
          <w:rFonts w:ascii="Arial" w:hAnsi="Arial" w:cs="Arial"/>
          <w:noProof/>
        </w:rPr>
        <w:t>(</w:t>
      </w:r>
      <w:hyperlink w:anchor="_ENREF_12" w:tooltip="Kircher, 2014 #9533" w:history="1">
        <w:r w:rsidR="00746F7A">
          <w:rPr>
            <w:rFonts w:ascii="Arial" w:hAnsi="Arial" w:cs="Arial"/>
            <w:noProof/>
          </w:rPr>
          <w:t>Kircher</w:t>
        </w:r>
        <w:r w:rsidR="00746F7A" w:rsidRPr="002E0DCC">
          <w:rPr>
            <w:rFonts w:ascii="Arial" w:hAnsi="Arial" w:cs="Arial"/>
            <w:i/>
            <w:noProof/>
          </w:rPr>
          <w:t xml:space="preserve"> et al.</w:t>
        </w:r>
        <w:r w:rsidR="00746F7A">
          <w:rPr>
            <w:rFonts w:ascii="Arial" w:hAnsi="Arial" w:cs="Arial"/>
            <w:noProof/>
          </w:rPr>
          <w:t>, 2014</w:t>
        </w:r>
      </w:hyperlink>
      <w:r>
        <w:rPr>
          <w:rFonts w:ascii="Arial" w:hAnsi="Arial" w:cs="Arial"/>
          <w:noProof/>
        </w:rPr>
        <w:t>)</w:t>
      </w:r>
      <w:r>
        <w:rPr>
          <w:rFonts w:ascii="Arial" w:hAnsi="Arial" w:cs="Arial"/>
        </w:rPr>
        <w:fldChar w:fldCharType="end"/>
      </w:r>
      <w:r>
        <w:rPr>
          <w:rFonts w:ascii="Arial" w:hAnsi="Arial" w:cs="Arial"/>
        </w:rPr>
        <w:t xml:space="preserve">, and (v) located at a highly conserved position in the actin-binding domain of SYNE1 (Supplement </w:t>
      </w:r>
      <w:del w:id="184" w:author="msynofzik" w:date="2015-12-09T19:01:00Z">
        <w:r w:rsidDel="007557C5">
          <w:rPr>
            <w:rFonts w:ascii="Arial" w:hAnsi="Arial" w:cs="Arial"/>
          </w:rPr>
          <w:delText>3</w:delText>
        </w:r>
      </w:del>
      <w:ins w:id="185" w:author="msynofzik" w:date="2015-12-09T19:01:00Z">
        <w:r w:rsidR="007557C5">
          <w:rPr>
            <w:rFonts w:ascii="Arial" w:hAnsi="Arial" w:cs="Arial"/>
          </w:rPr>
          <w:t>6</w:t>
        </w:r>
      </w:ins>
      <w:r>
        <w:rPr>
          <w:rFonts w:ascii="Arial" w:hAnsi="Arial" w:cs="Arial"/>
        </w:rPr>
        <w:t xml:space="preserve">). This domain </w:t>
      </w:r>
      <w:r w:rsidRPr="00974AF8">
        <w:rPr>
          <w:rFonts w:ascii="Arial" w:hAnsi="Arial" w:cs="Arial"/>
        </w:rPr>
        <w:t xml:space="preserve">is conserved even in non-metazoan species (paralogues in </w:t>
      </w:r>
      <w:proofErr w:type="spellStart"/>
      <w:r w:rsidRPr="00974AF8">
        <w:rPr>
          <w:rFonts w:ascii="Arial" w:hAnsi="Arial" w:cs="Arial"/>
        </w:rPr>
        <w:t>ichthyospora</w:t>
      </w:r>
      <w:proofErr w:type="spellEnd"/>
      <w:r w:rsidRPr="00974AF8">
        <w:rPr>
          <w:rFonts w:ascii="Arial" w:hAnsi="Arial" w:cs="Arial"/>
        </w:rPr>
        <w:t>, fungi and slime mold, E-values in the range of 5x10</w:t>
      </w:r>
      <w:r w:rsidRPr="003811C8">
        <w:rPr>
          <w:rFonts w:ascii="Arial" w:hAnsi="Arial" w:cs="Arial"/>
          <w:vertAlign w:val="superscript"/>
        </w:rPr>
        <w:t>-40</w:t>
      </w:r>
      <w:r w:rsidRPr="00974AF8">
        <w:rPr>
          <w:rFonts w:ascii="Arial" w:hAnsi="Arial" w:cs="Arial"/>
        </w:rPr>
        <w:t xml:space="preserve"> to 10</w:t>
      </w:r>
      <w:r w:rsidRPr="003811C8">
        <w:rPr>
          <w:rFonts w:ascii="Arial" w:hAnsi="Arial" w:cs="Arial"/>
          <w:vertAlign w:val="superscript"/>
        </w:rPr>
        <w:t>-50</w:t>
      </w:r>
      <w:r w:rsidRPr="00974AF8">
        <w:rPr>
          <w:rFonts w:ascii="Arial" w:hAnsi="Arial" w:cs="Arial"/>
        </w:rPr>
        <w:t>)</w:t>
      </w:r>
      <w:r>
        <w:rPr>
          <w:rFonts w:ascii="Arial" w:hAnsi="Arial" w:cs="Arial"/>
        </w:rPr>
        <w:t xml:space="preserve">, whereas </w:t>
      </w:r>
      <w:r w:rsidRPr="00974AF8">
        <w:rPr>
          <w:rFonts w:ascii="Arial" w:hAnsi="Arial" w:cs="Arial"/>
        </w:rPr>
        <w:t xml:space="preserve">the </w:t>
      </w:r>
      <w:proofErr w:type="spellStart"/>
      <w:r w:rsidRPr="00974AF8">
        <w:rPr>
          <w:rFonts w:ascii="Arial" w:hAnsi="Arial" w:cs="Arial"/>
        </w:rPr>
        <w:t>spectrin</w:t>
      </w:r>
      <w:proofErr w:type="spellEnd"/>
      <w:r w:rsidRPr="00974AF8">
        <w:rPr>
          <w:rFonts w:ascii="Arial" w:hAnsi="Arial" w:cs="Arial"/>
        </w:rPr>
        <w:t xml:space="preserve"> domains of SYNE1 provide no significant alignment with paralogues of the same non-metazoan species (E-values above 10). </w:t>
      </w:r>
      <w:r>
        <w:rPr>
          <w:rFonts w:ascii="Arial" w:hAnsi="Arial" w:cs="Arial"/>
        </w:rPr>
        <w:t>T</w:t>
      </w:r>
      <w:r w:rsidRPr="00974AF8">
        <w:rPr>
          <w:rFonts w:ascii="Arial" w:hAnsi="Arial" w:cs="Arial"/>
        </w:rPr>
        <w:t>he p.</w:t>
      </w:r>
      <w:r>
        <w:rPr>
          <w:rFonts w:ascii="Arial" w:hAnsi="Arial" w:cs="Arial"/>
        </w:rPr>
        <w:t>F220S</w:t>
      </w:r>
      <w:r w:rsidRPr="00974AF8">
        <w:rPr>
          <w:rFonts w:ascii="Arial" w:hAnsi="Arial" w:cs="Arial"/>
        </w:rPr>
        <w:t xml:space="preserve"> mutation affects one of the 6 invariant amino</w:t>
      </w:r>
      <w:r w:rsidR="0064797F">
        <w:rPr>
          <w:rFonts w:ascii="Arial" w:hAnsi="Arial" w:cs="Arial"/>
        </w:rPr>
        <w:t xml:space="preserve"> </w:t>
      </w:r>
      <w:r w:rsidRPr="00974AF8">
        <w:rPr>
          <w:rFonts w:ascii="Arial" w:hAnsi="Arial" w:cs="Arial"/>
        </w:rPr>
        <w:t xml:space="preserve">acid positions of the second </w:t>
      </w:r>
      <w:proofErr w:type="spellStart"/>
      <w:r w:rsidRPr="00974AF8">
        <w:rPr>
          <w:rFonts w:ascii="Arial" w:hAnsi="Arial" w:cs="Arial"/>
        </w:rPr>
        <w:lastRenderedPageBreak/>
        <w:t>calponin</w:t>
      </w:r>
      <w:proofErr w:type="spellEnd"/>
      <w:r w:rsidRPr="00974AF8">
        <w:rPr>
          <w:rFonts w:ascii="Arial" w:hAnsi="Arial" w:cs="Arial"/>
        </w:rPr>
        <w:t xml:space="preserve">-homology domain in </w:t>
      </w:r>
      <w:proofErr w:type="spellStart"/>
      <w:r w:rsidRPr="00974AF8">
        <w:rPr>
          <w:rFonts w:ascii="Arial" w:hAnsi="Arial" w:cs="Arial"/>
        </w:rPr>
        <w:t>nesprin</w:t>
      </w:r>
      <w:proofErr w:type="spellEnd"/>
      <w:r w:rsidRPr="00974AF8">
        <w:rPr>
          <w:rFonts w:ascii="Arial" w:hAnsi="Arial" w:cs="Arial"/>
        </w:rPr>
        <w:t xml:space="preserve">, </w:t>
      </w:r>
      <w:proofErr w:type="spellStart"/>
      <w:r w:rsidRPr="00974AF8">
        <w:rPr>
          <w:rFonts w:ascii="Arial" w:hAnsi="Arial" w:cs="Arial"/>
        </w:rPr>
        <w:t>spectrin</w:t>
      </w:r>
      <w:proofErr w:type="spellEnd"/>
      <w:r w:rsidRPr="00974AF8">
        <w:rPr>
          <w:rFonts w:ascii="Arial" w:hAnsi="Arial" w:cs="Arial"/>
        </w:rPr>
        <w:t xml:space="preserve"> and alpha-</w:t>
      </w:r>
      <w:proofErr w:type="spellStart"/>
      <w:r w:rsidRPr="00974AF8">
        <w:rPr>
          <w:rFonts w:ascii="Arial" w:hAnsi="Arial" w:cs="Arial"/>
        </w:rPr>
        <w:t>actinin</w:t>
      </w:r>
      <w:proofErr w:type="spellEnd"/>
      <w:r w:rsidRPr="00974AF8">
        <w:rPr>
          <w:rFonts w:ascii="Arial" w:hAnsi="Arial" w:cs="Arial"/>
        </w:rPr>
        <w:t xml:space="preserve"> homologue</w:t>
      </w:r>
      <w:r>
        <w:rPr>
          <w:rFonts w:ascii="Arial" w:hAnsi="Arial" w:cs="Arial"/>
        </w:rPr>
        <w:t xml:space="preserve">s (for figure, see Supplement </w:t>
      </w:r>
      <w:del w:id="186" w:author="msynofzik" w:date="2015-12-09T19:01:00Z">
        <w:r w:rsidDel="007557C5">
          <w:rPr>
            <w:rFonts w:ascii="Arial" w:hAnsi="Arial" w:cs="Arial"/>
          </w:rPr>
          <w:delText>3</w:delText>
        </w:r>
      </w:del>
      <w:ins w:id="187" w:author="msynofzik" w:date="2015-12-09T19:01:00Z">
        <w:r w:rsidR="007557C5">
          <w:rPr>
            <w:rFonts w:ascii="Arial" w:hAnsi="Arial" w:cs="Arial"/>
          </w:rPr>
          <w:t>6</w:t>
        </w:r>
      </w:ins>
      <w:r w:rsidRPr="00974AF8">
        <w:rPr>
          <w:rFonts w:ascii="Arial" w:hAnsi="Arial" w:cs="Arial"/>
        </w:rPr>
        <w:t>).</w:t>
      </w:r>
      <w:r>
        <w:rPr>
          <w:rFonts w:ascii="Arial" w:hAnsi="Arial" w:cs="Arial"/>
        </w:rPr>
        <w:t xml:space="preserve"> The </w:t>
      </w:r>
      <w:proofErr w:type="spellStart"/>
      <w:r>
        <w:rPr>
          <w:rFonts w:ascii="Arial" w:hAnsi="Arial" w:cs="Arial"/>
        </w:rPr>
        <w:t>biallelic</w:t>
      </w:r>
      <w:proofErr w:type="spellEnd"/>
      <w:r>
        <w:rPr>
          <w:rFonts w:ascii="Arial" w:hAnsi="Arial" w:cs="Arial"/>
        </w:rPr>
        <w:t xml:space="preserve"> truncating and the missense </w:t>
      </w:r>
      <w:r w:rsidRPr="000805CA">
        <w:rPr>
          <w:rFonts w:ascii="Arial" w:hAnsi="Arial" w:cs="Arial"/>
          <w:i/>
        </w:rPr>
        <w:t>SYNE1</w:t>
      </w:r>
      <w:r>
        <w:rPr>
          <w:rFonts w:ascii="Arial" w:hAnsi="Arial" w:cs="Arial"/>
        </w:rPr>
        <w:t xml:space="preserve"> variants were also found in the affected sibling of the index patient in family #20, indicating segregation with disease.</w:t>
      </w:r>
    </w:p>
    <w:p w14:paraId="0C1D8974" w14:textId="468DD638" w:rsidR="00436656" w:rsidRDefault="007C5E31" w:rsidP="00DA021C">
      <w:pPr>
        <w:spacing w:after="0" w:line="480" w:lineRule="auto"/>
        <w:jc w:val="both"/>
        <w:rPr>
          <w:ins w:id="188" w:author="msynofzik" w:date="2015-12-07T19:00:00Z"/>
          <w:rFonts w:ascii="Arial" w:hAnsi="Arial" w:cs="Arial"/>
        </w:rPr>
      </w:pPr>
      <w:ins w:id="189" w:author="msynofzik" w:date="2015-12-07T19:01:00Z">
        <w:r w:rsidRPr="007C5E31">
          <w:rPr>
            <w:rFonts w:ascii="Arial" w:hAnsi="Arial" w:cs="Arial"/>
            <w:i/>
            <w:noProof/>
            <w:rPrChange w:id="190" w:author="msynofzik" w:date="2015-12-07T19:01:00Z">
              <w:rPr>
                <w:rFonts w:ascii="Arial" w:hAnsi="Arial" w:cs="Arial"/>
                <w:noProof/>
              </w:rPr>
            </w:rPrChange>
          </w:rPr>
          <w:t>Burden analysis for missense variants in SYNE1</w:t>
        </w:r>
        <w:r>
          <w:rPr>
            <w:rFonts w:ascii="Arial" w:hAnsi="Arial" w:cs="Arial"/>
            <w:noProof/>
          </w:rPr>
          <w:t xml:space="preserve">. </w:t>
        </w:r>
      </w:ins>
      <w:ins w:id="191" w:author="msynofzik" w:date="2015-12-09T14:06:00Z">
        <w:r w:rsidR="00436656">
          <w:rPr>
            <w:rFonts w:ascii="Arial" w:hAnsi="Arial" w:cs="Arial"/>
            <w:noProof/>
          </w:rPr>
          <w:t>Rare missense</w:t>
        </w:r>
        <w:r w:rsidR="00436656" w:rsidRPr="00436656">
          <w:rPr>
            <w:rFonts w:ascii="Arial" w:hAnsi="Arial" w:cs="Arial"/>
            <w:i/>
            <w:noProof/>
            <w:rPrChange w:id="192" w:author="msynofzik" w:date="2015-12-09T14:07:00Z">
              <w:rPr>
                <w:rFonts w:ascii="Arial" w:hAnsi="Arial" w:cs="Arial"/>
                <w:noProof/>
              </w:rPr>
            </w:rPrChange>
          </w:rPr>
          <w:t xml:space="preserve"> SYNE1</w:t>
        </w:r>
        <w:r w:rsidR="00436656">
          <w:rPr>
            <w:rFonts w:ascii="Arial" w:hAnsi="Arial" w:cs="Arial"/>
            <w:noProof/>
          </w:rPr>
          <w:t xml:space="preserve"> variants </w:t>
        </w:r>
        <w:r w:rsidR="00436656">
          <w:rPr>
            <w:rFonts w:ascii="Arial" w:hAnsi="Arial" w:cs="Arial"/>
          </w:rPr>
          <w:t xml:space="preserve">were observed in </w:t>
        </w:r>
      </w:ins>
      <w:ins w:id="193" w:author="msynofzik" w:date="2015-12-09T14:09:00Z">
        <w:r w:rsidR="00AD52BF" w:rsidRPr="00AD52BF">
          <w:rPr>
            <w:rFonts w:ascii="Arial" w:hAnsi="Arial" w:cs="Arial"/>
            <w:rPrChange w:id="194" w:author="msynofzik" w:date="2015-12-09T14:09:00Z">
              <w:rPr/>
            </w:rPrChange>
          </w:rPr>
          <w:t xml:space="preserve">14/192 alleles (=7.3%) from ataxia cases and </w:t>
        </w:r>
      </w:ins>
      <w:ins w:id="195" w:author="msynofzik" w:date="2015-12-09T14:10:00Z">
        <w:r w:rsidR="00AD52BF">
          <w:rPr>
            <w:rFonts w:ascii="Arial" w:hAnsi="Arial" w:cs="Arial"/>
          </w:rPr>
          <w:t xml:space="preserve">in </w:t>
        </w:r>
      </w:ins>
      <w:ins w:id="196" w:author="msynofzik" w:date="2015-12-09T14:06:00Z">
        <w:r w:rsidR="00436656">
          <w:rPr>
            <w:rFonts w:ascii="Arial" w:hAnsi="Arial" w:cs="Arial"/>
          </w:rPr>
          <w:t>28/500 alleles (=5.6%)</w:t>
        </w:r>
      </w:ins>
      <w:ins w:id="197" w:author="msynofzik" w:date="2015-12-09T14:07:00Z">
        <w:r w:rsidR="00436656">
          <w:rPr>
            <w:rFonts w:ascii="Arial" w:hAnsi="Arial" w:cs="Arial"/>
          </w:rPr>
          <w:t xml:space="preserve"> </w:t>
        </w:r>
      </w:ins>
      <w:ins w:id="198" w:author="msynofzik" w:date="2015-12-09T14:10:00Z">
        <w:r w:rsidR="00AD52BF">
          <w:rPr>
            <w:rFonts w:ascii="Arial" w:hAnsi="Arial" w:cs="Arial"/>
          </w:rPr>
          <w:t>from</w:t>
        </w:r>
      </w:ins>
      <w:ins w:id="199" w:author="msynofzik" w:date="2015-12-09T14:07:00Z">
        <w:r w:rsidR="00436656">
          <w:rPr>
            <w:rFonts w:ascii="Arial" w:hAnsi="Arial" w:cs="Arial"/>
          </w:rPr>
          <w:t xml:space="preserve"> disease controls (early-onset Alzheimer dementia)</w:t>
        </w:r>
      </w:ins>
      <w:ins w:id="200" w:author="msynofzik" w:date="2015-12-09T14:13:00Z">
        <w:r w:rsidR="00AD52BF">
          <w:rPr>
            <w:rFonts w:ascii="Arial" w:hAnsi="Arial" w:cs="Arial"/>
          </w:rPr>
          <w:t xml:space="preserve"> </w:t>
        </w:r>
        <w:r w:rsidR="00AD52BF">
          <w:rPr>
            <w:rFonts w:ascii="Arial" w:hAnsi="Arial" w:cs="Arial"/>
            <w:noProof/>
          </w:rPr>
          <w:t xml:space="preserve">(Supplement </w:t>
        </w:r>
      </w:ins>
      <w:ins w:id="201" w:author="msynofzik" w:date="2015-12-09T20:33:00Z">
        <w:r w:rsidR="004874FD">
          <w:rPr>
            <w:rFonts w:ascii="Arial" w:hAnsi="Arial" w:cs="Arial"/>
            <w:noProof/>
          </w:rPr>
          <w:t>4</w:t>
        </w:r>
      </w:ins>
      <w:ins w:id="202" w:author="msynofzik" w:date="2015-12-09T14:13:00Z">
        <w:r w:rsidR="00AD52BF">
          <w:rPr>
            <w:rFonts w:ascii="Arial" w:hAnsi="Arial" w:cs="Arial"/>
            <w:noProof/>
          </w:rPr>
          <w:t xml:space="preserve">). </w:t>
        </w:r>
        <w:r w:rsidR="00AD52BF">
          <w:rPr>
            <w:rFonts w:ascii="Arial" w:hAnsi="Arial" w:cs="Arial"/>
          </w:rPr>
          <w:t>Also</w:t>
        </w:r>
      </w:ins>
      <w:ins w:id="203" w:author="msynofzik" w:date="2015-12-09T14:12:00Z">
        <w:r w:rsidR="00AD52BF">
          <w:rPr>
            <w:rFonts w:ascii="Arial" w:hAnsi="Arial" w:cs="Arial"/>
            <w:noProof/>
          </w:rPr>
          <w:t xml:space="preserve"> missense variants </w:t>
        </w:r>
      </w:ins>
      <w:ins w:id="204" w:author="msynofzik" w:date="2015-12-09T14:09:00Z">
        <w:r w:rsidR="00AD52BF">
          <w:rPr>
            <w:rFonts w:ascii="Arial" w:hAnsi="Arial" w:cs="Arial"/>
            <w:noProof/>
          </w:rPr>
          <w:t xml:space="preserve">in the </w:t>
        </w:r>
      </w:ins>
      <w:ins w:id="205" w:author="msynofzik" w:date="2015-12-09T18:56:00Z">
        <w:r w:rsidR="00DA021C">
          <w:rPr>
            <w:rFonts w:ascii="Arial" w:eastAsia="MS Mincho" w:hAnsi="Arial" w:cs="Arial"/>
            <w:lang w:eastAsia="ja-JP"/>
          </w:rPr>
          <w:t xml:space="preserve">N-terminal </w:t>
        </w:r>
        <w:r w:rsidR="00DA021C" w:rsidRPr="00FC157D">
          <w:rPr>
            <w:rFonts w:ascii="Arial" w:eastAsia="MS Mincho" w:hAnsi="Arial" w:cs="Arial"/>
            <w:lang w:eastAsia="ja-JP"/>
          </w:rPr>
          <w:t>actin-binding domain</w:t>
        </w:r>
        <w:r w:rsidR="00DA021C">
          <w:rPr>
            <w:rFonts w:ascii="Arial" w:eastAsia="MS Mincho" w:hAnsi="Arial" w:cs="Arial"/>
            <w:lang w:eastAsia="ja-JP"/>
          </w:rPr>
          <w:t xml:space="preserve"> of </w:t>
        </w:r>
        <w:r w:rsidR="00DA021C" w:rsidRPr="00DA021C">
          <w:rPr>
            <w:rFonts w:ascii="Arial" w:eastAsia="MS Mincho" w:hAnsi="Arial" w:cs="Arial"/>
            <w:i/>
            <w:lang w:eastAsia="ja-JP"/>
            <w:rPrChange w:id="206" w:author="msynofzik" w:date="2015-12-09T18:56:00Z">
              <w:rPr>
                <w:rFonts w:ascii="Arial" w:eastAsia="MS Mincho" w:hAnsi="Arial" w:cs="Arial"/>
                <w:lang w:eastAsia="ja-JP"/>
              </w:rPr>
            </w:rPrChange>
          </w:rPr>
          <w:t>SYNE1</w:t>
        </w:r>
        <w:r w:rsidR="00DA021C">
          <w:rPr>
            <w:rFonts w:ascii="Arial" w:eastAsia="MS Mincho" w:hAnsi="Arial" w:cs="Arial"/>
            <w:lang w:eastAsia="ja-JP"/>
          </w:rPr>
          <w:t xml:space="preserve"> (codon 1 – 289) </w:t>
        </w:r>
      </w:ins>
      <w:ins w:id="207" w:author="msynofzik" w:date="2015-12-09T14:13:00Z">
        <w:r w:rsidR="00AD52BF">
          <w:rPr>
            <w:rFonts w:ascii="Arial" w:hAnsi="Arial" w:cs="Arial"/>
            <w:noProof/>
          </w:rPr>
          <w:t>were not more frequent in ataxia cases than in controls</w:t>
        </w:r>
      </w:ins>
      <w:ins w:id="208" w:author="msynofzik" w:date="2015-12-09T14:09:00Z">
        <w:r w:rsidR="00D11293">
          <w:rPr>
            <w:rFonts w:ascii="Arial" w:hAnsi="Arial" w:cs="Arial"/>
            <w:noProof/>
          </w:rPr>
          <w:t xml:space="preserve"> (Supplement </w:t>
        </w:r>
      </w:ins>
      <w:ins w:id="209" w:author="msynofzik" w:date="2015-12-09T20:19:00Z">
        <w:r w:rsidR="00D11293">
          <w:rPr>
            <w:rFonts w:ascii="Arial" w:hAnsi="Arial" w:cs="Arial"/>
            <w:noProof/>
          </w:rPr>
          <w:t>4</w:t>
        </w:r>
      </w:ins>
      <w:ins w:id="210" w:author="msynofzik" w:date="2015-12-09T14:09:00Z">
        <w:r w:rsidR="00AD52BF">
          <w:rPr>
            <w:rFonts w:ascii="Arial" w:hAnsi="Arial" w:cs="Arial"/>
            <w:noProof/>
          </w:rPr>
          <w:t>).</w:t>
        </w:r>
      </w:ins>
      <w:ins w:id="211" w:author="msynofzik" w:date="2015-12-09T14:12:00Z">
        <w:r w:rsidR="00AD52BF">
          <w:rPr>
            <w:rFonts w:ascii="Arial" w:hAnsi="Arial" w:cs="Arial"/>
            <w:noProof/>
          </w:rPr>
          <w:t xml:space="preserve"> This finding suggests </w:t>
        </w:r>
      </w:ins>
      <w:ins w:id="212" w:author="msynofzik" w:date="2015-12-09T14:10:00Z">
        <w:r w:rsidR="00AD52BF">
          <w:rPr>
            <w:rFonts w:ascii="Arial" w:hAnsi="Arial" w:cs="Arial"/>
          </w:rPr>
          <w:t xml:space="preserve">that rare missense </w:t>
        </w:r>
        <w:r w:rsidR="00AD52BF" w:rsidRPr="009473EC">
          <w:rPr>
            <w:rFonts w:ascii="Arial" w:hAnsi="Arial" w:cs="Arial"/>
            <w:i/>
            <w:rPrChange w:id="213" w:author="msynofzik" w:date="2015-12-09T20:33:00Z">
              <w:rPr>
                <w:rFonts w:ascii="Arial" w:hAnsi="Arial" w:cs="Arial"/>
                <w:u w:val="single"/>
              </w:rPr>
            </w:rPrChange>
          </w:rPr>
          <w:t>SYNE1</w:t>
        </w:r>
        <w:r w:rsidR="00AD52BF" w:rsidRPr="009473EC">
          <w:rPr>
            <w:rFonts w:ascii="Arial" w:hAnsi="Arial" w:cs="Arial"/>
            <w:rPrChange w:id="214" w:author="msynofzik" w:date="2015-12-09T20:33:00Z">
              <w:rPr>
                <w:rFonts w:ascii="Arial" w:hAnsi="Arial" w:cs="Arial"/>
              </w:rPr>
            </w:rPrChange>
          </w:rPr>
          <w:t xml:space="preserve"> </w:t>
        </w:r>
        <w:r w:rsidR="00AD52BF">
          <w:rPr>
            <w:rFonts w:ascii="Arial" w:hAnsi="Arial" w:cs="Arial"/>
          </w:rPr>
          <w:t xml:space="preserve">variants </w:t>
        </w:r>
      </w:ins>
      <w:ins w:id="215" w:author="msynofzik" w:date="2015-12-09T14:14:00Z">
        <w:r w:rsidR="00AD52BF">
          <w:rPr>
            <w:rFonts w:ascii="Arial" w:hAnsi="Arial" w:cs="Arial"/>
          </w:rPr>
          <w:t>seem</w:t>
        </w:r>
      </w:ins>
      <w:ins w:id="216" w:author="msynofzik" w:date="2015-12-09T14:15:00Z">
        <w:r w:rsidR="00AD52BF">
          <w:rPr>
            <w:rFonts w:ascii="Arial" w:hAnsi="Arial" w:cs="Arial"/>
          </w:rPr>
          <w:t xml:space="preserve"> to</w:t>
        </w:r>
      </w:ins>
      <w:ins w:id="217" w:author="msynofzik" w:date="2015-12-09T14:14:00Z">
        <w:r w:rsidR="00AD52BF">
          <w:rPr>
            <w:rFonts w:ascii="Arial" w:hAnsi="Arial" w:cs="Arial"/>
          </w:rPr>
          <w:t xml:space="preserve"> </w:t>
        </w:r>
      </w:ins>
      <w:ins w:id="218" w:author="msynofzik" w:date="2015-12-09T14:10:00Z">
        <w:r w:rsidR="00AD52BF">
          <w:rPr>
            <w:rFonts w:ascii="Arial" w:hAnsi="Arial" w:cs="Arial"/>
          </w:rPr>
          <w:t>present a ubiquitous finding</w:t>
        </w:r>
      </w:ins>
      <w:ins w:id="219" w:author="msynofzik" w:date="2015-12-09T18:56:00Z">
        <w:r w:rsidR="000602CA">
          <w:rPr>
            <w:rFonts w:ascii="Arial" w:hAnsi="Arial" w:cs="Arial"/>
          </w:rPr>
          <w:t xml:space="preserve"> </w:t>
        </w:r>
      </w:ins>
      <w:ins w:id="220" w:author="msynofzik" w:date="2015-12-09T14:10:00Z">
        <w:r w:rsidR="00AD52BF">
          <w:rPr>
            <w:rFonts w:ascii="Arial" w:hAnsi="Arial" w:cs="Arial"/>
          </w:rPr>
          <w:t>unrelated to specific disease</w:t>
        </w:r>
      </w:ins>
      <w:ins w:id="221" w:author="msynofzik" w:date="2015-12-09T14:15:00Z">
        <w:r w:rsidR="00AD52BF">
          <w:rPr>
            <w:rFonts w:ascii="Arial" w:hAnsi="Arial" w:cs="Arial"/>
          </w:rPr>
          <w:t xml:space="preserve"> conditions</w:t>
        </w:r>
      </w:ins>
      <w:ins w:id="222" w:author="msynofzik" w:date="2015-12-09T14:10:00Z">
        <w:r w:rsidR="00AD52BF">
          <w:rPr>
            <w:rFonts w:ascii="Arial" w:hAnsi="Arial" w:cs="Arial"/>
          </w:rPr>
          <w:t xml:space="preserve"> </w:t>
        </w:r>
      </w:ins>
      <w:ins w:id="223" w:author="msynofzik" w:date="2015-12-09T20:33:00Z">
        <w:r w:rsidR="004874FD">
          <w:rPr>
            <w:rFonts w:ascii="Arial" w:hAnsi="Arial" w:cs="Arial"/>
          </w:rPr>
          <w:t>or</w:t>
        </w:r>
      </w:ins>
      <w:ins w:id="224" w:author="msynofzik" w:date="2015-12-09T14:10:00Z">
        <w:r w:rsidR="00AD52BF">
          <w:rPr>
            <w:rFonts w:ascii="Arial" w:hAnsi="Arial" w:cs="Arial"/>
          </w:rPr>
          <w:t xml:space="preserve"> phenotypes</w:t>
        </w:r>
      </w:ins>
      <w:ins w:id="225" w:author="msynofzik" w:date="2015-12-09T14:12:00Z">
        <w:r w:rsidR="00AD52BF">
          <w:rPr>
            <w:rFonts w:ascii="Arial" w:hAnsi="Arial" w:cs="Arial"/>
          </w:rPr>
          <w:t>.</w:t>
        </w:r>
      </w:ins>
    </w:p>
    <w:p w14:paraId="01757EB6" w14:textId="5893DECF" w:rsidR="007C5E31" w:rsidRDefault="0098490A" w:rsidP="00142584">
      <w:pPr>
        <w:spacing w:after="0" w:line="480" w:lineRule="auto"/>
        <w:jc w:val="both"/>
        <w:rPr>
          <w:rFonts w:ascii="Arial" w:hAnsi="Arial" w:cs="Arial"/>
        </w:rPr>
      </w:pPr>
      <w:r>
        <w:rPr>
          <w:rFonts w:ascii="Arial" w:hAnsi="Arial" w:cs="Arial"/>
        </w:rPr>
        <w:t>In general,</w:t>
      </w:r>
      <w:r w:rsidR="00C2489C" w:rsidRPr="0098490A">
        <w:rPr>
          <w:rFonts w:ascii="Arial" w:hAnsi="Arial" w:cs="Arial"/>
        </w:rPr>
        <w:t xml:space="preserve"> t</w:t>
      </w:r>
      <w:r w:rsidR="003811C8" w:rsidRPr="0098490A">
        <w:rPr>
          <w:rFonts w:ascii="Arial" w:hAnsi="Arial" w:cs="Arial"/>
        </w:rPr>
        <w:t>hese</w:t>
      </w:r>
      <w:r w:rsidR="003811C8" w:rsidRPr="000A433C">
        <w:rPr>
          <w:rFonts w:ascii="Arial" w:hAnsi="Arial" w:cs="Arial"/>
        </w:rPr>
        <w:t xml:space="preserve"> results</w:t>
      </w:r>
      <w:r w:rsidR="003811C8">
        <w:rPr>
          <w:rFonts w:ascii="Arial" w:hAnsi="Arial" w:cs="Arial"/>
        </w:rPr>
        <w:t xml:space="preserve"> from the cryptic splice and the missense mutation</w:t>
      </w:r>
      <w:ins w:id="226" w:author="msynofzik" w:date="2015-12-07T19:02:00Z">
        <w:r w:rsidR="007C5E31">
          <w:rPr>
            <w:rFonts w:ascii="Arial" w:hAnsi="Arial" w:cs="Arial"/>
          </w:rPr>
          <w:t xml:space="preserve"> as well as from the missense variant burden analysis</w:t>
        </w:r>
      </w:ins>
      <w:r w:rsidR="003811C8" w:rsidRPr="000A433C">
        <w:rPr>
          <w:rFonts w:ascii="Arial" w:hAnsi="Arial" w:cs="Arial"/>
        </w:rPr>
        <w:t xml:space="preserve"> indicate that careful interpretation of </w:t>
      </w:r>
      <w:del w:id="227" w:author="msynofzik" w:date="2015-12-09T18:57:00Z">
        <w:r w:rsidR="003811C8" w:rsidRPr="000A433C" w:rsidDel="00013B73">
          <w:rPr>
            <w:rFonts w:ascii="Arial" w:hAnsi="Arial" w:cs="Arial"/>
          </w:rPr>
          <w:delText xml:space="preserve">apparent </w:delText>
        </w:r>
      </w:del>
      <w:r w:rsidR="003811C8" w:rsidRPr="000A433C">
        <w:rPr>
          <w:rFonts w:ascii="Arial" w:hAnsi="Arial" w:cs="Arial"/>
        </w:rPr>
        <w:t xml:space="preserve">single </w:t>
      </w:r>
      <w:ins w:id="228" w:author="msynofzik" w:date="2015-12-09T14:15:00Z">
        <w:r w:rsidR="00AD52BF" w:rsidRPr="00AD52BF">
          <w:rPr>
            <w:rFonts w:ascii="Arial" w:hAnsi="Arial" w:cs="Arial"/>
            <w:i/>
            <w:rPrChange w:id="229" w:author="msynofzik" w:date="2015-12-09T14:15:00Z">
              <w:rPr>
                <w:rFonts w:ascii="Arial" w:hAnsi="Arial" w:cs="Arial"/>
              </w:rPr>
            </w:rPrChange>
          </w:rPr>
          <w:t xml:space="preserve">SYNE1 </w:t>
        </w:r>
      </w:ins>
      <w:r w:rsidR="003811C8" w:rsidRPr="000A433C">
        <w:rPr>
          <w:rFonts w:ascii="Arial" w:hAnsi="Arial" w:cs="Arial"/>
        </w:rPr>
        <w:t xml:space="preserve">nucleotide variants </w:t>
      </w:r>
      <w:r w:rsidR="002533C0">
        <w:rPr>
          <w:rFonts w:ascii="Arial" w:hAnsi="Arial" w:cs="Arial"/>
        </w:rPr>
        <w:t xml:space="preserve">is </w:t>
      </w:r>
      <w:r w:rsidR="003811C8">
        <w:rPr>
          <w:rFonts w:ascii="Arial" w:hAnsi="Arial" w:cs="Arial"/>
        </w:rPr>
        <w:t xml:space="preserve">necessary to </w:t>
      </w:r>
      <w:r w:rsidR="003811C8" w:rsidRPr="000A433C">
        <w:rPr>
          <w:rFonts w:ascii="Arial" w:hAnsi="Arial" w:cs="Arial"/>
        </w:rPr>
        <w:t>evaluate possible effects detrimental to SYNE1 function</w:t>
      </w:r>
      <w:r w:rsidR="003811C8">
        <w:rPr>
          <w:rFonts w:ascii="Arial" w:hAnsi="Arial" w:cs="Arial"/>
        </w:rPr>
        <w:t xml:space="preserve">. Such a critical one-by-one debate of </w:t>
      </w:r>
      <w:r w:rsidR="003811C8" w:rsidRPr="00713ED6">
        <w:rPr>
          <w:rFonts w:ascii="Arial" w:hAnsi="Arial" w:cs="Arial"/>
          <w:i/>
        </w:rPr>
        <w:t>SYNE1</w:t>
      </w:r>
      <w:r w:rsidR="003811C8">
        <w:rPr>
          <w:rFonts w:ascii="Arial" w:hAnsi="Arial" w:cs="Arial"/>
        </w:rPr>
        <w:t xml:space="preserve"> single nucleotide variants is of particular relevance in the future, </w:t>
      </w:r>
      <w:r w:rsidR="003811C8" w:rsidRPr="00581624">
        <w:rPr>
          <w:rFonts w:ascii="Arial" w:hAnsi="Arial" w:cs="Arial"/>
        </w:rPr>
        <w:t>gi</w:t>
      </w:r>
      <w:r w:rsidR="003811C8">
        <w:rPr>
          <w:rFonts w:ascii="Arial" w:hAnsi="Arial" w:cs="Arial"/>
        </w:rPr>
        <w:t xml:space="preserve">ven </w:t>
      </w:r>
      <w:r w:rsidR="003811C8" w:rsidRPr="00581624">
        <w:rPr>
          <w:rFonts w:ascii="Arial" w:hAnsi="Arial" w:cs="Arial"/>
        </w:rPr>
        <w:t xml:space="preserve">the large size of </w:t>
      </w:r>
      <w:r w:rsidR="003811C8" w:rsidRPr="002F37B3">
        <w:rPr>
          <w:rFonts w:ascii="Arial" w:hAnsi="Arial" w:cs="Arial"/>
          <w:i/>
          <w:iCs/>
        </w:rPr>
        <w:t>SYNE1</w:t>
      </w:r>
      <w:r w:rsidR="003811C8" w:rsidRPr="00581624">
        <w:rPr>
          <w:rFonts w:ascii="Arial" w:hAnsi="Arial" w:cs="Arial"/>
        </w:rPr>
        <w:t xml:space="preserve"> </w:t>
      </w:r>
      <w:r w:rsidR="003811C8">
        <w:rPr>
          <w:rFonts w:ascii="Arial" w:hAnsi="Arial" w:cs="Arial"/>
        </w:rPr>
        <w:t>with</w:t>
      </w:r>
      <w:r w:rsidR="003811C8" w:rsidRPr="00581624">
        <w:rPr>
          <w:rFonts w:ascii="Arial" w:hAnsi="Arial" w:cs="Arial"/>
        </w:rPr>
        <w:t xml:space="preserve"> its substan</w:t>
      </w:r>
      <w:r w:rsidR="003811C8">
        <w:rPr>
          <w:rFonts w:ascii="Arial" w:hAnsi="Arial" w:cs="Arial"/>
        </w:rPr>
        <w:t xml:space="preserve">tial variability. </w:t>
      </w:r>
    </w:p>
    <w:p w14:paraId="37D43E69" w14:textId="776F6A30" w:rsidR="00E717C2" w:rsidDel="00DA021C" w:rsidRDefault="00E717C2" w:rsidP="00142584">
      <w:pPr>
        <w:spacing w:after="0" w:line="480" w:lineRule="auto"/>
        <w:jc w:val="both"/>
        <w:rPr>
          <w:del w:id="230" w:author="msynofzik" w:date="2015-12-09T18:56:00Z"/>
          <w:rFonts w:ascii="Arial" w:hAnsi="Arial" w:cs="Arial"/>
        </w:rPr>
      </w:pPr>
    </w:p>
    <w:p w14:paraId="1CE58022" w14:textId="631DA384" w:rsidR="000A433C" w:rsidRPr="00E717C2" w:rsidRDefault="00E717C2" w:rsidP="00142584">
      <w:pPr>
        <w:spacing w:after="0" w:line="480" w:lineRule="auto"/>
        <w:jc w:val="both"/>
        <w:rPr>
          <w:rFonts w:ascii="Arial" w:hAnsi="Arial" w:cs="Arial"/>
          <w:b/>
          <w:bCs/>
          <w:i/>
          <w:iCs/>
        </w:rPr>
      </w:pPr>
      <w:r>
        <w:rPr>
          <w:rFonts w:ascii="Arial" w:hAnsi="Arial" w:cs="Arial"/>
          <w:b/>
          <w:bCs/>
          <w:i/>
          <w:iCs/>
        </w:rPr>
        <w:t>Absenc</w:t>
      </w:r>
      <w:r w:rsidRPr="00E717C2">
        <w:rPr>
          <w:rFonts w:ascii="Arial" w:hAnsi="Arial" w:cs="Arial"/>
          <w:b/>
          <w:bCs/>
          <w:i/>
          <w:iCs/>
        </w:rPr>
        <w:t xml:space="preserve">e of SYNE1 transcript </w:t>
      </w:r>
      <w:r w:rsidR="00DA279A">
        <w:rPr>
          <w:rFonts w:ascii="Arial" w:hAnsi="Arial" w:cs="Arial"/>
          <w:b/>
          <w:bCs/>
          <w:i/>
          <w:iCs/>
        </w:rPr>
        <w:t xml:space="preserve">adds support for </w:t>
      </w:r>
      <w:r w:rsidRPr="00E717C2">
        <w:rPr>
          <w:rFonts w:ascii="Arial" w:hAnsi="Arial" w:cs="Arial"/>
          <w:b/>
          <w:bCs/>
          <w:i/>
          <w:iCs/>
        </w:rPr>
        <w:t>a loss-of-</w:t>
      </w:r>
      <w:r w:rsidR="000A433C" w:rsidRPr="00E717C2">
        <w:rPr>
          <w:rFonts w:ascii="Arial" w:hAnsi="Arial" w:cs="Arial"/>
          <w:b/>
          <w:bCs/>
          <w:i/>
          <w:iCs/>
        </w:rPr>
        <w:t>function</w:t>
      </w:r>
      <w:r w:rsidRPr="00E717C2">
        <w:rPr>
          <w:rFonts w:ascii="Arial" w:hAnsi="Arial" w:cs="Arial"/>
          <w:b/>
          <w:bCs/>
          <w:i/>
          <w:iCs/>
        </w:rPr>
        <w:t xml:space="preserve"> mechanism</w:t>
      </w:r>
    </w:p>
    <w:p w14:paraId="7C59B5AB" w14:textId="76917474" w:rsidR="009663F2" w:rsidRDefault="00394546" w:rsidP="008D41BB">
      <w:pPr>
        <w:spacing w:after="0" w:line="480" w:lineRule="auto"/>
        <w:jc w:val="both"/>
        <w:rPr>
          <w:rFonts w:ascii="Arial" w:hAnsi="Arial" w:cs="Arial"/>
        </w:rPr>
      </w:pPr>
      <w:r>
        <w:rPr>
          <w:rFonts w:ascii="Arial" w:hAnsi="Arial" w:cs="Arial"/>
        </w:rPr>
        <w:t>Truncation of proteins can lead to either toxic gain of function</w:t>
      </w:r>
      <w:r w:rsidR="008D41BB">
        <w:rPr>
          <w:rFonts w:ascii="Arial" w:hAnsi="Arial" w:cs="Arial"/>
        </w:rPr>
        <w:t xml:space="preserve"> (exerted by the residual protein) or to loss-of-function. To exemplarily investigate the mechanism of action for truncating </w:t>
      </w:r>
      <w:r w:rsidR="008D41BB" w:rsidRPr="008D41BB">
        <w:rPr>
          <w:rFonts w:ascii="Arial" w:hAnsi="Arial" w:cs="Arial"/>
          <w:i/>
        </w:rPr>
        <w:t>SYNE1</w:t>
      </w:r>
      <w:r w:rsidR="008D41BB">
        <w:rPr>
          <w:rFonts w:ascii="Arial" w:hAnsi="Arial" w:cs="Arial"/>
        </w:rPr>
        <w:t xml:space="preserve"> mutations, we investigated the</w:t>
      </w:r>
      <w:r w:rsidR="009663F2" w:rsidRPr="00403B3C">
        <w:rPr>
          <w:rFonts w:ascii="Arial" w:hAnsi="Arial" w:cs="Arial"/>
        </w:rPr>
        <w:t xml:space="preserve"> </w:t>
      </w:r>
      <w:proofErr w:type="spellStart"/>
      <w:r w:rsidR="009663F2" w:rsidRPr="00403B3C">
        <w:rPr>
          <w:rFonts w:ascii="Arial" w:hAnsi="Arial" w:cs="Arial"/>
        </w:rPr>
        <w:t>pathomechanism</w:t>
      </w:r>
      <w:proofErr w:type="spellEnd"/>
      <w:r w:rsidR="009663F2" w:rsidRPr="00403B3C">
        <w:rPr>
          <w:rFonts w:ascii="Arial" w:hAnsi="Arial" w:cs="Arial"/>
        </w:rPr>
        <w:t xml:space="preserve"> of </w:t>
      </w:r>
      <w:r w:rsidR="004E0449">
        <w:rPr>
          <w:rFonts w:ascii="Arial" w:hAnsi="Arial" w:cs="Arial"/>
        </w:rPr>
        <w:t xml:space="preserve">the </w:t>
      </w:r>
      <w:r w:rsidR="00A046BC">
        <w:rPr>
          <w:rFonts w:ascii="Arial" w:hAnsi="Arial" w:cs="Arial"/>
        </w:rPr>
        <w:t>changes</w:t>
      </w:r>
      <w:r w:rsidR="008D41BB">
        <w:rPr>
          <w:rFonts w:ascii="Arial" w:hAnsi="Arial" w:cs="Arial"/>
        </w:rPr>
        <w:t xml:space="preserve"> p.L132</w:t>
      </w:r>
      <w:r w:rsidR="009663F2" w:rsidRPr="00403B3C">
        <w:rPr>
          <w:rFonts w:ascii="Arial" w:hAnsi="Arial" w:cs="Arial"/>
        </w:rPr>
        <w:t xml:space="preserve">* </w:t>
      </w:r>
      <w:r w:rsidR="00FD56CA">
        <w:rPr>
          <w:rFonts w:ascii="Arial" w:hAnsi="Arial" w:cs="Arial"/>
        </w:rPr>
        <w:t>and p.G4</w:t>
      </w:r>
      <w:r w:rsidR="008D41BB">
        <w:rPr>
          <w:rFonts w:ascii="Arial" w:hAnsi="Arial" w:cs="Arial"/>
        </w:rPr>
        <w:t>752</w:t>
      </w:r>
      <w:r w:rsidR="00EC6E0D">
        <w:rPr>
          <w:rFonts w:ascii="Arial" w:hAnsi="Arial" w:cs="Arial"/>
        </w:rPr>
        <w:t>E</w:t>
      </w:r>
      <w:r w:rsidR="00FD56CA">
        <w:rPr>
          <w:rFonts w:ascii="Arial" w:hAnsi="Arial" w:cs="Arial"/>
        </w:rPr>
        <w:t>fs</w:t>
      </w:r>
      <w:r w:rsidR="00EC6E0D">
        <w:rPr>
          <w:rFonts w:ascii="Arial" w:hAnsi="Arial" w:cs="Arial"/>
        </w:rPr>
        <w:t xml:space="preserve">*10 </w:t>
      </w:r>
      <w:r w:rsidR="008D41BB">
        <w:rPr>
          <w:rFonts w:ascii="Arial" w:hAnsi="Arial" w:cs="Arial"/>
        </w:rPr>
        <w:t>(observed in family #6)</w:t>
      </w:r>
      <w:r w:rsidR="00FD56CA">
        <w:rPr>
          <w:rFonts w:ascii="Arial" w:hAnsi="Arial" w:cs="Arial"/>
        </w:rPr>
        <w:t xml:space="preserve">. </w:t>
      </w:r>
      <w:r w:rsidR="00041C3C">
        <w:rPr>
          <w:rFonts w:ascii="Arial" w:hAnsi="Arial" w:cs="Arial"/>
        </w:rPr>
        <w:t>N</w:t>
      </w:r>
      <w:r w:rsidR="009663F2" w:rsidRPr="00403B3C">
        <w:rPr>
          <w:rFonts w:ascii="Arial" w:hAnsi="Arial" w:cs="Arial"/>
        </w:rPr>
        <w:t xml:space="preserve">o </w:t>
      </w:r>
      <w:r w:rsidR="009663F2" w:rsidRPr="00403B3C">
        <w:rPr>
          <w:rFonts w:ascii="Arial" w:hAnsi="Arial" w:cs="Arial"/>
          <w:i/>
          <w:iCs/>
        </w:rPr>
        <w:t>SYNE1</w:t>
      </w:r>
      <w:r w:rsidR="009663F2" w:rsidRPr="00403B3C">
        <w:rPr>
          <w:rFonts w:ascii="Arial" w:hAnsi="Arial" w:cs="Arial"/>
        </w:rPr>
        <w:t xml:space="preserve"> transcript was amplified by </w:t>
      </w:r>
      <w:r w:rsidR="009D3B6A">
        <w:rPr>
          <w:rFonts w:ascii="Arial" w:hAnsi="Arial" w:cs="Arial"/>
        </w:rPr>
        <w:t>reverse transcriptase-PCR</w:t>
      </w:r>
      <w:r w:rsidR="009663F2" w:rsidRPr="00403B3C">
        <w:rPr>
          <w:rFonts w:ascii="Arial" w:hAnsi="Arial" w:cs="Arial"/>
        </w:rPr>
        <w:t xml:space="preserve"> in patient’s cells</w:t>
      </w:r>
      <w:r w:rsidR="00041C3C">
        <w:rPr>
          <w:rFonts w:ascii="Arial" w:hAnsi="Arial" w:cs="Arial"/>
        </w:rPr>
        <w:t xml:space="preserve"> (Figure 2B)</w:t>
      </w:r>
      <w:r w:rsidR="009663F2" w:rsidRPr="00403B3C">
        <w:rPr>
          <w:rFonts w:ascii="Arial" w:hAnsi="Arial" w:cs="Arial"/>
        </w:rPr>
        <w:t>, suggesting that both t</w:t>
      </w:r>
      <w:r w:rsidR="008D41BB">
        <w:rPr>
          <w:rFonts w:ascii="Arial" w:hAnsi="Arial" w:cs="Arial"/>
        </w:rPr>
        <w:t>he early nonsense mutation p.L132*</w:t>
      </w:r>
      <w:r w:rsidR="009663F2" w:rsidRPr="00403B3C">
        <w:rPr>
          <w:rFonts w:ascii="Arial" w:hAnsi="Arial" w:cs="Arial"/>
        </w:rPr>
        <w:t xml:space="preserve"> and the later frameshift mutation </w:t>
      </w:r>
      <w:r w:rsidR="00037488">
        <w:rPr>
          <w:rFonts w:ascii="Arial" w:hAnsi="Arial" w:cs="Arial"/>
        </w:rPr>
        <w:t xml:space="preserve">p.G4752Efs*10 </w:t>
      </w:r>
      <w:r w:rsidR="009663F2" w:rsidRPr="00403B3C">
        <w:rPr>
          <w:rFonts w:ascii="Arial" w:hAnsi="Arial" w:cs="Arial"/>
        </w:rPr>
        <w:t>cause nonsense-medi</w:t>
      </w:r>
      <w:r w:rsidR="008D41BB">
        <w:rPr>
          <w:rFonts w:ascii="Arial" w:hAnsi="Arial" w:cs="Arial"/>
        </w:rPr>
        <w:t xml:space="preserve">ated decay of mutant mRNA. </w:t>
      </w:r>
      <w:r w:rsidR="0076716E">
        <w:rPr>
          <w:rFonts w:ascii="Arial" w:hAnsi="Arial" w:cs="Arial"/>
        </w:rPr>
        <w:t>The</w:t>
      </w:r>
      <w:r w:rsidR="00AC73F9">
        <w:rPr>
          <w:rFonts w:ascii="Arial" w:hAnsi="Arial" w:cs="Arial"/>
        </w:rPr>
        <w:t xml:space="preserve"> absence of the transcript</w:t>
      </w:r>
      <w:r w:rsidR="00045919">
        <w:rPr>
          <w:rFonts w:ascii="Arial" w:hAnsi="Arial" w:cs="Arial"/>
        </w:rPr>
        <w:t xml:space="preserve"> </w:t>
      </w:r>
      <w:r w:rsidR="00DA279A">
        <w:rPr>
          <w:rFonts w:ascii="Arial" w:hAnsi="Arial" w:cs="Arial"/>
        </w:rPr>
        <w:t>adds support for</w:t>
      </w:r>
      <w:r w:rsidR="007A528F">
        <w:rPr>
          <w:rFonts w:ascii="Arial" w:hAnsi="Arial" w:cs="Arial"/>
        </w:rPr>
        <w:t xml:space="preserve"> a loss-</w:t>
      </w:r>
      <w:r w:rsidR="00045919">
        <w:rPr>
          <w:rFonts w:ascii="Arial" w:hAnsi="Arial" w:cs="Arial"/>
        </w:rPr>
        <w:t>of</w:t>
      </w:r>
      <w:r w:rsidR="007A528F">
        <w:rPr>
          <w:rFonts w:ascii="Arial" w:hAnsi="Arial" w:cs="Arial"/>
        </w:rPr>
        <w:t>-</w:t>
      </w:r>
      <w:r w:rsidR="00045919">
        <w:rPr>
          <w:rFonts w:ascii="Arial" w:hAnsi="Arial" w:cs="Arial"/>
        </w:rPr>
        <w:t xml:space="preserve">function mechanism </w:t>
      </w:r>
      <w:r w:rsidR="00DA279A">
        <w:rPr>
          <w:rFonts w:ascii="Arial" w:hAnsi="Arial" w:cs="Arial"/>
        </w:rPr>
        <w:t>underlying the detrimental effect of truncating SYNE1 mutations</w:t>
      </w:r>
      <w:r w:rsidR="00036C61">
        <w:rPr>
          <w:rFonts w:ascii="Arial" w:hAnsi="Arial" w:cs="Arial"/>
        </w:rPr>
        <w:t xml:space="preserve"> in human SYNE1 disease</w:t>
      </w:r>
      <w:r w:rsidR="007A528F">
        <w:rPr>
          <w:rFonts w:ascii="Arial" w:hAnsi="Arial" w:cs="Arial"/>
        </w:rPr>
        <w:t>, as hypothesized earlier</w:t>
      </w:r>
      <w:r w:rsidR="00AF0678">
        <w:rPr>
          <w:rFonts w:ascii="Arial" w:hAnsi="Arial" w:cs="Arial"/>
        </w:rPr>
        <w:t xml:space="preserve"> </w:t>
      </w:r>
      <w:r w:rsidR="0076716E">
        <w:rPr>
          <w:rFonts w:ascii="Arial" w:hAnsi="Arial" w:cs="Arial"/>
        </w:rPr>
        <w:fldChar w:fldCharType="begin">
          <w:fldData xml:space="preserve">PEVuZE5vdGU+PENpdGU+PEF1dGhvcj5Hcm9zLUxvdWlzPC9BdXRob3I+PFllYXI+MjAwNzwvWWVh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aWNzPC9hYmJyLTE+PC9hbHQtcGVyaW9kaWNhbD48cGFnZXM+MzQ2Mi05PC9wYWdlcz48dm9sdW1l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</w:fldData>
        </w:fldChar>
      </w:r>
      <w:r w:rsidR="00203EBF">
        <w:rPr>
          <w:rFonts w:ascii="Arial" w:hAnsi="Arial" w:cs="Arial"/>
        </w:rPr>
        <w:instrText xml:space="preserve"> ADDIN EN.CITE </w:instrText>
      </w:r>
      <w:r w:rsidR="00203EBF">
        <w:rPr>
          <w:rFonts w:ascii="Arial" w:hAnsi="Arial" w:cs="Arial"/>
        </w:rPr>
        <w:fldChar w:fldCharType="begin">
          <w:fldData xml:space="preserve">PEVuZE5vdGU+PENpdGU+PEF1dGhvcj5Hcm9zLUxvdWlzPC9BdXRob3I+PFllYXI+MjAwNzwvWWVh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aWNzPC9hYmJyLTE+PC9hbHQtcGVyaW9kaWNhbD48cGFnZXM+MzQ2Mi05PC9wYWdlcz48dm9sdW1l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</w:fldData>
        </w:fldChar>
      </w:r>
      <w:r w:rsidR="00203EBF">
        <w:rPr>
          <w:rFonts w:ascii="Arial" w:hAnsi="Arial" w:cs="Arial"/>
        </w:rPr>
        <w:instrText xml:space="preserve"> ADDIN EN.CITE.DATA </w:instrText>
      </w:r>
      <w:r w:rsidR="00203EBF">
        <w:rPr>
          <w:rFonts w:ascii="Arial" w:hAnsi="Arial" w:cs="Arial"/>
        </w:rPr>
      </w:r>
      <w:r w:rsidR="00203EBF">
        <w:rPr>
          <w:rFonts w:ascii="Arial" w:hAnsi="Arial" w:cs="Arial"/>
        </w:rPr>
        <w:fldChar w:fldCharType="end"/>
      </w:r>
      <w:r w:rsidR="0076716E">
        <w:rPr>
          <w:rFonts w:ascii="Arial" w:hAnsi="Arial" w:cs="Arial"/>
        </w:rPr>
      </w:r>
      <w:r w:rsidR="0076716E">
        <w:rPr>
          <w:rFonts w:ascii="Arial" w:hAnsi="Arial" w:cs="Arial"/>
        </w:rPr>
        <w:fldChar w:fldCharType="separate"/>
      </w:r>
      <w:r w:rsidR="00203EBF">
        <w:rPr>
          <w:rFonts w:ascii="Arial" w:hAnsi="Arial" w:cs="Arial"/>
          <w:noProof/>
        </w:rPr>
        <w:t>(</w:t>
      </w:r>
      <w:hyperlink w:anchor="_ENREF_9" w:tooltip="Gros-Louis, 2007 #9308" w:history="1">
        <w:r w:rsidR="00746F7A">
          <w:rPr>
            <w:rFonts w:ascii="Arial" w:hAnsi="Arial" w:cs="Arial"/>
            <w:noProof/>
          </w:rPr>
          <w:t>Gros-Louis</w:t>
        </w:r>
        <w:r w:rsidR="00746F7A" w:rsidRPr="00203EBF">
          <w:rPr>
            <w:rFonts w:ascii="Arial" w:hAnsi="Arial" w:cs="Arial"/>
            <w:i/>
            <w:noProof/>
          </w:rPr>
          <w:t xml:space="preserve"> et al.</w:t>
        </w:r>
        <w:r w:rsidR="00746F7A">
          <w:rPr>
            <w:rFonts w:ascii="Arial" w:hAnsi="Arial" w:cs="Arial"/>
            <w:noProof/>
          </w:rPr>
          <w:t>, 2007</w:t>
        </w:r>
      </w:hyperlink>
      <w:r w:rsidR="00203EBF">
        <w:rPr>
          <w:rFonts w:ascii="Arial" w:hAnsi="Arial" w:cs="Arial"/>
          <w:noProof/>
        </w:rPr>
        <w:t xml:space="preserve">, </w:t>
      </w:r>
      <w:hyperlink w:anchor="_ENREF_3" w:tooltip="Attali, 2009 #8918" w:history="1">
        <w:r w:rsidR="00746F7A">
          <w:rPr>
            <w:rFonts w:ascii="Arial" w:hAnsi="Arial" w:cs="Arial"/>
            <w:noProof/>
          </w:rPr>
          <w:t>Attali</w:t>
        </w:r>
        <w:r w:rsidR="00746F7A" w:rsidRPr="00203EBF">
          <w:rPr>
            <w:rFonts w:ascii="Arial" w:hAnsi="Arial" w:cs="Arial"/>
            <w:i/>
            <w:noProof/>
          </w:rPr>
          <w:t xml:space="preserve"> et al.</w:t>
        </w:r>
        <w:r w:rsidR="00746F7A">
          <w:rPr>
            <w:rFonts w:ascii="Arial" w:hAnsi="Arial" w:cs="Arial"/>
            <w:noProof/>
          </w:rPr>
          <w:t>, 2009</w:t>
        </w:r>
      </w:hyperlink>
      <w:r w:rsidR="00203EBF">
        <w:rPr>
          <w:rFonts w:ascii="Arial" w:hAnsi="Arial" w:cs="Arial"/>
          <w:noProof/>
        </w:rPr>
        <w:t>)</w:t>
      </w:r>
      <w:r w:rsidR="0076716E">
        <w:rPr>
          <w:rFonts w:ascii="Arial" w:hAnsi="Arial" w:cs="Arial"/>
        </w:rPr>
        <w:fldChar w:fldCharType="end"/>
      </w:r>
      <w:r w:rsidR="00045919">
        <w:rPr>
          <w:rFonts w:ascii="Arial" w:hAnsi="Arial" w:cs="Arial"/>
        </w:rPr>
        <w:t>.</w:t>
      </w:r>
    </w:p>
    <w:p w14:paraId="3CD6ECE3" w14:textId="77777777" w:rsidR="000A433C" w:rsidRDefault="000A433C" w:rsidP="00FE1D69">
      <w:pPr>
        <w:spacing w:after="0" w:line="480" w:lineRule="auto"/>
        <w:jc w:val="both"/>
        <w:rPr>
          <w:rFonts w:ascii="Arial" w:hAnsi="Arial" w:cs="Arial"/>
        </w:rPr>
      </w:pPr>
    </w:p>
    <w:p w14:paraId="720C16AA" w14:textId="62A894E5" w:rsidR="000A433C" w:rsidRPr="00B450C2" w:rsidRDefault="00203EBF" w:rsidP="000A433C">
      <w:pPr>
        <w:spacing w:after="0" w:line="480" w:lineRule="auto"/>
        <w:jc w:val="both"/>
        <w:rPr>
          <w:rFonts w:ascii="Arial" w:hAnsi="Arial" w:cs="Arial"/>
          <w:b/>
          <w:bCs/>
          <w:i/>
          <w:iCs/>
        </w:rPr>
      </w:pPr>
      <w:r>
        <w:rPr>
          <w:rFonts w:ascii="Arial" w:hAnsi="Arial" w:cs="Arial"/>
          <w:b/>
          <w:bCs/>
          <w:i/>
          <w:iCs/>
        </w:rPr>
        <w:t>Severely reduced to absent</w:t>
      </w:r>
      <w:r w:rsidR="000A433C" w:rsidRPr="00B450C2">
        <w:rPr>
          <w:rFonts w:ascii="Arial" w:hAnsi="Arial" w:cs="Arial"/>
          <w:b/>
          <w:bCs/>
          <w:i/>
          <w:iCs/>
        </w:rPr>
        <w:t xml:space="preserve"> SYNE1 staining in muscle tissue</w:t>
      </w:r>
    </w:p>
    <w:p w14:paraId="611E652C" w14:textId="11215054" w:rsidR="00AF5188" w:rsidRDefault="000A433C" w:rsidP="000A433C">
      <w:pPr>
        <w:spacing w:after="0" w:line="480" w:lineRule="auto"/>
        <w:jc w:val="both"/>
        <w:rPr>
          <w:rFonts w:ascii="Arial" w:hAnsi="Arial" w:cs="Arial"/>
        </w:rPr>
      </w:pPr>
      <w:r w:rsidRPr="00BF1311">
        <w:rPr>
          <w:rFonts w:ascii="Arial" w:hAnsi="Arial" w:cs="Arial"/>
        </w:rPr>
        <w:t>Muscle biopsy</w:t>
      </w:r>
      <w:r>
        <w:rPr>
          <w:rFonts w:ascii="Arial" w:hAnsi="Arial" w:cs="Arial"/>
        </w:rPr>
        <w:t xml:space="preserve"> (available for 3 different SYNE1 index pati</w:t>
      </w:r>
      <w:r w:rsidR="0076716E">
        <w:rPr>
          <w:rFonts w:ascii="Arial" w:hAnsi="Arial" w:cs="Arial"/>
        </w:rPr>
        <w:t>ents</w:t>
      </w:r>
      <w:r w:rsidR="00D95303">
        <w:rPr>
          <w:rFonts w:ascii="Arial" w:hAnsi="Arial" w:cs="Arial"/>
        </w:rPr>
        <w:t xml:space="preserve"> [patient 13-1, 10-1, and 6-1]</w:t>
      </w:r>
      <w:r w:rsidR="0076716E">
        <w:rPr>
          <w:rFonts w:ascii="Arial" w:hAnsi="Arial" w:cs="Arial"/>
        </w:rPr>
        <w:t xml:space="preserve"> </w:t>
      </w:r>
      <w:r w:rsidR="00D95303">
        <w:rPr>
          <w:rFonts w:ascii="Arial" w:hAnsi="Arial" w:cs="Arial"/>
        </w:rPr>
        <w:t xml:space="preserve">originating </w:t>
      </w:r>
      <w:r w:rsidR="0076716E">
        <w:rPr>
          <w:rFonts w:ascii="Arial" w:hAnsi="Arial" w:cs="Arial"/>
        </w:rPr>
        <w:t>from 3 different countries</w:t>
      </w:r>
      <w:r>
        <w:rPr>
          <w:rFonts w:ascii="Arial" w:hAnsi="Arial" w:cs="Arial"/>
        </w:rPr>
        <w:t>) showed neurogenic changes in all patients, thus corresponding to the clinical/EMG finding of frequent lower motor damage in SYNE1 disease</w:t>
      </w:r>
      <w:r w:rsidR="00E717C2">
        <w:rPr>
          <w:rFonts w:ascii="Arial" w:hAnsi="Arial" w:cs="Arial"/>
        </w:rPr>
        <w:t xml:space="preserve"> (see below)</w:t>
      </w:r>
      <w:r>
        <w:rPr>
          <w:rFonts w:ascii="Arial" w:hAnsi="Arial" w:cs="Arial"/>
        </w:rPr>
        <w:t>.</w:t>
      </w:r>
      <w:r w:rsidR="00B956C2">
        <w:rPr>
          <w:rFonts w:ascii="Arial" w:hAnsi="Arial" w:cs="Arial"/>
        </w:rPr>
        <w:t xml:space="preserve"> </w:t>
      </w:r>
      <w:ins w:id="231" w:author="msynofzik" w:date="2015-12-09T13:42:00Z">
        <w:r w:rsidR="00AF5188" w:rsidRPr="00AF5188">
          <w:rPr>
            <w:rFonts w:ascii="Arial" w:hAnsi="Arial" w:cs="Arial"/>
            <w:rPrChange w:id="232" w:author="msynofzik" w:date="2015-12-09T13:42:00Z">
              <w:rPr/>
            </w:rPrChange>
          </w:rPr>
          <w:t>Upon routine light microscopy and also immunohistochemistry with relevant antibodies</w:t>
        </w:r>
        <w:r w:rsidR="00AF5188">
          <w:rPr>
            <w:rFonts w:ascii="Arial" w:hAnsi="Arial" w:cs="Arial"/>
          </w:rPr>
          <w:t>,</w:t>
        </w:r>
        <w:r w:rsidR="00AF5188" w:rsidRPr="00AF5188">
          <w:rPr>
            <w:rFonts w:ascii="Arial" w:hAnsi="Arial" w:cs="Arial"/>
            <w:rPrChange w:id="233" w:author="msynofzik" w:date="2015-12-09T13:42:00Z">
              <w:rPr/>
            </w:rPrChange>
          </w:rPr>
          <w:t xml:space="preserve"> the nuclei had a normal peripheral distribution in the three patients </w:t>
        </w:r>
        <w:r w:rsidR="00AF5188">
          <w:rPr>
            <w:rFonts w:ascii="Arial" w:hAnsi="Arial" w:cs="Arial"/>
          </w:rPr>
          <w:t>comparable to</w:t>
        </w:r>
        <w:r w:rsidR="00AF5188" w:rsidRPr="00AF5188">
          <w:rPr>
            <w:rFonts w:ascii="Arial" w:hAnsi="Arial" w:cs="Arial"/>
            <w:rPrChange w:id="234" w:author="msynofzik" w:date="2015-12-09T13:42:00Z">
              <w:rPr/>
            </w:rPrChange>
          </w:rPr>
          <w:t xml:space="preserve"> the control individual</w:t>
        </w:r>
      </w:ins>
      <w:ins w:id="235" w:author="msynofzik" w:date="2015-12-09T18:59:00Z">
        <w:r w:rsidR="00544874">
          <w:rPr>
            <w:rFonts w:ascii="Arial" w:hAnsi="Arial" w:cs="Arial"/>
          </w:rPr>
          <w:t xml:space="preserve"> (Figure 3)</w:t>
        </w:r>
      </w:ins>
      <w:ins w:id="236" w:author="msynofzik" w:date="2015-12-09T13:42:00Z">
        <w:r w:rsidR="00AF5188" w:rsidRPr="00AF5188">
          <w:rPr>
            <w:rFonts w:ascii="Arial" w:hAnsi="Arial" w:cs="Arial"/>
            <w:rPrChange w:id="237" w:author="msynofzik" w:date="2015-12-09T13:42:00Z">
              <w:rPr/>
            </w:rPrChange>
          </w:rPr>
          <w:t xml:space="preserve">. More precisely, no </w:t>
        </w:r>
      </w:ins>
      <w:proofErr w:type="spellStart"/>
      <w:ins w:id="238" w:author="msynofzik" w:date="2015-12-09T13:43:00Z">
        <w:r w:rsidR="00AF5188">
          <w:rPr>
            <w:rFonts w:ascii="Arial" w:hAnsi="Arial" w:cs="Arial"/>
          </w:rPr>
          <w:t>myopathic</w:t>
        </w:r>
        <w:proofErr w:type="spellEnd"/>
        <w:r w:rsidR="00AF5188">
          <w:rPr>
            <w:rFonts w:ascii="Arial" w:hAnsi="Arial" w:cs="Arial"/>
          </w:rPr>
          <w:t xml:space="preserve"> and in particular no dystrophic muscle features were seen</w:t>
        </w:r>
      </w:ins>
      <w:ins w:id="239" w:author="msynofzik" w:date="2015-12-09T18:58:00Z">
        <w:r w:rsidR="00544874">
          <w:rPr>
            <w:rFonts w:ascii="Arial" w:hAnsi="Arial" w:cs="Arial"/>
          </w:rPr>
          <w:t xml:space="preserve"> in any of the three patients</w:t>
        </w:r>
      </w:ins>
      <w:del w:id="240" w:author="msynofzik" w:date="2015-12-09T13:45:00Z">
        <w:r w:rsidR="00B956C2" w:rsidDel="00AF5188">
          <w:rPr>
            <w:rFonts w:ascii="Arial" w:hAnsi="Arial" w:cs="Arial"/>
          </w:rPr>
          <w:delText>No</w:delText>
        </w:r>
      </w:del>
      <w:del w:id="241" w:author="msynofzik" w:date="2015-12-09T13:43:00Z">
        <w:r w:rsidR="00303161" w:rsidDel="00AF5188">
          <w:rPr>
            <w:rFonts w:ascii="Arial" w:hAnsi="Arial" w:cs="Arial"/>
          </w:rPr>
          <w:delText xml:space="preserve"> myopathic</w:delText>
        </w:r>
        <w:r w:rsidR="00B17879" w:rsidDel="00AF5188">
          <w:rPr>
            <w:rFonts w:ascii="Arial" w:hAnsi="Arial" w:cs="Arial"/>
          </w:rPr>
          <w:delText xml:space="preserve"> and in particular no dystrophic </w:delText>
        </w:r>
        <w:r w:rsidR="00B956C2" w:rsidDel="00AF5188">
          <w:rPr>
            <w:rFonts w:ascii="Arial" w:hAnsi="Arial" w:cs="Arial"/>
          </w:rPr>
          <w:delText>muscle features were seen</w:delText>
        </w:r>
      </w:del>
      <w:r w:rsidR="00303161">
        <w:rPr>
          <w:rFonts w:ascii="Arial" w:hAnsi="Arial" w:cs="Arial"/>
        </w:rPr>
        <w:t>, thus</w:t>
      </w:r>
      <w:r w:rsidR="00B956C2">
        <w:rPr>
          <w:rFonts w:ascii="Arial" w:hAnsi="Arial" w:cs="Arial"/>
        </w:rPr>
        <w:t xml:space="preserve"> contrast</w:t>
      </w:r>
      <w:r w:rsidR="00303161">
        <w:rPr>
          <w:rFonts w:ascii="Arial" w:hAnsi="Arial" w:cs="Arial"/>
        </w:rPr>
        <w:t>ing</w:t>
      </w:r>
      <w:r w:rsidR="00B956C2">
        <w:rPr>
          <w:rFonts w:ascii="Arial" w:hAnsi="Arial" w:cs="Arial"/>
        </w:rPr>
        <w:t xml:space="preserve"> previous </w:t>
      </w:r>
      <w:r w:rsidR="00303161">
        <w:rPr>
          <w:rFonts w:ascii="Arial" w:hAnsi="Arial" w:cs="Arial"/>
        </w:rPr>
        <w:t>findings</w:t>
      </w:r>
      <w:r w:rsidR="00B956C2">
        <w:rPr>
          <w:rFonts w:ascii="Arial" w:hAnsi="Arial" w:cs="Arial"/>
        </w:rPr>
        <w:t xml:space="preserve"> on</w:t>
      </w:r>
      <w:r w:rsidR="00303161">
        <w:rPr>
          <w:rFonts w:ascii="Arial" w:hAnsi="Arial" w:cs="Arial"/>
        </w:rPr>
        <w:t xml:space="preserve"> dystrophic changes in patients</w:t>
      </w:r>
      <w:r w:rsidR="00B956C2">
        <w:rPr>
          <w:rFonts w:ascii="Arial" w:hAnsi="Arial" w:cs="Arial"/>
        </w:rPr>
        <w:t xml:space="preserve"> with Emery-</w:t>
      </w:r>
      <w:proofErr w:type="spellStart"/>
      <w:r w:rsidR="00B956C2">
        <w:rPr>
          <w:rFonts w:ascii="Arial" w:hAnsi="Arial" w:cs="Arial"/>
        </w:rPr>
        <w:t>Dreifuss</w:t>
      </w:r>
      <w:proofErr w:type="spellEnd"/>
      <w:r w:rsidR="00B956C2">
        <w:rPr>
          <w:rFonts w:ascii="Arial" w:hAnsi="Arial" w:cs="Arial"/>
        </w:rPr>
        <w:t xml:space="preserve"> muscular dystrophy Type 4 </w:t>
      </w:r>
      <w:r w:rsidR="00303161">
        <w:rPr>
          <w:rFonts w:ascii="Arial" w:hAnsi="Arial" w:cs="Arial"/>
        </w:rPr>
        <w:t>that were reported in association with heterozygous</w:t>
      </w:r>
      <w:ins w:id="242" w:author="msynofzik" w:date="2015-12-09T13:45:00Z">
        <w:r w:rsidR="00AF5188">
          <w:rPr>
            <w:rFonts w:ascii="Arial" w:hAnsi="Arial" w:cs="Arial"/>
          </w:rPr>
          <w:t xml:space="preserve"> “dominant”</w:t>
        </w:r>
      </w:ins>
      <w:r w:rsidR="00303161">
        <w:rPr>
          <w:rFonts w:ascii="Arial" w:hAnsi="Arial" w:cs="Arial"/>
        </w:rPr>
        <w:t xml:space="preserve"> </w:t>
      </w:r>
      <w:r w:rsidR="00303161" w:rsidRPr="00AF5188">
        <w:rPr>
          <w:rFonts w:ascii="Arial" w:hAnsi="Arial" w:cs="Arial"/>
          <w:i/>
          <w:rPrChange w:id="243" w:author="msynofzik" w:date="2015-12-09T13:46:00Z">
            <w:rPr>
              <w:rFonts w:ascii="Arial" w:hAnsi="Arial" w:cs="Arial"/>
            </w:rPr>
          </w:rPrChange>
        </w:rPr>
        <w:t>SYNE1</w:t>
      </w:r>
      <w:ins w:id="244" w:author="msynofzik" w:date="2015-12-09T13:45:00Z">
        <w:r w:rsidR="00AF5188">
          <w:rPr>
            <w:rFonts w:ascii="Arial" w:hAnsi="Arial" w:cs="Arial"/>
          </w:rPr>
          <w:t xml:space="preserve"> (and </w:t>
        </w:r>
        <w:r w:rsidR="00AF5188" w:rsidRPr="00AF5188">
          <w:rPr>
            <w:rFonts w:ascii="Arial" w:hAnsi="Arial" w:cs="Arial"/>
            <w:i/>
            <w:rPrChange w:id="245" w:author="msynofzik" w:date="2015-12-09T13:46:00Z">
              <w:rPr>
                <w:rFonts w:ascii="Arial" w:hAnsi="Arial" w:cs="Arial"/>
              </w:rPr>
            </w:rPrChange>
          </w:rPr>
          <w:t>SYNE</w:t>
        </w:r>
      </w:ins>
      <w:ins w:id="246" w:author="msynofzik" w:date="2015-12-09T13:46:00Z">
        <w:r w:rsidR="00AF5188" w:rsidRPr="00AF5188">
          <w:rPr>
            <w:rFonts w:ascii="Arial" w:hAnsi="Arial" w:cs="Arial"/>
            <w:i/>
            <w:rPrChange w:id="247" w:author="msynofzik" w:date="2015-12-09T13:46:00Z">
              <w:rPr>
                <w:rFonts w:ascii="Arial" w:hAnsi="Arial" w:cs="Arial"/>
              </w:rPr>
            </w:rPrChange>
          </w:rPr>
          <w:t>2</w:t>
        </w:r>
      </w:ins>
      <w:ins w:id="248" w:author="msynofzik" w:date="2015-12-09T13:45:00Z">
        <w:r w:rsidR="00AF5188">
          <w:rPr>
            <w:rFonts w:ascii="Arial" w:hAnsi="Arial" w:cs="Arial"/>
          </w:rPr>
          <w:t>)</w:t>
        </w:r>
      </w:ins>
      <w:r w:rsidR="00303161">
        <w:rPr>
          <w:rFonts w:ascii="Arial" w:hAnsi="Arial" w:cs="Arial"/>
        </w:rPr>
        <w:t xml:space="preserve"> mutations </w:t>
      </w:r>
      <w:r w:rsidR="00B956C2">
        <w:rPr>
          <w:rFonts w:ascii="Arial" w:hAnsi="Arial" w:cs="Arial"/>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00B956C2">
        <w:rPr>
          <w:rFonts w:ascii="Arial" w:hAnsi="Arial" w:cs="Arial"/>
        </w:rPr>
        <w:instrText xml:space="preserve"> ADDIN EN.CITE </w:instrText>
      </w:r>
      <w:r w:rsidR="00B956C2">
        <w:rPr>
          <w:rFonts w:ascii="Arial" w:hAnsi="Arial" w:cs="Arial"/>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00B956C2">
        <w:rPr>
          <w:rFonts w:ascii="Arial" w:hAnsi="Arial" w:cs="Arial"/>
        </w:rPr>
        <w:instrText xml:space="preserve"> ADDIN EN.CITE.DATA </w:instrText>
      </w:r>
      <w:r w:rsidR="00B956C2">
        <w:rPr>
          <w:rFonts w:ascii="Arial" w:hAnsi="Arial" w:cs="Arial"/>
        </w:rPr>
      </w:r>
      <w:r w:rsidR="00B956C2">
        <w:rPr>
          <w:rFonts w:ascii="Arial" w:hAnsi="Arial" w:cs="Arial"/>
        </w:rPr>
        <w:fldChar w:fldCharType="end"/>
      </w:r>
      <w:r w:rsidR="00B956C2">
        <w:rPr>
          <w:rFonts w:ascii="Arial" w:hAnsi="Arial" w:cs="Arial"/>
        </w:rPr>
      </w:r>
      <w:r w:rsidR="00B956C2">
        <w:rPr>
          <w:rFonts w:ascii="Arial" w:hAnsi="Arial" w:cs="Arial"/>
        </w:rPr>
        <w:fldChar w:fldCharType="separate"/>
      </w:r>
      <w:r w:rsidR="00B956C2">
        <w:rPr>
          <w:rFonts w:ascii="Arial" w:hAnsi="Arial" w:cs="Arial"/>
          <w:noProof/>
        </w:rPr>
        <w:t>(</w:t>
      </w:r>
      <w:hyperlink w:anchor="_ENREF_24" w:tooltip="Zhang, 2007 #8916" w:history="1">
        <w:r w:rsidR="00746F7A">
          <w:rPr>
            <w:rFonts w:ascii="Arial" w:hAnsi="Arial" w:cs="Arial"/>
            <w:noProof/>
          </w:rPr>
          <w:t>Zhang</w:t>
        </w:r>
        <w:r w:rsidR="00746F7A" w:rsidRPr="00B956C2">
          <w:rPr>
            <w:rFonts w:ascii="Arial" w:hAnsi="Arial" w:cs="Arial"/>
            <w:i/>
            <w:noProof/>
          </w:rPr>
          <w:t xml:space="preserve"> et al.</w:t>
        </w:r>
        <w:r w:rsidR="00746F7A">
          <w:rPr>
            <w:rFonts w:ascii="Arial" w:hAnsi="Arial" w:cs="Arial"/>
            <w:noProof/>
          </w:rPr>
          <w:t>, 2007</w:t>
        </w:r>
      </w:hyperlink>
      <w:r w:rsidR="00B956C2">
        <w:rPr>
          <w:rFonts w:ascii="Arial" w:hAnsi="Arial" w:cs="Arial"/>
          <w:noProof/>
        </w:rPr>
        <w:t>)</w:t>
      </w:r>
      <w:r w:rsidR="00B956C2">
        <w:rPr>
          <w:rFonts w:ascii="Arial" w:hAnsi="Arial" w:cs="Arial"/>
        </w:rPr>
        <w:fldChar w:fldCharType="end"/>
      </w:r>
      <w:r w:rsidR="00B956C2">
        <w:rPr>
          <w:rFonts w:ascii="Arial" w:hAnsi="Arial" w:cs="Arial"/>
        </w:rPr>
        <w:t>.</w:t>
      </w:r>
    </w:p>
    <w:p w14:paraId="41C73F04" w14:textId="3FCF7D14" w:rsidR="00B17879" w:rsidRDefault="00E717C2" w:rsidP="00B17879">
      <w:pPr>
        <w:spacing w:after="0" w:line="480" w:lineRule="auto"/>
        <w:jc w:val="both"/>
        <w:rPr>
          <w:rFonts w:ascii="Arial" w:hAnsi="Arial" w:cs="Arial"/>
        </w:rPr>
      </w:pPr>
      <w:r>
        <w:rPr>
          <w:rFonts w:ascii="Arial" w:hAnsi="Arial" w:cs="Arial"/>
        </w:rPr>
        <w:t>In line with the suggested loss of protein in SYNE1 patients with truncating mutations, s</w:t>
      </w:r>
      <w:r w:rsidR="000A433C">
        <w:rPr>
          <w:rFonts w:ascii="Arial" w:hAnsi="Arial" w:cs="Arial"/>
        </w:rPr>
        <w:t xml:space="preserve">taining of SYNE1 was </w:t>
      </w:r>
      <w:r w:rsidR="00EB399B">
        <w:rPr>
          <w:rFonts w:ascii="Arial" w:hAnsi="Arial" w:cs="Arial"/>
        </w:rPr>
        <w:t xml:space="preserve">severely reduced in two patients and </w:t>
      </w:r>
      <w:r w:rsidR="000A433C">
        <w:rPr>
          <w:rFonts w:ascii="Arial" w:hAnsi="Arial" w:cs="Arial"/>
        </w:rPr>
        <w:t>absent</w:t>
      </w:r>
      <w:r w:rsidR="005E19A1">
        <w:rPr>
          <w:rFonts w:ascii="Arial" w:hAnsi="Arial" w:cs="Arial"/>
        </w:rPr>
        <w:t xml:space="preserve"> in </w:t>
      </w:r>
      <w:r w:rsidR="00EB399B">
        <w:rPr>
          <w:rFonts w:ascii="Arial" w:hAnsi="Arial" w:cs="Arial"/>
        </w:rPr>
        <w:t>one patient</w:t>
      </w:r>
      <w:r w:rsidR="005E19A1">
        <w:rPr>
          <w:rFonts w:ascii="Arial" w:hAnsi="Arial" w:cs="Arial"/>
        </w:rPr>
        <w:t xml:space="preserve"> (Figure 3</w:t>
      </w:r>
      <w:r w:rsidR="00EB399B">
        <w:rPr>
          <w:rFonts w:ascii="Arial" w:hAnsi="Arial" w:cs="Arial"/>
        </w:rPr>
        <w:t>)</w:t>
      </w:r>
      <w:r w:rsidR="000A433C">
        <w:rPr>
          <w:rFonts w:ascii="Arial" w:hAnsi="Arial" w:cs="Arial"/>
        </w:rPr>
        <w:t xml:space="preserve">. </w:t>
      </w:r>
      <w:r w:rsidR="000A433C" w:rsidRPr="006330C4">
        <w:rPr>
          <w:rFonts w:ascii="Arial" w:hAnsi="Arial" w:cs="Arial"/>
        </w:rPr>
        <w:t>To control for</w:t>
      </w:r>
      <w:r w:rsidR="000A433C">
        <w:rPr>
          <w:rFonts w:ascii="Arial" w:hAnsi="Arial" w:cs="Arial"/>
        </w:rPr>
        <w:t xml:space="preserve"> the possibility that this </w:t>
      </w:r>
      <w:r w:rsidR="000A433C" w:rsidRPr="006330C4">
        <w:rPr>
          <w:rFonts w:ascii="Arial" w:hAnsi="Arial" w:cs="Arial"/>
        </w:rPr>
        <w:t xml:space="preserve">lack of </w:t>
      </w:r>
      <w:r w:rsidR="000A433C">
        <w:rPr>
          <w:rFonts w:ascii="Arial" w:hAnsi="Arial" w:cs="Arial"/>
        </w:rPr>
        <w:t xml:space="preserve">SYNE1 </w:t>
      </w:r>
      <w:r w:rsidR="000A433C" w:rsidRPr="006330C4">
        <w:rPr>
          <w:rFonts w:ascii="Arial" w:hAnsi="Arial" w:cs="Arial"/>
        </w:rPr>
        <w:t xml:space="preserve">staining </w:t>
      </w:r>
      <w:r w:rsidR="000A433C">
        <w:rPr>
          <w:rFonts w:ascii="Arial" w:hAnsi="Arial" w:cs="Arial"/>
        </w:rPr>
        <w:t xml:space="preserve">might be an unspecific result or artefact in the SYNE1 samples, </w:t>
      </w:r>
      <w:r w:rsidR="000A433C" w:rsidRPr="006330C4">
        <w:rPr>
          <w:rFonts w:ascii="Arial" w:hAnsi="Arial" w:cs="Arial"/>
        </w:rPr>
        <w:t xml:space="preserve">control </w:t>
      </w:r>
      <w:proofErr w:type="spellStart"/>
      <w:r w:rsidR="000A433C" w:rsidRPr="006330C4">
        <w:rPr>
          <w:rFonts w:ascii="Arial" w:hAnsi="Arial" w:cs="Arial"/>
        </w:rPr>
        <w:t>stainings</w:t>
      </w:r>
      <w:proofErr w:type="spellEnd"/>
      <w:r w:rsidR="000A433C" w:rsidRPr="006330C4">
        <w:rPr>
          <w:rFonts w:ascii="Arial" w:hAnsi="Arial" w:cs="Arial"/>
        </w:rPr>
        <w:t xml:space="preserve"> were performed</w:t>
      </w:r>
      <w:r w:rsidR="000A433C">
        <w:rPr>
          <w:rFonts w:ascii="Arial" w:hAnsi="Arial" w:cs="Arial"/>
        </w:rPr>
        <w:t xml:space="preserve">. Control </w:t>
      </w:r>
      <w:proofErr w:type="spellStart"/>
      <w:r w:rsidR="000A433C">
        <w:rPr>
          <w:rFonts w:ascii="Arial" w:hAnsi="Arial" w:cs="Arial"/>
        </w:rPr>
        <w:t>immunolabelling</w:t>
      </w:r>
      <w:proofErr w:type="spellEnd"/>
      <w:r w:rsidR="000A433C">
        <w:rPr>
          <w:rFonts w:ascii="Arial" w:hAnsi="Arial" w:cs="Arial"/>
        </w:rPr>
        <w:t xml:space="preserve"> showed normal results for </w:t>
      </w:r>
      <w:proofErr w:type="spellStart"/>
      <w:r w:rsidR="000A433C" w:rsidRPr="0092102C">
        <w:rPr>
          <w:rFonts w:ascii="Arial" w:hAnsi="Arial" w:cs="Arial"/>
        </w:rPr>
        <w:t>emerin</w:t>
      </w:r>
      <w:proofErr w:type="spellEnd"/>
      <w:r w:rsidR="000A433C" w:rsidRPr="0092102C">
        <w:rPr>
          <w:rFonts w:ascii="Arial" w:hAnsi="Arial" w:cs="Arial"/>
        </w:rPr>
        <w:t xml:space="preserve"> at the inner nuclear membrane and of </w:t>
      </w:r>
      <w:proofErr w:type="spellStart"/>
      <w:r w:rsidR="000A433C" w:rsidRPr="0092102C">
        <w:rPr>
          <w:rFonts w:ascii="Arial" w:hAnsi="Arial" w:cs="Arial"/>
        </w:rPr>
        <w:t>lamin</w:t>
      </w:r>
      <w:proofErr w:type="spellEnd"/>
      <w:r w:rsidR="000A433C" w:rsidRPr="0092102C">
        <w:rPr>
          <w:rFonts w:ascii="Arial" w:hAnsi="Arial" w:cs="Arial"/>
        </w:rPr>
        <w:t xml:space="preserve"> A/C</w:t>
      </w:r>
      <w:r w:rsidR="000A433C">
        <w:rPr>
          <w:rFonts w:ascii="Arial" w:hAnsi="Arial" w:cs="Arial"/>
        </w:rPr>
        <w:t xml:space="preserve"> also in the SYNE1 muscle samples</w:t>
      </w:r>
      <w:r w:rsidR="000A433C" w:rsidRPr="0092102C">
        <w:rPr>
          <w:rFonts w:ascii="Arial" w:hAnsi="Arial" w:cs="Arial"/>
        </w:rPr>
        <w:t xml:space="preserve"> </w:t>
      </w:r>
      <w:r w:rsidR="00D4782E">
        <w:rPr>
          <w:rFonts w:ascii="Arial" w:hAnsi="Arial" w:cs="Arial"/>
        </w:rPr>
        <w:t>(Figure 3</w:t>
      </w:r>
      <w:r w:rsidR="000A433C">
        <w:rPr>
          <w:rFonts w:ascii="Arial" w:hAnsi="Arial" w:cs="Arial"/>
        </w:rPr>
        <w:t>)</w:t>
      </w:r>
      <w:r w:rsidR="000A433C" w:rsidRPr="0092102C">
        <w:rPr>
          <w:rFonts w:ascii="Arial" w:hAnsi="Arial" w:cs="Arial"/>
        </w:rPr>
        <w:t xml:space="preserve">. </w:t>
      </w:r>
      <w:r w:rsidR="00B17879">
        <w:rPr>
          <w:rFonts w:ascii="Arial" w:hAnsi="Arial" w:cs="Arial"/>
        </w:rPr>
        <w:t xml:space="preserve">No </w:t>
      </w:r>
      <w:proofErr w:type="spellStart"/>
      <w:r w:rsidR="00B17879">
        <w:rPr>
          <w:rFonts w:ascii="Arial" w:hAnsi="Arial" w:cs="Arial"/>
        </w:rPr>
        <w:t>mislocalization</w:t>
      </w:r>
      <w:proofErr w:type="spellEnd"/>
      <w:r w:rsidR="00B17879">
        <w:rPr>
          <w:rFonts w:ascii="Arial" w:hAnsi="Arial" w:cs="Arial"/>
        </w:rPr>
        <w:t xml:space="preserve"> of </w:t>
      </w:r>
      <w:proofErr w:type="spellStart"/>
      <w:r w:rsidR="00B17879">
        <w:rPr>
          <w:rFonts w:ascii="Arial" w:hAnsi="Arial" w:cs="Arial"/>
        </w:rPr>
        <w:t>emerin</w:t>
      </w:r>
      <w:proofErr w:type="spellEnd"/>
      <w:r w:rsidR="00B17879">
        <w:rPr>
          <w:rFonts w:ascii="Arial" w:hAnsi="Arial" w:cs="Arial"/>
        </w:rPr>
        <w:t xml:space="preserve"> or </w:t>
      </w:r>
      <w:proofErr w:type="spellStart"/>
      <w:r w:rsidR="00B17879">
        <w:rPr>
          <w:rFonts w:ascii="Arial" w:hAnsi="Arial" w:cs="Arial"/>
        </w:rPr>
        <w:t>lamin</w:t>
      </w:r>
      <w:proofErr w:type="spellEnd"/>
      <w:r w:rsidR="00B17879">
        <w:rPr>
          <w:rFonts w:ascii="Arial" w:hAnsi="Arial" w:cs="Arial"/>
        </w:rPr>
        <w:t xml:space="preserve"> A/C was seen, thus contrasting previous findings of a </w:t>
      </w:r>
      <w:proofErr w:type="spellStart"/>
      <w:r w:rsidR="00B17879">
        <w:rPr>
          <w:rFonts w:ascii="Arial" w:hAnsi="Arial" w:cs="Arial"/>
        </w:rPr>
        <w:t>mislocalization</w:t>
      </w:r>
      <w:proofErr w:type="spellEnd"/>
      <w:r w:rsidR="00B17879">
        <w:rPr>
          <w:rFonts w:ascii="Arial" w:hAnsi="Arial" w:cs="Arial"/>
        </w:rPr>
        <w:t xml:space="preserve"> of these proteins reported in patients with heterozygous </w:t>
      </w:r>
      <w:r w:rsidR="00B17879" w:rsidRPr="00B17879">
        <w:rPr>
          <w:rFonts w:ascii="Arial" w:hAnsi="Arial" w:cs="Arial"/>
          <w:i/>
        </w:rPr>
        <w:t>SYNE1</w:t>
      </w:r>
      <w:r w:rsidR="00B17879">
        <w:rPr>
          <w:rFonts w:ascii="Arial" w:hAnsi="Arial" w:cs="Arial"/>
        </w:rPr>
        <w:t xml:space="preserve"> mutations </w:t>
      </w:r>
      <w:r w:rsidR="00B17879">
        <w:rPr>
          <w:rFonts w:ascii="Arial" w:hAnsi="Arial" w:cs="Arial"/>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00B17879">
        <w:rPr>
          <w:rFonts w:ascii="Arial" w:hAnsi="Arial" w:cs="Arial"/>
        </w:rPr>
        <w:instrText xml:space="preserve"> ADDIN EN.CITE </w:instrText>
      </w:r>
      <w:r w:rsidR="00B17879">
        <w:rPr>
          <w:rFonts w:ascii="Arial" w:hAnsi="Arial" w:cs="Arial"/>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00B17879">
        <w:rPr>
          <w:rFonts w:ascii="Arial" w:hAnsi="Arial" w:cs="Arial"/>
        </w:rPr>
        <w:instrText xml:space="preserve"> ADDIN EN.CITE.DATA </w:instrText>
      </w:r>
      <w:r w:rsidR="00B17879">
        <w:rPr>
          <w:rFonts w:ascii="Arial" w:hAnsi="Arial" w:cs="Arial"/>
        </w:rPr>
      </w:r>
      <w:r w:rsidR="00B17879">
        <w:rPr>
          <w:rFonts w:ascii="Arial" w:hAnsi="Arial" w:cs="Arial"/>
        </w:rPr>
        <w:fldChar w:fldCharType="end"/>
      </w:r>
      <w:r w:rsidR="00B17879">
        <w:rPr>
          <w:rFonts w:ascii="Arial" w:hAnsi="Arial" w:cs="Arial"/>
        </w:rPr>
      </w:r>
      <w:r w:rsidR="00B17879">
        <w:rPr>
          <w:rFonts w:ascii="Arial" w:hAnsi="Arial" w:cs="Arial"/>
        </w:rPr>
        <w:fldChar w:fldCharType="separate"/>
      </w:r>
      <w:r w:rsidR="00B17879">
        <w:rPr>
          <w:rFonts w:ascii="Arial" w:hAnsi="Arial" w:cs="Arial"/>
          <w:noProof/>
        </w:rPr>
        <w:t>(</w:t>
      </w:r>
      <w:hyperlink w:anchor="_ENREF_24" w:tooltip="Zhang, 2007 #8916" w:history="1">
        <w:r w:rsidR="00746F7A">
          <w:rPr>
            <w:rFonts w:ascii="Arial" w:hAnsi="Arial" w:cs="Arial"/>
            <w:noProof/>
          </w:rPr>
          <w:t>Zhang</w:t>
        </w:r>
        <w:r w:rsidR="00746F7A" w:rsidRPr="00B956C2">
          <w:rPr>
            <w:rFonts w:ascii="Arial" w:hAnsi="Arial" w:cs="Arial"/>
            <w:i/>
            <w:noProof/>
          </w:rPr>
          <w:t xml:space="preserve"> et al.</w:t>
        </w:r>
        <w:r w:rsidR="00746F7A">
          <w:rPr>
            <w:rFonts w:ascii="Arial" w:hAnsi="Arial" w:cs="Arial"/>
            <w:noProof/>
          </w:rPr>
          <w:t>, 2007</w:t>
        </w:r>
      </w:hyperlink>
      <w:r w:rsidR="00B17879">
        <w:rPr>
          <w:rFonts w:ascii="Arial" w:hAnsi="Arial" w:cs="Arial"/>
          <w:noProof/>
        </w:rPr>
        <w:t>)</w:t>
      </w:r>
      <w:r w:rsidR="00B17879">
        <w:rPr>
          <w:rFonts w:ascii="Arial" w:hAnsi="Arial" w:cs="Arial"/>
        </w:rPr>
        <w:fldChar w:fldCharType="end"/>
      </w:r>
      <w:r w:rsidR="00B17879">
        <w:rPr>
          <w:rFonts w:ascii="Arial" w:hAnsi="Arial" w:cs="Arial"/>
        </w:rPr>
        <w:t>.</w:t>
      </w:r>
    </w:p>
    <w:p w14:paraId="1C4A863A" w14:textId="77777777" w:rsidR="000A433C" w:rsidRDefault="000A433C" w:rsidP="00FE1D69">
      <w:pPr>
        <w:spacing w:after="0" w:line="480" w:lineRule="auto"/>
        <w:jc w:val="both"/>
        <w:rPr>
          <w:rFonts w:ascii="Arial" w:hAnsi="Arial" w:cs="Arial"/>
        </w:rPr>
      </w:pPr>
    </w:p>
    <w:p w14:paraId="7505D36A" w14:textId="07B8162C" w:rsidR="009663F2" w:rsidRPr="00220962" w:rsidRDefault="0024187A" w:rsidP="009163EF">
      <w:pPr>
        <w:spacing w:after="0" w:line="480" w:lineRule="auto"/>
        <w:jc w:val="both"/>
        <w:rPr>
          <w:rFonts w:ascii="Arial" w:hAnsi="Arial" w:cs="Arial"/>
          <w:b/>
          <w:bCs/>
          <w:i/>
          <w:iCs/>
        </w:rPr>
      </w:pPr>
      <w:r>
        <w:rPr>
          <w:rFonts w:ascii="Arial" w:hAnsi="Arial" w:cs="Arial"/>
          <w:b/>
          <w:bCs/>
          <w:i/>
          <w:iCs/>
        </w:rPr>
        <w:t>A</w:t>
      </w:r>
      <w:r w:rsidR="009163EF">
        <w:rPr>
          <w:rFonts w:ascii="Arial" w:hAnsi="Arial" w:cs="Arial"/>
          <w:b/>
          <w:bCs/>
          <w:i/>
          <w:iCs/>
        </w:rPr>
        <w:t xml:space="preserve"> broad range of</w:t>
      </w:r>
      <w:r w:rsidR="001D2E01">
        <w:rPr>
          <w:rFonts w:ascii="Arial" w:hAnsi="Arial" w:cs="Arial"/>
          <w:b/>
          <w:bCs/>
          <w:i/>
          <w:iCs/>
        </w:rPr>
        <w:t xml:space="preserve"> additional</w:t>
      </w:r>
      <w:r w:rsidR="009163EF">
        <w:rPr>
          <w:rFonts w:ascii="Arial" w:hAnsi="Arial" w:cs="Arial"/>
          <w:b/>
          <w:bCs/>
          <w:i/>
          <w:iCs/>
        </w:rPr>
        <w:t xml:space="preserve"> non-cerebellar features, including </w:t>
      </w:r>
      <w:r w:rsidR="00D449D1">
        <w:rPr>
          <w:rFonts w:ascii="Arial" w:hAnsi="Arial" w:cs="Arial"/>
          <w:b/>
          <w:bCs/>
          <w:i/>
          <w:iCs/>
        </w:rPr>
        <w:t>severe</w:t>
      </w:r>
      <w:r w:rsidR="00061F89">
        <w:rPr>
          <w:rFonts w:ascii="Arial" w:hAnsi="Arial" w:cs="Arial"/>
          <w:b/>
          <w:bCs/>
          <w:i/>
          <w:iCs/>
        </w:rPr>
        <w:t xml:space="preserve"> and complex</w:t>
      </w:r>
      <w:r w:rsidR="00D449D1">
        <w:rPr>
          <w:rFonts w:ascii="Arial" w:hAnsi="Arial" w:cs="Arial"/>
          <w:b/>
          <w:bCs/>
          <w:i/>
          <w:iCs/>
        </w:rPr>
        <w:t xml:space="preserve"> early-onset </w:t>
      </w:r>
      <w:r w:rsidR="00061F89">
        <w:rPr>
          <w:rFonts w:ascii="Arial" w:hAnsi="Arial" w:cs="Arial"/>
          <w:b/>
          <w:bCs/>
          <w:i/>
          <w:iCs/>
        </w:rPr>
        <w:t>syndromes</w:t>
      </w:r>
    </w:p>
    <w:p w14:paraId="48DF63BA" w14:textId="0D98D52A" w:rsidR="00474A01" w:rsidRDefault="00EB622E" w:rsidP="00865A8F">
      <w:pPr>
        <w:spacing w:after="0" w:line="480" w:lineRule="auto"/>
        <w:jc w:val="both"/>
        <w:rPr>
          <w:rFonts w:ascii="Arial" w:hAnsi="Arial" w:cs="Arial"/>
        </w:rPr>
      </w:pPr>
      <w:r w:rsidRPr="00EB622E">
        <w:rPr>
          <w:rFonts w:ascii="Arial" w:hAnsi="Arial" w:cs="Arial"/>
        </w:rPr>
        <w:t>We aggregated clinical data from 26 affected subjects belonging to 23 families</w:t>
      </w:r>
      <w:r w:rsidR="0076716E">
        <w:rPr>
          <w:rFonts w:ascii="Arial" w:hAnsi="Arial" w:cs="Arial"/>
        </w:rPr>
        <w:t xml:space="preserve"> </w:t>
      </w:r>
      <w:r w:rsidR="000C20EE">
        <w:rPr>
          <w:rFonts w:ascii="Arial" w:hAnsi="Arial" w:cs="Arial"/>
        </w:rPr>
        <w:t xml:space="preserve">(median age of disease onset: 22 years, range: 6-40 years; last examination </w:t>
      </w:r>
      <w:r w:rsidR="00591ECF">
        <w:rPr>
          <w:rFonts w:ascii="Arial" w:hAnsi="Arial" w:cs="Arial"/>
        </w:rPr>
        <w:t xml:space="preserve">in each individual </w:t>
      </w:r>
      <w:r w:rsidR="000C20EE">
        <w:rPr>
          <w:rFonts w:ascii="Arial" w:hAnsi="Arial" w:cs="Arial"/>
        </w:rPr>
        <w:t>performed after a median of 25 years of disease duration)</w:t>
      </w:r>
      <w:r w:rsidRPr="00EB622E">
        <w:rPr>
          <w:rFonts w:ascii="Arial" w:hAnsi="Arial" w:cs="Arial"/>
        </w:rPr>
        <w:t xml:space="preserve">. </w:t>
      </w:r>
      <w:r w:rsidR="0076716E">
        <w:rPr>
          <w:rFonts w:ascii="Arial" w:hAnsi="Arial" w:cs="Arial"/>
        </w:rPr>
        <w:t xml:space="preserve">Disease started with gait coordination disturbances </w:t>
      </w:r>
      <w:r w:rsidR="0076716E">
        <w:rPr>
          <w:rFonts w:ascii="Arial" w:hAnsi="Arial" w:cs="Arial"/>
        </w:rPr>
        <w:lastRenderedPageBreak/>
        <w:t>in 24</w:t>
      </w:r>
      <w:r w:rsidR="007F3A09" w:rsidRPr="00BF1311">
        <w:rPr>
          <w:rFonts w:ascii="Arial" w:hAnsi="Arial" w:cs="Arial"/>
        </w:rPr>
        <w:t>/</w:t>
      </w:r>
      <w:r w:rsidR="007F3A09">
        <w:rPr>
          <w:rFonts w:ascii="Arial" w:hAnsi="Arial" w:cs="Arial"/>
        </w:rPr>
        <w:t xml:space="preserve">26 </w:t>
      </w:r>
      <w:r w:rsidR="0076716E">
        <w:rPr>
          <w:rFonts w:ascii="Arial" w:hAnsi="Arial" w:cs="Arial"/>
        </w:rPr>
        <w:t>subjects; in two subjects it began with focal upper limb dyston</w:t>
      </w:r>
      <w:r w:rsidR="00671C35">
        <w:rPr>
          <w:rFonts w:ascii="Arial" w:hAnsi="Arial" w:cs="Arial"/>
        </w:rPr>
        <w:t>ia (writer’s cramp) (patient 20-</w:t>
      </w:r>
      <w:r w:rsidR="0076716E">
        <w:rPr>
          <w:rFonts w:ascii="Arial" w:hAnsi="Arial" w:cs="Arial"/>
        </w:rPr>
        <w:t>1) and lower limb weakness (patient 23</w:t>
      </w:r>
      <w:r w:rsidR="00671C35">
        <w:rPr>
          <w:rFonts w:ascii="Arial" w:hAnsi="Arial" w:cs="Arial"/>
        </w:rPr>
        <w:t>-</w:t>
      </w:r>
      <w:r w:rsidR="0076716E">
        <w:rPr>
          <w:rFonts w:ascii="Arial" w:hAnsi="Arial" w:cs="Arial"/>
        </w:rPr>
        <w:t xml:space="preserve">1), respectively. </w:t>
      </w:r>
      <w:r w:rsidR="00D72CCE">
        <w:rPr>
          <w:rFonts w:ascii="Arial" w:hAnsi="Arial" w:cs="Arial"/>
        </w:rPr>
        <w:t>Five out of 26</w:t>
      </w:r>
      <w:r w:rsidR="0076716E">
        <w:rPr>
          <w:rFonts w:ascii="Arial" w:hAnsi="Arial" w:cs="Arial"/>
        </w:rPr>
        <w:t xml:space="preserve"> patients (19</w:t>
      </w:r>
      <w:r w:rsidR="0076716E" w:rsidRPr="00BF1311">
        <w:rPr>
          <w:rFonts w:ascii="Arial" w:hAnsi="Arial" w:cs="Arial"/>
        </w:rPr>
        <w:t xml:space="preserve">%) </w:t>
      </w:r>
      <w:r w:rsidR="007F3A09" w:rsidRPr="00BF1311">
        <w:rPr>
          <w:rFonts w:ascii="Arial" w:hAnsi="Arial" w:cs="Arial"/>
        </w:rPr>
        <w:t xml:space="preserve">showed the classical </w:t>
      </w:r>
      <w:r w:rsidR="007F3A09" w:rsidRPr="005F29E1">
        <w:rPr>
          <w:rFonts w:ascii="Arial" w:hAnsi="Arial" w:cs="Arial"/>
          <w:i/>
          <w:iCs/>
        </w:rPr>
        <w:t xml:space="preserve">SYNE1 </w:t>
      </w:r>
      <w:r w:rsidR="007F3A09" w:rsidRPr="00BF1311">
        <w:rPr>
          <w:rFonts w:ascii="Arial" w:hAnsi="Arial" w:cs="Arial"/>
        </w:rPr>
        <w:t>phenotype of pure cerebellar ataxia</w:t>
      </w:r>
      <w:r w:rsidR="007F3A09">
        <w:rPr>
          <w:rFonts w:ascii="Arial" w:hAnsi="Arial" w:cs="Arial"/>
        </w:rPr>
        <w:t xml:space="preserve"> that was mildly progressive and started in adulthood (range: 19-36 years)</w:t>
      </w:r>
      <w:r w:rsidR="0036457C">
        <w:rPr>
          <w:rFonts w:ascii="Arial" w:hAnsi="Arial" w:cs="Arial"/>
        </w:rPr>
        <w:t xml:space="preserve"> (</w:t>
      </w:r>
      <w:r w:rsidR="0036457C" w:rsidRPr="00342180">
        <w:rPr>
          <w:rFonts w:ascii="Arial" w:hAnsi="Arial" w:cs="Arial"/>
          <w:i/>
        </w:rPr>
        <w:t xml:space="preserve">pure </w:t>
      </w:r>
      <w:r w:rsidR="00B7451B">
        <w:rPr>
          <w:rFonts w:ascii="Arial" w:hAnsi="Arial" w:cs="Arial"/>
          <w:i/>
        </w:rPr>
        <w:t xml:space="preserve">cerebellar </w:t>
      </w:r>
      <w:r w:rsidR="0036457C" w:rsidRPr="00342180">
        <w:rPr>
          <w:rFonts w:ascii="Arial" w:hAnsi="Arial" w:cs="Arial"/>
          <w:i/>
        </w:rPr>
        <w:t>ataxia</w:t>
      </w:r>
      <w:r w:rsidR="00B7451B">
        <w:rPr>
          <w:rFonts w:ascii="Arial" w:hAnsi="Arial" w:cs="Arial"/>
          <w:i/>
        </w:rPr>
        <w:t xml:space="preserve">, </w:t>
      </w:r>
      <w:proofErr w:type="spellStart"/>
      <w:r w:rsidR="00B7451B">
        <w:rPr>
          <w:rFonts w:ascii="Arial" w:hAnsi="Arial" w:cs="Arial"/>
          <w:i/>
        </w:rPr>
        <w:t>pCA</w:t>
      </w:r>
      <w:proofErr w:type="spellEnd"/>
      <w:r w:rsidR="0036457C">
        <w:rPr>
          <w:rFonts w:ascii="Arial" w:hAnsi="Arial" w:cs="Arial"/>
        </w:rPr>
        <w:t>)</w:t>
      </w:r>
      <w:r w:rsidR="007F3A09">
        <w:rPr>
          <w:rFonts w:ascii="Arial" w:hAnsi="Arial" w:cs="Arial"/>
        </w:rPr>
        <w:t xml:space="preserve">. </w:t>
      </w:r>
      <w:r w:rsidR="007824B2">
        <w:rPr>
          <w:rFonts w:ascii="Arial" w:hAnsi="Arial" w:cs="Arial"/>
        </w:rPr>
        <w:t xml:space="preserve">However, the large majority </w:t>
      </w:r>
      <w:r w:rsidR="006946F3">
        <w:rPr>
          <w:rFonts w:ascii="Arial" w:hAnsi="Arial" w:cs="Arial"/>
        </w:rPr>
        <w:t xml:space="preserve">of patients </w:t>
      </w:r>
      <w:r w:rsidR="007824B2">
        <w:rPr>
          <w:rFonts w:ascii="Arial" w:hAnsi="Arial" w:cs="Arial"/>
        </w:rPr>
        <w:t>(</w:t>
      </w:r>
      <w:r w:rsidR="007F3A09">
        <w:rPr>
          <w:rFonts w:ascii="Arial" w:hAnsi="Arial" w:cs="Arial"/>
        </w:rPr>
        <w:t>21</w:t>
      </w:r>
      <w:r w:rsidR="007F3A09" w:rsidRPr="00BF1311">
        <w:rPr>
          <w:rFonts w:ascii="Arial" w:hAnsi="Arial" w:cs="Arial"/>
        </w:rPr>
        <w:t>/</w:t>
      </w:r>
      <w:r w:rsidR="007F3A09">
        <w:rPr>
          <w:rFonts w:ascii="Arial" w:hAnsi="Arial" w:cs="Arial"/>
        </w:rPr>
        <w:t>26</w:t>
      </w:r>
      <w:r w:rsidR="007824B2">
        <w:rPr>
          <w:rFonts w:ascii="Arial" w:hAnsi="Arial" w:cs="Arial"/>
        </w:rPr>
        <w:t xml:space="preserve"> =</w:t>
      </w:r>
      <w:r w:rsidR="007F3A09">
        <w:rPr>
          <w:rFonts w:ascii="Arial" w:hAnsi="Arial" w:cs="Arial"/>
        </w:rPr>
        <w:t>81</w:t>
      </w:r>
      <w:r w:rsidR="007F3A09" w:rsidRPr="00BF1311">
        <w:rPr>
          <w:rFonts w:ascii="Arial" w:hAnsi="Arial" w:cs="Arial"/>
        </w:rPr>
        <w:t xml:space="preserve">%) exhibited </w:t>
      </w:r>
      <w:r w:rsidR="0022542D">
        <w:rPr>
          <w:rFonts w:ascii="Arial" w:hAnsi="Arial" w:cs="Arial"/>
        </w:rPr>
        <w:t>at least one additional complicating feature from a</w:t>
      </w:r>
      <w:r w:rsidR="007824B2">
        <w:rPr>
          <w:rFonts w:ascii="Arial" w:hAnsi="Arial" w:cs="Arial"/>
        </w:rPr>
        <w:t xml:space="preserve"> large range of non-</w:t>
      </w:r>
      <w:r w:rsidR="007824B2" w:rsidRPr="00185E40">
        <w:rPr>
          <w:rFonts w:ascii="Arial" w:hAnsi="Arial" w:cs="Arial"/>
        </w:rPr>
        <w:t>cerebellar</w:t>
      </w:r>
      <w:r w:rsidR="007F3A09" w:rsidRPr="00185E40">
        <w:rPr>
          <w:rFonts w:ascii="Arial" w:hAnsi="Arial" w:cs="Arial"/>
        </w:rPr>
        <w:t xml:space="preserve"> features</w:t>
      </w:r>
      <w:r w:rsidR="007824B2" w:rsidRPr="00185E40">
        <w:rPr>
          <w:rFonts w:ascii="Arial" w:hAnsi="Arial" w:cs="Arial"/>
        </w:rPr>
        <w:t>, both in neurological and non-neurological domain</w:t>
      </w:r>
      <w:r w:rsidR="00DE7E93" w:rsidRPr="00185E40">
        <w:rPr>
          <w:rFonts w:ascii="Arial" w:hAnsi="Arial" w:cs="Arial"/>
        </w:rPr>
        <w:t>s</w:t>
      </w:r>
      <w:r w:rsidR="004A6DE6" w:rsidRPr="00185E40">
        <w:rPr>
          <w:rFonts w:ascii="Arial" w:hAnsi="Arial" w:cs="Arial"/>
        </w:rPr>
        <w:t xml:space="preserve"> </w:t>
      </w:r>
      <w:r w:rsidR="00C85C63">
        <w:rPr>
          <w:rFonts w:ascii="Arial" w:hAnsi="Arial" w:cs="Arial"/>
        </w:rPr>
        <w:t>(</w:t>
      </w:r>
      <w:r w:rsidR="00C85C63" w:rsidRPr="00B7451B">
        <w:rPr>
          <w:rFonts w:ascii="Arial" w:hAnsi="Arial" w:cs="Arial"/>
          <w:i/>
        </w:rPr>
        <w:t>cerebellar ataxia</w:t>
      </w:r>
      <w:r w:rsidR="00C85C63" w:rsidRPr="00342180">
        <w:rPr>
          <w:rFonts w:ascii="Arial" w:hAnsi="Arial" w:cs="Arial"/>
          <w:i/>
        </w:rPr>
        <w:t xml:space="preserve"> </w:t>
      </w:r>
      <w:r w:rsidR="00C85C63">
        <w:rPr>
          <w:rFonts w:ascii="Arial" w:hAnsi="Arial" w:cs="Arial"/>
          <w:i/>
        </w:rPr>
        <w:t>plus, CA plus</w:t>
      </w:r>
      <w:r w:rsidR="00C85C63">
        <w:rPr>
          <w:rFonts w:ascii="Arial" w:hAnsi="Arial" w:cs="Arial"/>
        </w:rPr>
        <w:t>)</w:t>
      </w:r>
      <w:r w:rsidR="00C85C63" w:rsidRPr="00185E40">
        <w:rPr>
          <w:rFonts w:ascii="Arial" w:hAnsi="Arial" w:cs="Arial"/>
        </w:rPr>
        <w:t xml:space="preserve"> </w:t>
      </w:r>
      <w:r w:rsidR="004A6DE6" w:rsidRPr="00185E40">
        <w:rPr>
          <w:rFonts w:ascii="Arial" w:hAnsi="Arial" w:cs="Arial"/>
        </w:rPr>
        <w:t xml:space="preserve">(see Table </w:t>
      </w:r>
      <w:r w:rsidR="00DF7F34" w:rsidRPr="00185E40">
        <w:rPr>
          <w:rFonts w:ascii="Arial" w:hAnsi="Arial" w:cs="Arial"/>
        </w:rPr>
        <w:t>2</w:t>
      </w:r>
      <w:r w:rsidR="007A4A51">
        <w:rPr>
          <w:rFonts w:ascii="Arial" w:hAnsi="Arial" w:cs="Arial"/>
        </w:rPr>
        <w:t xml:space="preserve"> and Figure</w:t>
      </w:r>
      <w:r w:rsidR="00D72CCE">
        <w:rPr>
          <w:rFonts w:ascii="Arial" w:hAnsi="Arial" w:cs="Arial"/>
        </w:rPr>
        <w:t>s</w:t>
      </w:r>
      <w:r w:rsidR="007A4A51">
        <w:rPr>
          <w:rFonts w:ascii="Arial" w:hAnsi="Arial" w:cs="Arial"/>
        </w:rPr>
        <w:t xml:space="preserve"> 4</w:t>
      </w:r>
      <w:r w:rsidR="006F166E">
        <w:rPr>
          <w:rFonts w:ascii="Arial" w:hAnsi="Arial" w:cs="Arial"/>
        </w:rPr>
        <w:t>A and 4</w:t>
      </w:r>
      <w:r w:rsidR="007A4A51">
        <w:rPr>
          <w:rFonts w:ascii="Arial" w:hAnsi="Arial" w:cs="Arial"/>
        </w:rPr>
        <w:t>B</w:t>
      </w:r>
      <w:r w:rsidR="004A6DE6" w:rsidRPr="00185E40">
        <w:rPr>
          <w:rFonts w:ascii="Arial" w:hAnsi="Arial" w:cs="Arial"/>
        </w:rPr>
        <w:t>)</w:t>
      </w:r>
      <w:r w:rsidR="007824B2" w:rsidRPr="00185E40">
        <w:rPr>
          <w:rFonts w:ascii="Arial" w:hAnsi="Arial" w:cs="Arial"/>
        </w:rPr>
        <w:t>.</w:t>
      </w:r>
      <w:r w:rsidR="006946F3" w:rsidRPr="00185E40">
        <w:rPr>
          <w:rFonts w:ascii="Arial" w:hAnsi="Arial" w:cs="Arial"/>
        </w:rPr>
        <w:t xml:space="preserve"> </w:t>
      </w:r>
    </w:p>
    <w:p w14:paraId="2714D12E" w14:textId="6ACA4394" w:rsidR="00A00517" w:rsidRDefault="00CF284C" w:rsidP="00865A8F">
      <w:pPr>
        <w:spacing w:after="0" w:line="480" w:lineRule="auto"/>
        <w:jc w:val="both"/>
        <w:rPr>
          <w:rFonts w:ascii="Arial" w:hAnsi="Arial" w:cs="Arial"/>
        </w:rPr>
      </w:pPr>
      <w:r>
        <w:rPr>
          <w:rFonts w:ascii="Arial" w:hAnsi="Arial" w:cs="Arial"/>
        </w:rPr>
        <w:t>The most frequent complicating finding was</w:t>
      </w:r>
      <w:r w:rsidR="006946F3">
        <w:rPr>
          <w:rFonts w:ascii="Arial" w:hAnsi="Arial" w:cs="Arial"/>
        </w:rPr>
        <w:t xml:space="preserve"> motor neuron dysfunction</w:t>
      </w:r>
      <w:r>
        <w:rPr>
          <w:rFonts w:ascii="Arial" w:hAnsi="Arial" w:cs="Arial"/>
        </w:rPr>
        <w:t xml:space="preserve">, observed </w:t>
      </w:r>
      <w:r w:rsidR="006946F3">
        <w:rPr>
          <w:rFonts w:ascii="Arial" w:hAnsi="Arial" w:cs="Arial"/>
        </w:rPr>
        <w:t>in 1</w:t>
      </w:r>
      <w:r>
        <w:rPr>
          <w:rFonts w:ascii="Arial" w:hAnsi="Arial" w:cs="Arial"/>
        </w:rPr>
        <w:t>5/26 (58</w:t>
      </w:r>
      <w:r w:rsidR="006946F3">
        <w:rPr>
          <w:rFonts w:ascii="Arial" w:hAnsi="Arial" w:cs="Arial"/>
        </w:rPr>
        <w:t xml:space="preserve">%) of the </w:t>
      </w:r>
      <w:r w:rsidR="0022542D">
        <w:rPr>
          <w:rFonts w:ascii="Arial" w:hAnsi="Arial" w:cs="Arial"/>
        </w:rPr>
        <w:t>total cohort</w:t>
      </w:r>
      <w:r w:rsidR="00335B6C">
        <w:rPr>
          <w:rFonts w:ascii="Arial" w:hAnsi="Arial" w:cs="Arial"/>
        </w:rPr>
        <w:t xml:space="preserve"> (Figure 4A)</w:t>
      </w:r>
      <w:r w:rsidR="00382034">
        <w:rPr>
          <w:rFonts w:ascii="Arial" w:hAnsi="Arial" w:cs="Arial"/>
        </w:rPr>
        <w:t xml:space="preserve">. </w:t>
      </w:r>
      <w:r>
        <w:rPr>
          <w:rFonts w:ascii="Arial" w:hAnsi="Arial" w:cs="Arial"/>
        </w:rPr>
        <w:t xml:space="preserve">This comprised </w:t>
      </w:r>
      <w:r w:rsidR="00DE0421">
        <w:rPr>
          <w:rFonts w:ascii="Arial" w:hAnsi="Arial" w:cs="Arial"/>
        </w:rPr>
        <w:t>a combination of</w:t>
      </w:r>
      <w:r w:rsidR="00474A01">
        <w:rPr>
          <w:rFonts w:ascii="Arial" w:hAnsi="Arial" w:cs="Arial"/>
        </w:rPr>
        <w:t xml:space="preserve"> </w:t>
      </w:r>
      <w:r>
        <w:rPr>
          <w:rFonts w:ascii="Arial" w:hAnsi="Arial" w:cs="Arial"/>
        </w:rPr>
        <w:t>upper motor neuron dy</w:t>
      </w:r>
      <w:r w:rsidR="00474A01">
        <w:rPr>
          <w:rFonts w:ascii="Arial" w:hAnsi="Arial" w:cs="Arial"/>
        </w:rPr>
        <w:t>s</w:t>
      </w:r>
      <w:r>
        <w:rPr>
          <w:rFonts w:ascii="Arial" w:hAnsi="Arial" w:cs="Arial"/>
        </w:rPr>
        <w:t xml:space="preserve">function (bilateral positive extensor </w:t>
      </w:r>
      <w:r w:rsidR="00E245CC">
        <w:rPr>
          <w:rFonts w:ascii="Arial" w:hAnsi="Arial" w:cs="Arial"/>
        </w:rPr>
        <w:t xml:space="preserve">plantar </w:t>
      </w:r>
      <w:r>
        <w:rPr>
          <w:rFonts w:ascii="Arial" w:hAnsi="Arial" w:cs="Arial"/>
        </w:rPr>
        <w:t>reflex and/or spasticity)</w:t>
      </w:r>
      <w:r w:rsidR="00474A01">
        <w:rPr>
          <w:rFonts w:ascii="Arial" w:hAnsi="Arial" w:cs="Arial"/>
        </w:rPr>
        <w:t xml:space="preserve"> </w:t>
      </w:r>
      <w:r>
        <w:rPr>
          <w:rFonts w:ascii="Arial" w:hAnsi="Arial" w:cs="Arial"/>
        </w:rPr>
        <w:t>and lower motor neuron dysfunction</w:t>
      </w:r>
      <w:r w:rsidR="00474A01">
        <w:rPr>
          <w:rFonts w:ascii="Arial" w:hAnsi="Arial" w:cs="Arial"/>
        </w:rPr>
        <w:t xml:space="preserve"> (muscle atrophy combined with reduced reflexes; </w:t>
      </w:r>
      <w:proofErr w:type="spellStart"/>
      <w:r w:rsidR="00474A01">
        <w:rPr>
          <w:rFonts w:ascii="Arial" w:hAnsi="Arial" w:cs="Arial"/>
        </w:rPr>
        <w:t>fasciculations</w:t>
      </w:r>
      <w:proofErr w:type="spellEnd"/>
      <w:r w:rsidR="00474A01">
        <w:rPr>
          <w:rFonts w:ascii="Arial" w:hAnsi="Arial" w:cs="Arial"/>
        </w:rPr>
        <w:t xml:space="preserve"> clinically or on EMG; or chronic and/or acute neurogenic changes on EMG)</w:t>
      </w:r>
      <w:r>
        <w:rPr>
          <w:rFonts w:ascii="Arial" w:hAnsi="Arial" w:cs="Arial"/>
        </w:rPr>
        <w:t xml:space="preserve"> in 5/26 patients (19%), only upper motor</w:t>
      </w:r>
      <w:r w:rsidR="00A3174E">
        <w:rPr>
          <w:rFonts w:ascii="Arial" w:hAnsi="Arial" w:cs="Arial"/>
        </w:rPr>
        <w:t xml:space="preserve"> dysfunction in 8/26 patients (</w:t>
      </w:r>
      <w:r w:rsidR="0022542D">
        <w:rPr>
          <w:rFonts w:ascii="Arial" w:hAnsi="Arial" w:cs="Arial"/>
        </w:rPr>
        <w:t>31%), and only lower mutation in 2/26 (8%) patients. Other f</w:t>
      </w:r>
      <w:r w:rsidR="00290E48">
        <w:rPr>
          <w:rFonts w:ascii="Arial" w:hAnsi="Arial" w:cs="Arial"/>
        </w:rPr>
        <w:t xml:space="preserve">requent complicating features </w:t>
      </w:r>
      <w:r w:rsidR="00695440">
        <w:rPr>
          <w:rFonts w:ascii="Arial" w:hAnsi="Arial" w:cs="Arial"/>
        </w:rPr>
        <w:t xml:space="preserve">across the </w:t>
      </w:r>
      <w:r w:rsidR="00B7594C">
        <w:rPr>
          <w:rFonts w:ascii="Arial" w:hAnsi="Arial" w:cs="Arial"/>
        </w:rPr>
        <w:t>cohort</w:t>
      </w:r>
      <w:r w:rsidR="00695440">
        <w:rPr>
          <w:rFonts w:ascii="Arial" w:hAnsi="Arial" w:cs="Arial"/>
        </w:rPr>
        <w:t xml:space="preserve"> </w:t>
      </w:r>
      <w:r w:rsidR="00FB4A0C">
        <w:rPr>
          <w:rFonts w:ascii="Arial" w:hAnsi="Arial" w:cs="Arial"/>
        </w:rPr>
        <w:t>included: scoliosis (5</w:t>
      </w:r>
      <w:r w:rsidR="00290E48">
        <w:rPr>
          <w:rFonts w:ascii="Arial" w:hAnsi="Arial" w:cs="Arial"/>
        </w:rPr>
        <w:t>/2</w:t>
      </w:r>
      <w:r w:rsidR="00695440">
        <w:rPr>
          <w:rFonts w:ascii="Arial" w:hAnsi="Arial" w:cs="Arial"/>
        </w:rPr>
        <w:t>6</w:t>
      </w:r>
      <w:r w:rsidR="00B7594C">
        <w:rPr>
          <w:rFonts w:ascii="Arial" w:hAnsi="Arial" w:cs="Arial"/>
        </w:rPr>
        <w:t xml:space="preserve">; </w:t>
      </w:r>
      <w:r w:rsidR="00FB4A0C">
        <w:rPr>
          <w:rFonts w:ascii="Arial" w:hAnsi="Arial" w:cs="Arial"/>
        </w:rPr>
        <w:t>19</w:t>
      </w:r>
      <w:r w:rsidR="00B7594C">
        <w:rPr>
          <w:rFonts w:ascii="Arial" w:hAnsi="Arial" w:cs="Arial"/>
        </w:rPr>
        <w:t>%</w:t>
      </w:r>
      <w:r w:rsidR="00290E48">
        <w:rPr>
          <w:rFonts w:ascii="Arial" w:hAnsi="Arial" w:cs="Arial"/>
        </w:rPr>
        <w:t>), sometimes combined with kyphosis, indicative of skeletal abnormalities in SYNE1; slowing of saccades (4/2</w:t>
      </w:r>
      <w:r w:rsidR="00695440">
        <w:rPr>
          <w:rFonts w:ascii="Arial" w:hAnsi="Arial" w:cs="Arial"/>
        </w:rPr>
        <w:t>6</w:t>
      </w:r>
      <w:r w:rsidR="00B7594C">
        <w:rPr>
          <w:rFonts w:ascii="Arial" w:hAnsi="Arial" w:cs="Arial"/>
        </w:rPr>
        <w:t>; 15%</w:t>
      </w:r>
      <w:r w:rsidR="00290E48">
        <w:rPr>
          <w:rFonts w:ascii="Arial" w:hAnsi="Arial" w:cs="Arial"/>
        </w:rPr>
        <w:t xml:space="preserve">), indicative of </w:t>
      </w:r>
      <w:r w:rsidR="00A776C1">
        <w:rPr>
          <w:rFonts w:ascii="Arial" w:hAnsi="Arial" w:cs="Arial"/>
        </w:rPr>
        <w:t>brainstem dysfunction in SYNE1</w:t>
      </w:r>
      <w:r w:rsidR="00695440">
        <w:rPr>
          <w:rFonts w:ascii="Arial" w:hAnsi="Arial" w:cs="Arial"/>
        </w:rPr>
        <w:t>; and reduced vibration sense of the lower limbs (3/26</w:t>
      </w:r>
      <w:r w:rsidR="00B7594C">
        <w:rPr>
          <w:rFonts w:ascii="Arial" w:hAnsi="Arial" w:cs="Arial"/>
        </w:rPr>
        <w:t>; 12%</w:t>
      </w:r>
      <w:r w:rsidR="00695440">
        <w:rPr>
          <w:rFonts w:ascii="Arial" w:hAnsi="Arial" w:cs="Arial"/>
        </w:rPr>
        <w:t>), indicative of peripheral nerve and/or dorsal column dysfunction in SYNE1</w:t>
      </w:r>
      <w:r w:rsidR="00FB4A0C">
        <w:rPr>
          <w:rFonts w:ascii="Arial" w:hAnsi="Arial" w:cs="Arial"/>
        </w:rPr>
        <w:t xml:space="preserve"> (for a relative frequency of</w:t>
      </w:r>
      <w:r w:rsidR="005E19A1">
        <w:rPr>
          <w:rFonts w:ascii="Arial" w:hAnsi="Arial" w:cs="Arial"/>
        </w:rPr>
        <w:t xml:space="preserve"> all main features, see Figure 4</w:t>
      </w:r>
      <w:r w:rsidR="00335B6C">
        <w:rPr>
          <w:rFonts w:ascii="Arial" w:hAnsi="Arial" w:cs="Arial"/>
        </w:rPr>
        <w:t>A</w:t>
      </w:r>
      <w:r w:rsidR="00FB4A0C">
        <w:rPr>
          <w:rFonts w:ascii="Arial" w:hAnsi="Arial" w:cs="Arial"/>
        </w:rPr>
        <w:t>)</w:t>
      </w:r>
      <w:r w:rsidR="00A776C1">
        <w:rPr>
          <w:rFonts w:ascii="Arial" w:hAnsi="Arial" w:cs="Arial"/>
        </w:rPr>
        <w:t xml:space="preserve">. </w:t>
      </w:r>
      <w:r w:rsidR="001E74A0">
        <w:rPr>
          <w:rFonts w:ascii="Arial" w:hAnsi="Arial" w:cs="Arial"/>
        </w:rPr>
        <w:t xml:space="preserve">A broad range of non-cerebellar oculomotor deficits was seen in single patients across the cohort: </w:t>
      </w:r>
      <w:r w:rsidR="00A776C1">
        <w:rPr>
          <w:rFonts w:ascii="Arial" w:hAnsi="Arial" w:cs="Arial"/>
        </w:rPr>
        <w:t xml:space="preserve">square wave jerks, </w:t>
      </w:r>
      <w:proofErr w:type="spellStart"/>
      <w:r w:rsidR="00A776C1">
        <w:rPr>
          <w:rFonts w:ascii="Arial" w:hAnsi="Arial" w:cs="Arial"/>
        </w:rPr>
        <w:t>opht</w:t>
      </w:r>
      <w:r w:rsidR="00963B08">
        <w:rPr>
          <w:rFonts w:ascii="Arial" w:hAnsi="Arial" w:cs="Arial"/>
        </w:rPr>
        <w:t>h</w:t>
      </w:r>
      <w:r w:rsidR="00A776C1">
        <w:rPr>
          <w:rFonts w:ascii="Arial" w:hAnsi="Arial" w:cs="Arial"/>
        </w:rPr>
        <w:t>almoparesis</w:t>
      </w:r>
      <w:proofErr w:type="spellEnd"/>
      <w:r w:rsidR="00A776C1">
        <w:rPr>
          <w:rFonts w:ascii="Arial" w:hAnsi="Arial" w:cs="Arial"/>
        </w:rPr>
        <w:t>,</w:t>
      </w:r>
      <w:r w:rsidR="001E74A0">
        <w:rPr>
          <w:rFonts w:ascii="Arial" w:hAnsi="Arial" w:cs="Arial"/>
        </w:rPr>
        <w:t xml:space="preserve"> </w:t>
      </w:r>
      <w:r w:rsidR="006946F3" w:rsidRPr="00463395">
        <w:rPr>
          <w:rFonts w:ascii="Arial" w:hAnsi="Arial" w:cs="Arial"/>
        </w:rPr>
        <w:t xml:space="preserve">and </w:t>
      </w:r>
      <w:proofErr w:type="spellStart"/>
      <w:r w:rsidR="001E74A0" w:rsidRPr="00463395">
        <w:rPr>
          <w:rFonts w:ascii="Arial" w:hAnsi="Arial" w:cs="Arial"/>
        </w:rPr>
        <w:t>strabism</w:t>
      </w:r>
      <w:proofErr w:type="spellEnd"/>
      <w:r w:rsidR="000F766C">
        <w:rPr>
          <w:rFonts w:ascii="Arial" w:hAnsi="Arial" w:cs="Arial"/>
        </w:rPr>
        <w:t xml:space="preserve"> including</w:t>
      </w:r>
      <w:r w:rsidR="00B7594C" w:rsidRPr="00463395">
        <w:rPr>
          <w:rFonts w:ascii="Arial" w:hAnsi="Arial" w:cs="Arial"/>
        </w:rPr>
        <w:t xml:space="preserve"> </w:t>
      </w:r>
      <w:proofErr w:type="spellStart"/>
      <w:r w:rsidR="000F766C" w:rsidRPr="00463395">
        <w:rPr>
          <w:rFonts w:ascii="Arial" w:hAnsi="Arial" w:cs="Arial"/>
        </w:rPr>
        <w:t>esotropia</w:t>
      </w:r>
      <w:proofErr w:type="spellEnd"/>
      <w:r w:rsidR="000F766C" w:rsidRPr="00463395">
        <w:rPr>
          <w:rFonts w:ascii="Arial" w:hAnsi="Arial" w:cs="Arial"/>
        </w:rPr>
        <w:t xml:space="preserve"> </w:t>
      </w:r>
      <w:r w:rsidR="00B7594C" w:rsidRPr="00463395">
        <w:rPr>
          <w:rFonts w:ascii="Arial" w:hAnsi="Arial" w:cs="Arial"/>
        </w:rPr>
        <w:t xml:space="preserve">(see Table </w:t>
      </w:r>
      <w:r w:rsidR="00DF7F34" w:rsidRPr="00463395">
        <w:rPr>
          <w:rFonts w:ascii="Arial" w:hAnsi="Arial" w:cs="Arial"/>
        </w:rPr>
        <w:t>2</w:t>
      </w:r>
      <w:r w:rsidR="005E19A1">
        <w:rPr>
          <w:rFonts w:ascii="Arial" w:hAnsi="Arial" w:cs="Arial"/>
        </w:rPr>
        <w:t xml:space="preserve"> and Figure 4</w:t>
      </w:r>
      <w:r w:rsidR="007A4A51">
        <w:rPr>
          <w:rFonts w:ascii="Arial" w:hAnsi="Arial" w:cs="Arial"/>
        </w:rPr>
        <w:t>A</w:t>
      </w:r>
      <w:r w:rsidR="00B7594C" w:rsidRPr="00463395">
        <w:rPr>
          <w:rFonts w:ascii="Arial" w:hAnsi="Arial" w:cs="Arial"/>
        </w:rPr>
        <w:t>)</w:t>
      </w:r>
      <w:r w:rsidR="001E74A0" w:rsidRPr="00463395">
        <w:rPr>
          <w:rFonts w:ascii="Arial" w:hAnsi="Arial" w:cs="Arial"/>
        </w:rPr>
        <w:t>.</w:t>
      </w:r>
      <w:r w:rsidR="00963B08" w:rsidRPr="00463395">
        <w:rPr>
          <w:rFonts w:ascii="Arial" w:hAnsi="Arial" w:cs="Arial"/>
        </w:rPr>
        <w:t xml:space="preserve"> </w:t>
      </w:r>
      <w:r w:rsidR="001D4B2B" w:rsidRPr="00463395">
        <w:rPr>
          <w:rFonts w:ascii="Arial" w:hAnsi="Arial" w:cs="Arial"/>
        </w:rPr>
        <w:t xml:space="preserve">One patient exhibited </w:t>
      </w:r>
      <w:r w:rsidR="00DF7F34" w:rsidRPr="00463395">
        <w:rPr>
          <w:rFonts w:ascii="Arial" w:hAnsi="Arial" w:cs="Arial"/>
        </w:rPr>
        <w:t xml:space="preserve">mild </w:t>
      </w:r>
      <w:proofErr w:type="spellStart"/>
      <w:r w:rsidR="001D4B2B" w:rsidRPr="00463395">
        <w:rPr>
          <w:rFonts w:ascii="Arial" w:hAnsi="Arial" w:cs="Arial"/>
        </w:rPr>
        <w:t>macroglossia</w:t>
      </w:r>
      <w:proofErr w:type="spellEnd"/>
      <w:r w:rsidR="006F166E">
        <w:rPr>
          <w:rFonts w:ascii="Arial" w:hAnsi="Arial" w:cs="Arial"/>
        </w:rPr>
        <w:t xml:space="preserve"> in addition to </w:t>
      </w:r>
      <w:proofErr w:type="spellStart"/>
      <w:r w:rsidR="006F166E">
        <w:rPr>
          <w:rFonts w:ascii="Arial" w:hAnsi="Arial" w:cs="Arial"/>
        </w:rPr>
        <w:t>esotropia</w:t>
      </w:r>
      <w:proofErr w:type="spellEnd"/>
      <w:r w:rsidR="001D4B2B" w:rsidRPr="00463395">
        <w:rPr>
          <w:rFonts w:ascii="Arial" w:hAnsi="Arial" w:cs="Arial"/>
        </w:rPr>
        <w:t>, tha</w:t>
      </w:r>
      <w:r w:rsidR="001D4B2B">
        <w:rPr>
          <w:rFonts w:ascii="Arial" w:hAnsi="Arial" w:cs="Arial"/>
        </w:rPr>
        <w:t>t could not be relate</w:t>
      </w:r>
      <w:r w:rsidR="00B87718">
        <w:rPr>
          <w:rFonts w:ascii="Arial" w:hAnsi="Arial" w:cs="Arial"/>
        </w:rPr>
        <w:t>d to any other disease other tha</w:t>
      </w:r>
      <w:r w:rsidR="001D4B2B">
        <w:rPr>
          <w:rFonts w:ascii="Arial" w:hAnsi="Arial" w:cs="Arial"/>
        </w:rPr>
        <w:t>n SYNE1</w:t>
      </w:r>
      <w:r w:rsidR="00F5377C">
        <w:rPr>
          <w:rFonts w:ascii="Arial" w:hAnsi="Arial" w:cs="Arial"/>
        </w:rPr>
        <w:t xml:space="preserve"> (for photo, see Supplement </w:t>
      </w:r>
      <w:del w:id="249" w:author="msynofzik" w:date="2015-12-09T19:02:00Z">
        <w:r w:rsidR="00F5377C" w:rsidDel="00754AC3">
          <w:rPr>
            <w:rFonts w:ascii="Arial" w:hAnsi="Arial" w:cs="Arial"/>
          </w:rPr>
          <w:delText>4</w:delText>
        </w:r>
      </w:del>
      <w:ins w:id="250" w:author="msynofzik" w:date="2015-12-09T19:02:00Z">
        <w:r w:rsidR="00754AC3">
          <w:rPr>
            <w:rFonts w:ascii="Arial" w:hAnsi="Arial" w:cs="Arial"/>
          </w:rPr>
          <w:t>7</w:t>
        </w:r>
      </w:ins>
      <w:r w:rsidR="00F5377C">
        <w:rPr>
          <w:rFonts w:ascii="Arial" w:hAnsi="Arial" w:cs="Arial"/>
        </w:rPr>
        <w:t>)</w:t>
      </w:r>
      <w:r w:rsidR="001D4B2B">
        <w:rPr>
          <w:rFonts w:ascii="Arial" w:hAnsi="Arial" w:cs="Arial"/>
        </w:rPr>
        <w:t>.</w:t>
      </w:r>
    </w:p>
    <w:p w14:paraId="3E44C90F" w14:textId="05A0304A" w:rsidR="008E51B0" w:rsidRDefault="00865A8F" w:rsidP="00570E4F">
      <w:pPr>
        <w:spacing w:after="0" w:line="480" w:lineRule="auto"/>
        <w:ind w:firstLine="720"/>
        <w:jc w:val="both"/>
        <w:rPr>
          <w:rFonts w:ascii="Arial" w:hAnsi="Arial" w:cs="Arial"/>
        </w:rPr>
      </w:pPr>
      <w:r>
        <w:rPr>
          <w:rFonts w:ascii="Arial" w:hAnsi="Arial" w:cs="Arial"/>
        </w:rPr>
        <w:t>T</w:t>
      </w:r>
      <w:r w:rsidR="007F3A09">
        <w:rPr>
          <w:rFonts w:ascii="Arial" w:hAnsi="Arial" w:cs="Arial"/>
        </w:rPr>
        <w:t>hree</w:t>
      </w:r>
      <w:r w:rsidR="007F3A09" w:rsidRPr="00BF1311">
        <w:rPr>
          <w:rFonts w:ascii="Arial" w:hAnsi="Arial" w:cs="Arial"/>
        </w:rPr>
        <w:t xml:space="preserve"> </w:t>
      </w:r>
      <w:r w:rsidR="00463395" w:rsidRPr="00463395">
        <w:rPr>
          <w:rFonts w:ascii="Arial" w:hAnsi="Arial" w:cs="Arial"/>
          <w:i/>
        </w:rPr>
        <w:t>CA plus</w:t>
      </w:r>
      <w:r w:rsidR="00463395">
        <w:rPr>
          <w:rFonts w:ascii="Arial" w:hAnsi="Arial" w:cs="Arial"/>
        </w:rPr>
        <w:t xml:space="preserve"> </w:t>
      </w:r>
      <w:r w:rsidR="007F3A09" w:rsidRPr="00BF1311">
        <w:rPr>
          <w:rFonts w:ascii="Arial" w:hAnsi="Arial" w:cs="Arial"/>
        </w:rPr>
        <w:t>patients</w:t>
      </w:r>
      <w:r w:rsidR="00463395">
        <w:rPr>
          <w:rFonts w:ascii="Arial" w:hAnsi="Arial" w:cs="Arial"/>
        </w:rPr>
        <w:t xml:space="preserve"> (3/26= 12%</w:t>
      </w:r>
      <w:r w:rsidR="007A7400">
        <w:rPr>
          <w:rFonts w:ascii="Arial" w:hAnsi="Arial" w:cs="Arial"/>
        </w:rPr>
        <w:t>; patient</w:t>
      </w:r>
      <w:r w:rsidR="004D1BC9">
        <w:rPr>
          <w:rFonts w:ascii="Arial" w:hAnsi="Arial" w:cs="Arial"/>
        </w:rPr>
        <w:t>s 13-1, 13-2, 23-1</w:t>
      </w:r>
      <w:r w:rsidR="00243FDC">
        <w:rPr>
          <w:rFonts w:ascii="Arial" w:hAnsi="Arial" w:cs="Arial"/>
        </w:rPr>
        <w:t xml:space="preserve">; </w:t>
      </w:r>
      <w:ins w:id="251" w:author="msynofzik" w:date="2015-12-07T22:57:00Z">
        <w:r w:rsidR="00243FDC">
          <w:rPr>
            <w:rFonts w:ascii="Arial" w:hAnsi="Arial" w:cs="Arial"/>
          </w:rPr>
          <w:t>no consanguinity in either of the two families</w:t>
        </w:r>
      </w:ins>
      <w:r w:rsidR="0059474E">
        <w:rPr>
          <w:rFonts w:ascii="Arial" w:hAnsi="Arial" w:cs="Arial"/>
        </w:rPr>
        <w:t>) showed a particular</w:t>
      </w:r>
      <w:r w:rsidR="00DE0421">
        <w:rPr>
          <w:rFonts w:ascii="Arial" w:hAnsi="Arial" w:cs="Arial"/>
        </w:rPr>
        <w:t>ly</w:t>
      </w:r>
      <w:r w:rsidR="0059474E">
        <w:rPr>
          <w:rFonts w:ascii="Arial" w:hAnsi="Arial" w:cs="Arial"/>
        </w:rPr>
        <w:t xml:space="preserve"> severe and complex </w:t>
      </w:r>
      <w:proofErr w:type="spellStart"/>
      <w:r w:rsidR="0059474E">
        <w:rPr>
          <w:rFonts w:ascii="Arial" w:hAnsi="Arial" w:cs="Arial"/>
        </w:rPr>
        <w:t>multisystemic</w:t>
      </w:r>
      <w:proofErr w:type="spellEnd"/>
      <w:r w:rsidR="0059474E">
        <w:rPr>
          <w:rFonts w:ascii="Arial" w:hAnsi="Arial" w:cs="Arial"/>
        </w:rPr>
        <w:t xml:space="preserve"> phenotype</w:t>
      </w:r>
      <w:r w:rsidR="007F3A09" w:rsidRPr="00BF1311">
        <w:rPr>
          <w:rFonts w:ascii="Arial" w:hAnsi="Arial" w:cs="Arial"/>
        </w:rPr>
        <w:t>,</w:t>
      </w:r>
      <w:r w:rsidR="0059474E">
        <w:rPr>
          <w:rFonts w:ascii="Arial" w:hAnsi="Arial" w:cs="Arial"/>
        </w:rPr>
        <w:t xml:space="preserve"> comprising of very early onset (6-10 years of age) ataxia, spasticity, weakness</w:t>
      </w:r>
      <w:r w:rsidR="007E6518">
        <w:rPr>
          <w:rFonts w:ascii="Arial" w:hAnsi="Arial" w:cs="Arial"/>
        </w:rPr>
        <w:t xml:space="preserve"> and muscle wasting</w:t>
      </w:r>
      <w:r w:rsidR="0059474E">
        <w:rPr>
          <w:rFonts w:ascii="Arial" w:hAnsi="Arial" w:cs="Arial"/>
        </w:rPr>
        <w:t xml:space="preserve"> of all four limbs, mental retardation (IQ 49-60), dysphagia, pes </w:t>
      </w:r>
      <w:proofErr w:type="spellStart"/>
      <w:r w:rsidR="0059474E">
        <w:rPr>
          <w:rFonts w:ascii="Arial" w:hAnsi="Arial" w:cs="Arial"/>
        </w:rPr>
        <w:t>cavus</w:t>
      </w:r>
      <w:proofErr w:type="spellEnd"/>
      <w:r w:rsidR="0059474E">
        <w:rPr>
          <w:rFonts w:ascii="Arial" w:hAnsi="Arial" w:cs="Arial"/>
        </w:rPr>
        <w:t xml:space="preserve">, and a broad </w:t>
      </w:r>
      <w:r w:rsidR="0059474E">
        <w:rPr>
          <w:rFonts w:ascii="Arial" w:hAnsi="Arial" w:cs="Arial"/>
        </w:rPr>
        <w:lastRenderedPageBreak/>
        <w:t>range of variable skeletal and soft-tissue abnormalities such as s</w:t>
      </w:r>
      <w:r w:rsidR="0059474E" w:rsidRPr="0059474E">
        <w:rPr>
          <w:rFonts w:ascii="Arial" w:hAnsi="Arial" w:cs="Arial"/>
        </w:rPr>
        <w:t>acral cyst</w:t>
      </w:r>
      <w:r w:rsidR="0059474E">
        <w:rPr>
          <w:rFonts w:ascii="Arial" w:hAnsi="Arial" w:cs="Arial"/>
        </w:rPr>
        <w:t>s</w:t>
      </w:r>
      <w:r w:rsidR="0059474E" w:rsidRPr="0059474E">
        <w:rPr>
          <w:rFonts w:ascii="Arial" w:hAnsi="Arial" w:cs="Arial"/>
        </w:rPr>
        <w:t xml:space="preserve">, </w:t>
      </w:r>
      <w:proofErr w:type="spellStart"/>
      <w:r w:rsidR="0059474E" w:rsidRPr="0059474E">
        <w:rPr>
          <w:rFonts w:ascii="Arial" w:hAnsi="Arial" w:cs="Arial"/>
        </w:rPr>
        <w:t>pseudarthrosis</w:t>
      </w:r>
      <w:proofErr w:type="spellEnd"/>
      <w:r w:rsidR="0059474E" w:rsidRPr="0059474E">
        <w:rPr>
          <w:rFonts w:ascii="Arial" w:hAnsi="Arial" w:cs="Arial"/>
        </w:rPr>
        <w:t xml:space="preserve"> </w:t>
      </w:r>
      <w:proofErr w:type="spellStart"/>
      <w:r w:rsidR="0059474E" w:rsidRPr="0059474E">
        <w:rPr>
          <w:rFonts w:ascii="Arial" w:hAnsi="Arial" w:cs="Arial"/>
        </w:rPr>
        <w:t>clavicula</w:t>
      </w:r>
      <w:proofErr w:type="spellEnd"/>
      <w:r w:rsidR="0059474E" w:rsidRPr="0059474E">
        <w:rPr>
          <w:rFonts w:ascii="Arial" w:hAnsi="Arial" w:cs="Arial"/>
        </w:rPr>
        <w:t xml:space="preserve">, </w:t>
      </w:r>
      <w:proofErr w:type="spellStart"/>
      <w:r w:rsidR="0059474E" w:rsidRPr="0059474E">
        <w:rPr>
          <w:rFonts w:ascii="Arial" w:hAnsi="Arial" w:cs="Arial"/>
        </w:rPr>
        <w:t>hyperlaxity</w:t>
      </w:r>
      <w:proofErr w:type="spellEnd"/>
      <w:r w:rsidR="0059474E" w:rsidRPr="0059474E">
        <w:rPr>
          <w:rFonts w:ascii="Arial" w:hAnsi="Arial" w:cs="Arial"/>
        </w:rPr>
        <w:t xml:space="preserve"> of joints, </w:t>
      </w:r>
      <w:proofErr w:type="spellStart"/>
      <w:r w:rsidR="0059474E" w:rsidRPr="0059474E">
        <w:rPr>
          <w:rFonts w:ascii="Arial" w:hAnsi="Arial" w:cs="Arial"/>
        </w:rPr>
        <w:t>achilles</w:t>
      </w:r>
      <w:proofErr w:type="spellEnd"/>
      <w:r w:rsidR="0059474E" w:rsidRPr="0059474E">
        <w:rPr>
          <w:rFonts w:ascii="Arial" w:hAnsi="Arial" w:cs="Arial"/>
        </w:rPr>
        <w:t xml:space="preserve"> tendon contractures</w:t>
      </w:r>
      <w:r w:rsidR="0059474E">
        <w:rPr>
          <w:rFonts w:ascii="Arial" w:hAnsi="Arial" w:cs="Arial"/>
        </w:rPr>
        <w:t xml:space="preserve">, </w:t>
      </w:r>
      <w:r w:rsidR="0059474E" w:rsidRPr="0059474E">
        <w:rPr>
          <w:rFonts w:ascii="Arial" w:hAnsi="Arial" w:cs="Arial"/>
        </w:rPr>
        <w:t>kyphosis, scoliosis</w:t>
      </w:r>
      <w:r w:rsidR="0059474E">
        <w:rPr>
          <w:rFonts w:ascii="Arial" w:hAnsi="Arial" w:cs="Arial"/>
        </w:rPr>
        <w:t>,</w:t>
      </w:r>
      <w:r w:rsidR="0059474E" w:rsidRPr="0059474E">
        <w:rPr>
          <w:rFonts w:ascii="Arial" w:hAnsi="Arial" w:cs="Arial"/>
        </w:rPr>
        <w:t xml:space="preserve"> cataract</w:t>
      </w:r>
      <w:r w:rsidR="0059474E">
        <w:rPr>
          <w:rFonts w:ascii="Arial" w:hAnsi="Arial" w:cs="Arial"/>
        </w:rPr>
        <w:t xml:space="preserve">, </w:t>
      </w:r>
      <w:proofErr w:type="spellStart"/>
      <w:r w:rsidR="0059474E">
        <w:rPr>
          <w:rFonts w:ascii="Arial" w:hAnsi="Arial" w:cs="Arial"/>
        </w:rPr>
        <w:t>hypertelorism</w:t>
      </w:r>
      <w:proofErr w:type="spellEnd"/>
      <w:r w:rsidR="0059474E">
        <w:rPr>
          <w:rFonts w:ascii="Arial" w:hAnsi="Arial" w:cs="Arial"/>
        </w:rPr>
        <w:t>.</w:t>
      </w:r>
      <w:r w:rsidR="001F4822">
        <w:rPr>
          <w:rFonts w:ascii="Arial" w:hAnsi="Arial" w:cs="Arial"/>
        </w:rPr>
        <w:t xml:space="preserve"> All three developed respiratory dysfunction in late adolescence, </w:t>
      </w:r>
      <w:r w:rsidR="001F4822" w:rsidRPr="008A14C1">
        <w:rPr>
          <w:rFonts w:ascii="Arial" w:hAnsi="Arial" w:cs="Arial"/>
        </w:rPr>
        <w:t xml:space="preserve">necessitating </w:t>
      </w:r>
      <w:proofErr w:type="spellStart"/>
      <w:r w:rsidR="001F4822" w:rsidRPr="008A14C1">
        <w:rPr>
          <w:rFonts w:ascii="Arial" w:hAnsi="Arial" w:cs="Arial"/>
          <w:iCs/>
        </w:rPr>
        <w:t>BiPAP</w:t>
      </w:r>
      <w:proofErr w:type="spellEnd"/>
      <w:r w:rsidR="001F4822" w:rsidRPr="008A14C1">
        <w:rPr>
          <w:rFonts w:ascii="Arial" w:hAnsi="Arial" w:cs="Arial"/>
        </w:rPr>
        <w:t xml:space="preserve"> (bi-level</w:t>
      </w:r>
      <w:r w:rsidR="001F4822" w:rsidRPr="001F4822">
        <w:rPr>
          <w:rFonts w:ascii="Arial" w:hAnsi="Arial" w:cs="Arial"/>
        </w:rPr>
        <w:t xml:space="preserve"> positive airway pressure)</w:t>
      </w:r>
      <w:r w:rsidR="008A14C1">
        <w:rPr>
          <w:rFonts w:ascii="Arial" w:hAnsi="Arial" w:cs="Arial"/>
        </w:rPr>
        <w:t xml:space="preserve"> ventilation in 2/3 subjects and leading to </w:t>
      </w:r>
      <w:r w:rsidR="00AE5FED">
        <w:rPr>
          <w:rFonts w:ascii="Arial" w:hAnsi="Arial" w:cs="Arial"/>
        </w:rPr>
        <w:t>premature</w:t>
      </w:r>
      <w:r w:rsidR="008A14C1">
        <w:rPr>
          <w:rFonts w:ascii="Arial" w:hAnsi="Arial" w:cs="Arial"/>
        </w:rPr>
        <w:t xml:space="preserve"> death </w:t>
      </w:r>
      <w:r w:rsidR="007F3A09" w:rsidRPr="00BF1311">
        <w:rPr>
          <w:rFonts w:ascii="Arial" w:hAnsi="Arial" w:cs="Arial"/>
        </w:rPr>
        <w:t xml:space="preserve">at age </w:t>
      </w:r>
      <w:r w:rsidR="00AE5FED">
        <w:rPr>
          <w:rFonts w:ascii="Arial" w:hAnsi="Arial" w:cs="Arial"/>
        </w:rPr>
        <w:t>36</w:t>
      </w:r>
      <w:r w:rsidR="007F3A09" w:rsidRPr="00BF1311">
        <w:rPr>
          <w:rFonts w:ascii="Arial" w:hAnsi="Arial" w:cs="Arial"/>
        </w:rPr>
        <w:t xml:space="preserve"> years in one of them</w:t>
      </w:r>
      <w:r w:rsidR="008A14C1">
        <w:rPr>
          <w:rFonts w:ascii="Arial" w:hAnsi="Arial" w:cs="Arial"/>
        </w:rPr>
        <w:t>.</w:t>
      </w:r>
      <w:ins w:id="252" w:author="msynofzik" w:date="2015-12-07T23:13:00Z">
        <w:r w:rsidR="00097188">
          <w:rPr>
            <w:rFonts w:ascii="Arial" w:hAnsi="Arial" w:cs="Arial"/>
          </w:rPr>
          <w:t xml:space="preserve"> No obvious second hit in any other </w:t>
        </w:r>
      </w:ins>
      <w:ins w:id="253" w:author="msynofzik" w:date="2015-12-07T23:18:00Z">
        <w:r w:rsidR="008E51B0">
          <w:rPr>
            <w:rFonts w:ascii="Arial" w:hAnsi="Arial" w:cs="Arial"/>
          </w:rPr>
          <w:t xml:space="preserve">disease </w:t>
        </w:r>
      </w:ins>
      <w:ins w:id="254" w:author="msynofzik" w:date="2015-12-07T23:13:00Z">
        <w:r w:rsidR="00097188">
          <w:rPr>
            <w:rFonts w:ascii="Arial" w:hAnsi="Arial" w:cs="Arial"/>
          </w:rPr>
          <w:t>gene</w:t>
        </w:r>
      </w:ins>
      <w:ins w:id="255" w:author="msynofzik" w:date="2015-12-07T23:18:00Z">
        <w:r w:rsidR="008E51B0">
          <w:rPr>
            <w:rFonts w:ascii="Arial" w:hAnsi="Arial" w:cs="Arial"/>
          </w:rPr>
          <w:t xml:space="preserve"> </w:t>
        </w:r>
      </w:ins>
      <w:ins w:id="256" w:author="msynofzik" w:date="2015-12-07T23:13:00Z">
        <w:r w:rsidR="00097188">
          <w:rPr>
            <w:rFonts w:ascii="Arial" w:hAnsi="Arial" w:cs="Arial"/>
          </w:rPr>
          <w:t xml:space="preserve">was </w:t>
        </w:r>
      </w:ins>
      <w:ins w:id="257" w:author="msynofzik" w:date="2015-12-07T23:14:00Z">
        <w:r w:rsidR="00097188">
          <w:rPr>
            <w:rFonts w:ascii="Arial" w:hAnsi="Arial" w:cs="Arial"/>
          </w:rPr>
          <w:t xml:space="preserve">detected in </w:t>
        </w:r>
      </w:ins>
      <w:ins w:id="258" w:author="msynofzik" w:date="2015-12-07T23:18:00Z">
        <w:r w:rsidR="008E51B0">
          <w:rPr>
            <w:rFonts w:ascii="Arial" w:hAnsi="Arial" w:cs="Arial"/>
          </w:rPr>
          <w:t>these patients</w:t>
        </w:r>
      </w:ins>
      <w:ins w:id="259" w:author="msynofzik" w:date="2015-12-07T23:14:00Z">
        <w:r w:rsidR="00097188">
          <w:rPr>
            <w:rFonts w:ascii="Arial" w:hAnsi="Arial" w:cs="Arial"/>
          </w:rPr>
          <w:t xml:space="preserve"> (for details, see supplement </w:t>
        </w:r>
      </w:ins>
      <w:ins w:id="260" w:author="msynofzik" w:date="2015-12-09T19:03:00Z">
        <w:r w:rsidR="00754AC3">
          <w:rPr>
            <w:rFonts w:ascii="Arial" w:hAnsi="Arial" w:cs="Arial"/>
          </w:rPr>
          <w:t>8</w:t>
        </w:r>
      </w:ins>
      <w:ins w:id="261" w:author="msynofzik" w:date="2015-12-07T23:15:00Z">
        <w:r w:rsidR="00097188">
          <w:rPr>
            <w:rFonts w:ascii="Arial" w:hAnsi="Arial" w:cs="Arial"/>
          </w:rPr>
          <w:t>)</w:t>
        </w:r>
      </w:ins>
      <w:ins w:id="262" w:author="msynofzik" w:date="2015-12-07T23:16:00Z">
        <w:r w:rsidR="00097188">
          <w:rPr>
            <w:rFonts w:ascii="Arial" w:hAnsi="Arial" w:cs="Arial"/>
          </w:rPr>
          <w:t xml:space="preserve">. Thus, </w:t>
        </w:r>
      </w:ins>
      <w:ins w:id="263" w:author="msynofzik" w:date="2015-12-09T19:04:00Z">
        <w:r w:rsidR="00355C38">
          <w:rPr>
            <w:rFonts w:ascii="Arial" w:hAnsi="Arial" w:cs="Arial"/>
          </w:rPr>
          <w:t xml:space="preserve">the complex phenotype in these three subjects does not seem to be </w:t>
        </w:r>
      </w:ins>
      <w:ins w:id="264" w:author="msynofzik" w:date="2015-12-07T23:16:00Z">
        <w:r w:rsidR="00097188">
          <w:rPr>
            <w:rFonts w:ascii="Arial" w:hAnsi="Arial" w:cs="Arial"/>
          </w:rPr>
          <w:t>explained by a second hit</w:t>
        </w:r>
      </w:ins>
      <w:ins w:id="265" w:author="msynofzik" w:date="2015-12-07T23:17:00Z">
        <w:r w:rsidR="00097188">
          <w:rPr>
            <w:rFonts w:ascii="Arial" w:hAnsi="Arial" w:cs="Arial"/>
          </w:rPr>
          <w:t xml:space="preserve"> in another gene or</w:t>
        </w:r>
      </w:ins>
      <w:ins w:id="266" w:author="msynofzik" w:date="2015-12-09T19:04:00Z">
        <w:r w:rsidR="00355C38">
          <w:rPr>
            <w:rFonts w:ascii="Arial" w:hAnsi="Arial" w:cs="Arial"/>
          </w:rPr>
          <w:t xml:space="preserve"> to</w:t>
        </w:r>
      </w:ins>
      <w:ins w:id="267" w:author="msynofzik" w:date="2015-12-07T23:17:00Z">
        <w:r w:rsidR="00097188">
          <w:rPr>
            <w:rFonts w:ascii="Arial" w:hAnsi="Arial" w:cs="Arial"/>
          </w:rPr>
          <w:t xml:space="preserve"> </w:t>
        </w:r>
      </w:ins>
      <w:ins w:id="268" w:author="msynofzik" w:date="2015-12-09T19:06:00Z">
        <w:r w:rsidR="00355C38">
          <w:rPr>
            <w:rFonts w:ascii="Arial" w:hAnsi="Arial" w:cs="Arial"/>
          </w:rPr>
          <w:t>present</w:t>
        </w:r>
      </w:ins>
      <w:ins w:id="269" w:author="msynofzik" w:date="2015-12-09T19:03:00Z">
        <w:r w:rsidR="00355C38">
          <w:rPr>
            <w:rFonts w:ascii="Arial" w:hAnsi="Arial" w:cs="Arial"/>
          </w:rPr>
          <w:t xml:space="preserve"> a qualitatively different</w:t>
        </w:r>
      </w:ins>
      <w:ins w:id="270" w:author="msynofzik" w:date="2015-12-07T23:17:00Z">
        <w:r w:rsidR="00097188">
          <w:rPr>
            <w:rFonts w:ascii="Arial" w:hAnsi="Arial" w:cs="Arial"/>
          </w:rPr>
          <w:t xml:space="preserve"> </w:t>
        </w:r>
      </w:ins>
      <w:ins w:id="271" w:author="msynofzik" w:date="2015-12-09T19:04:00Z">
        <w:r w:rsidR="00355C38">
          <w:rPr>
            <w:rFonts w:ascii="Arial" w:hAnsi="Arial" w:cs="Arial"/>
          </w:rPr>
          <w:t>condition</w:t>
        </w:r>
      </w:ins>
      <w:ins w:id="272" w:author="msynofzik" w:date="2015-12-09T19:05:00Z">
        <w:r w:rsidR="00355C38">
          <w:rPr>
            <w:rFonts w:ascii="Arial" w:hAnsi="Arial" w:cs="Arial"/>
          </w:rPr>
          <w:t>; rather it</w:t>
        </w:r>
      </w:ins>
      <w:ins w:id="273" w:author="msynofzik" w:date="2015-12-07T23:16:00Z">
        <w:r w:rsidR="00097188">
          <w:rPr>
            <w:rFonts w:ascii="Arial" w:hAnsi="Arial" w:cs="Arial"/>
          </w:rPr>
          <w:t xml:space="preserve"> </w:t>
        </w:r>
      </w:ins>
      <w:ins w:id="274" w:author="msynofzik" w:date="2015-12-07T23:17:00Z">
        <w:r w:rsidR="00097188">
          <w:rPr>
            <w:rFonts w:ascii="Arial" w:hAnsi="Arial" w:cs="Arial"/>
          </w:rPr>
          <w:t>seems</w:t>
        </w:r>
        <w:r w:rsidR="008E51B0">
          <w:rPr>
            <w:rFonts w:ascii="Arial" w:hAnsi="Arial" w:cs="Arial"/>
          </w:rPr>
          <w:t xml:space="preserve"> to </w:t>
        </w:r>
      </w:ins>
      <w:ins w:id="275" w:author="msynofzik" w:date="2015-12-09T19:06:00Z">
        <w:r w:rsidR="00355C38">
          <w:rPr>
            <w:rFonts w:ascii="Arial" w:hAnsi="Arial" w:cs="Arial"/>
          </w:rPr>
          <w:t>illustrate</w:t>
        </w:r>
      </w:ins>
      <w:ins w:id="276" w:author="msynofzik" w:date="2015-12-07T23:17:00Z">
        <w:r w:rsidR="00355C38">
          <w:rPr>
            <w:rFonts w:ascii="Arial" w:hAnsi="Arial" w:cs="Arial"/>
          </w:rPr>
          <w:t xml:space="preserve"> one end on</w:t>
        </w:r>
        <w:r w:rsidR="008E51B0">
          <w:rPr>
            <w:rFonts w:ascii="Arial" w:hAnsi="Arial" w:cs="Arial"/>
          </w:rPr>
          <w:t xml:space="preserve"> the</w:t>
        </w:r>
      </w:ins>
      <w:ins w:id="277" w:author="msynofzik" w:date="2015-12-09T19:06:00Z">
        <w:r w:rsidR="00355C38">
          <w:rPr>
            <w:rFonts w:ascii="Arial" w:hAnsi="Arial" w:cs="Arial"/>
          </w:rPr>
          <w:t xml:space="preserve"> continuous spectrum of</w:t>
        </w:r>
      </w:ins>
      <w:ins w:id="278" w:author="msynofzik" w:date="2015-12-07T23:17:00Z">
        <w:r w:rsidR="008E51B0">
          <w:rPr>
            <w:rFonts w:ascii="Arial" w:hAnsi="Arial" w:cs="Arial"/>
          </w:rPr>
          <w:t xml:space="preserve"> SYNE1-disease, </w:t>
        </w:r>
      </w:ins>
      <w:ins w:id="279" w:author="msynofzik" w:date="2015-12-07T23:18:00Z">
        <w:r w:rsidR="008E51B0">
          <w:rPr>
            <w:rFonts w:ascii="Arial" w:hAnsi="Arial" w:cs="Arial"/>
          </w:rPr>
          <w:t xml:space="preserve">which literally </w:t>
        </w:r>
      </w:ins>
      <w:ins w:id="280" w:author="msynofzik" w:date="2015-12-07T23:17:00Z">
        <w:r w:rsidR="008E51B0">
          <w:rPr>
            <w:rFonts w:ascii="Arial" w:hAnsi="Arial" w:cs="Arial"/>
          </w:rPr>
          <w:t>encompass</w:t>
        </w:r>
      </w:ins>
      <w:ins w:id="281" w:author="msynofzik" w:date="2015-12-07T23:18:00Z">
        <w:r w:rsidR="008E51B0">
          <w:rPr>
            <w:rFonts w:ascii="Arial" w:hAnsi="Arial" w:cs="Arial"/>
          </w:rPr>
          <w:t xml:space="preserve">es </w:t>
        </w:r>
      </w:ins>
      <w:ins w:id="282" w:author="msynofzik" w:date="2015-12-07T23:17:00Z">
        <w:r w:rsidR="008E51B0" w:rsidRPr="007E623B">
          <w:rPr>
            <w:rFonts w:ascii="Arial" w:hAnsi="Arial" w:cs="Arial"/>
            <w:i/>
          </w:rPr>
          <w:t xml:space="preserve">all </w:t>
        </w:r>
        <w:r w:rsidR="008E51B0">
          <w:rPr>
            <w:rFonts w:ascii="Arial" w:hAnsi="Arial" w:cs="Arial"/>
          </w:rPr>
          <w:t>of the aforementioned SYNE1-associated domains and include</w:t>
        </w:r>
      </w:ins>
      <w:ins w:id="283" w:author="msynofzik" w:date="2015-12-07T23:19:00Z">
        <w:r w:rsidR="008E51B0">
          <w:rPr>
            <w:rFonts w:ascii="Arial" w:hAnsi="Arial" w:cs="Arial"/>
          </w:rPr>
          <w:t>s</w:t>
        </w:r>
      </w:ins>
      <w:ins w:id="284" w:author="msynofzik" w:date="2015-12-07T23:17:00Z">
        <w:r w:rsidR="008E51B0">
          <w:rPr>
            <w:rFonts w:ascii="Arial" w:hAnsi="Arial" w:cs="Arial"/>
          </w:rPr>
          <w:t xml:space="preserve"> also mental retardation</w:t>
        </w:r>
      </w:ins>
      <w:ins w:id="285" w:author="msynofzik" w:date="2015-12-07T23:19:00Z">
        <w:r w:rsidR="008E51B0">
          <w:rPr>
            <w:rFonts w:ascii="Arial" w:hAnsi="Arial" w:cs="Arial"/>
          </w:rPr>
          <w:t xml:space="preserve"> and </w:t>
        </w:r>
      </w:ins>
      <w:ins w:id="286" w:author="msynofzik" w:date="2015-12-07T23:17:00Z">
        <w:r w:rsidR="008E51B0">
          <w:rPr>
            <w:rFonts w:ascii="Arial" w:hAnsi="Arial" w:cs="Arial"/>
          </w:rPr>
          <w:t>respiratory distress</w:t>
        </w:r>
      </w:ins>
      <w:ins w:id="287" w:author="msynofzik" w:date="2015-12-07T23:18:00Z">
        <w:r w:rsidR="008E51B0">
          <w:rPr>
            <w:rFonts w:ascii="Arial" w:hAnsi="Arial" w:cs="Arial"/>
          </w:rPr>
          <w:t>.</w:t>
        </w:r>
      </w:ins>
    </w:p>
    <w:p w14:paraId="0C921656" w14:textId="0D5E37F2" w:rsidR="00DC3C9B" w:rsidRDefault="007A7400" w:rsidP="00570E4F">
      <w:pPr>
        <w:spacing w:after="0" w:line="480" w:lineRule="auto"/>
        <w:ind w:firstLine="720"/>
        <w:jc w:val="both"/>
        <w:rPr>
          <w:rFonts w:ascii="Arial" w:hAnsi="Arial" w:cs="Arial"/>
        </w:rPr>
      </w:pPr>
      <w:r>
        <w:rPr>
          <w:rFonts w:ascii="Arial" w:hAnsi="Arial" w:cs="Arial"/>
        </w:rPr>
        <w:t xml:space="preserve">One of the three subjects also showed developmental </w:t>
      </w:r>
      <w:r w:rsidRPr="008518DA">
        <w:rPr>
          <w:rFonts w:ascii="Arial" w:hAnsi="Arial" w:cs="Arial"/>
        </w:rPr>
        <w:t>abnormalities</w:t>
      </w:r>
      <w:r>
        <w:rPr>
          <w:rFonts w:ascii="Arial" w:hAnsi="Arial" w:cs="Arial"/>
        </w:rPr>
        <w:t xml:space="preserve"> of the visceral organs, such as </w:t>
      </w:r>
      <w:proofErr w:type="spellStart"/>
      <w:r w:rsidRPr="008518DA">
        <w:rPr>
          <w:rFonts w:ascii="Arial" w:hAnsi="Arial" w:cs="Arial"/>
        </w:rPr>
        <w:t>malrotation</w:t>
      </w:r>
      <w:proofErr w:type="spellEnd"/>
      <w:r>
        <w:rPr>
          <w:rFonts w:ascii="Arial" w:hAnsi="Arial" w:cs="Arial"/>
        </w:rPr>
        <w:t xml:space="preserve"> of the</w:t>
      </w:r>
      <w:r w:rsidRPr="008518DA">
        <w:rPr>
          <w:rFonts w:ascii="Arial" w:hAnsi="Arial" w:cs="Arial"/>
        </w:rPr>
        <w:t xml:space="preserve"> colon</w:t>
      </w:r>
      <w:r>
        <w:rPr>
          <w:rFonts w:ascii="Arial" w:hAnsi="Arial" w:cs="Arial"/>
        </w:rPr>
        <w:t xml:space="preserve"> and unilateral positioning of both</w:t>
      </w:r>
      <w:r w:rsidRPr="008518DA">
        <w:rPr>
          <w:rFonts w:ascii="Arial" w:hAnsi="Arial" w:cs="Arial"/>
        </w:rPr>
        <w:t xml:space="preserve"> kidneys at right</w:t>
      </w:r>
      <w:r>
        <w:rPr>
          <w:rFonts w:ascii="Arial" w:hAnsi="Arial" w:cs="Arial"/>
        </w:rPr>
        <w:t xml:space="preserve"> pelvis</w:t>
      </w:r>
      <w:r w:rsidR="00570E4F">
        <w:rPr>
          <w:rFonts w:ascii="Arial" w:hAnsi="Arial" w:cs="Arial"/>
        </w:rPr>
        <w:t>.</w:t>
      </w:r>
      <w:r w:rsidR="00DC3C9B">
        <w:rPr>
          <w:rFonts w:ascii="Arial" w:hAnsi="Arial" w:cs="Arial"/>
        </w:rPr>
        <w:t xml:space="preserve"> However, future studies in SYNE1 patients are warranted to confirm </w:t>
      </w:r>
      <w:r w:rsidR="0064797F">
        <w:rPr>
          <w:rFonts w:ascii="Arial" w:hAnsi="Arial" w:cs="Arial"/>
        </w:rPr>
        <w:t>whether</w:t>
      </w:r>
      <w:r w:rsidR="00DC3C9B">
        <w:rPr>
          <w:rFonts w:ascii="Arial" w:hAnsi="Arial" w:cs="Arial"/>
        </w:rPr>
        <w:t xml:space="preserve"> </w:t>
      </w:r>
      <w:r w:rsidR="006A2057">
        <w:rPr>
          <w:rFonts w:ascii="Arial" w:hAnsi="Arial" w:cs="Arial"/>
        </w:rPr>
        <w:t xml:space="preserve">such </w:t>
      </w:r>
      <w:r w:rsidR="00DC3C9B">
        <w:rPr>
          <w:rFonts w:ascii="Arial" w:hAnsi="Arial" w:cs="Arial"/>
        </w:rPr>
        <w:t>viscer</w:t>
      </w:r>
      <w:r w:rsidR="0064797F">
        <w:rPr>
          <w:rFonts w:ascii="Arial" w:hAnsi="Arial" w:cs="Arial"/>
        </w:rPr>
        <w:t>al features are indeed part of its</w:t>
      </w:r>
      <w:r w:rsidR="00DC3C9B">
        <w:rPr>
          <w:rFonts w:ascii="Arial" w:hAnsi="Arial" w:cs="Arial"/>
        </w:rPr>
        <w:t xml:space="preserve"> phenotypic spectrum.</w:t>
      </w:r>
    </w:p>
    <w:p w14:paraId="58C01914" w14:textId="77777777" w:rsidR="0059474E" w:rsidRDefault="0059474E" w:rsidP="00865A8F">
      <w:pPr>
        <w:spacing w:after="0" w:line="480" w:lineRule="auto"/>
        <w:jc w:val="both"/>
        <w:rPr>
          <w:rFonts w:ascii="Arial" w:hAnsi="Arial" w:cs="Arial"/>
        </w:rPr>
      </w:pPr>
    </w:p>
    <w:p w14:paraId="5C8F02B5" w14:textId="77777777" w:rsidR="00C84067" w:rsidRPr="00C84067" w:rsidRDefault="0067629D" w:rsidP="00865A8F">
      <w:pPr>
        <w:spacing w:after="0" w:line="480" w:lineRule="auto"/>
        <w:jc w:val="both"/>
        <w:rPr>
          <w:rFonts w:ascii="Arial" w:hAnsi="Arial" w:cs="Arial"/>
          <w:b/>
          <w:bCs/>
          <w:i/>
          <w:iCs/>
        </w:rPr>
      </w:pPr>
      <w:r>
        <w:rPr>
          <w:rFonts w:ascii="Arial" w:hAnsi="Arial" w:cs="Arial"/>
          <w:b/>
          <w:bCs/>
          <w:i/>
          <w:iCs/>
        </w:rPr>
        <w:t>Electrophysiological findings</w:t>
      </w:r>
    </w:p>
    <w:p w14:paraId="7567CFEA" w14:textId="77777777" w:rsidR="00C84067" w:rsidRDefault="00967A76" w:rsidP="00865A8F">
      <w:pPr>
        <w:spacing w:after="0" w:line="480" w:lineRule="auto"/>
        <w:jc w:val="both"/>
        <w:rPr>
          <w:rFonts w:ascii="Arial" w:hAnsi="Arial" w:cs="Arial"/>
        </w:rPr>
      </w:pPr>
      <w:r>
        <w:rPr>
          <w:rFonts w:ascii="Arial" w:hAnsi="Arial" w:cs="Arial"/>
        </w:rPr>
        <w:t>Motor evoked potentials, available for 8 patients, were prolonged or not evoked in 6/8 patients (75%), all of them showing also clinical signs of upper motor neuron damage (</w:t>
      </w:r>
      <w:r w:rsidRPr="00151E29">
        <w:rPr>
          <w:rFonts w:ascii="Arial" w:hAnsi="Arial" w:cs="Arial"/>
        </w:rPr>
        <w:t xml:space="preserve">Table </w:t>
      </w:r>
      <w:r>
        <w:rPr>
          <w:rFonts w:ascii="Arial" w:hAnsi="Arial" w:cs="Arial"/>
        </w:rPr>
        <w:t xml:space="preserve">2). </w:t>
      </w:r>
      <w:r w:rsidR="00C84067">
        <w:rPr>
          <w:rFonts w:ascii="Arial" w:hAnsi="Arial" w:cs="Arial"/>
        </w:rPr>
        <w:t xml:space="preserve">Nerve conduction studies, available for </w:t>
      </w:r>
      <w:r w:rsidR="004656A0">
        <w:rPr>
          <w:rFonts w:ascii="Arial" w:hAnsi="Arial" w:cs="Arial"/>
        </w:rPr>
        <w:t>19</w:t>
      </w:r>
      <w:r w:rsidR="00C84067">
        <w:rPr>
          <w:rFonts w:ascii="Arial" w:hAnsi="Arial" w:cs="Arial"/>
        </w:rPr>
        <w:t xml:space="preserve"> patients, were normal in 17/19 patients (89%), while 1 patient showed a peripheral motor neuropathy and 1 patient a mild</w:t>
      </w:r>
      <w:r w:rsidR="00B87718">
        <w:rPr>
          <w:rFonts w:ascii="Arial" w:hAnsi="Arial" w:cs="Arial"/>
        </w:rPr>
        <w:t xml:space="preserve"> sensory axonal neuropathy,</w:t>
      </w:r>
      <w:r w:rsidR="00C84067">
        <w:rPr>
          <w:rFonts w:ascii="Arial" w:hAnsi="Arial" w:cs="Arial"/>
        </w:rPr>
        <w:t xml:space="preserve"> demonstrating that peripheral neuropathy is a rather infrequent feature in SYNE1 disease. </w:t>
      </w:r>
    </w:p>
    <w:p w14:paraId="2AA02F02" w14:textId="77777777" w:rsidR="00C84067" w:rsidRDefault="00C84067" w:rsidP="00865A8F">
      <w:pPr>
        <w:spacing w:after="0" w:line="480" w:lineRule="auto"/>
        <w:jc w:val="both"/>
        <w:rPr>
          <w:rFonts w:ascii="Arial" w:hAnsi="Arial" w:cs="Arial"/>
        </w:rPr>
      </w:pPr>
    </w:p>
    <w:p w14:paraId="5E3821E3" w14:textId="77777777" w:rsidR="00265E20" w:rsidRPr="0001692D" w:rsidRDefault="0067629D" w:rsidP="00865A8F">
      <w:pPr>
        <w:spacing w:after="0" w:line="480" w:lineRule="auto"/>
        <w:jc w:val="both"/>
        <w:rPr>
          <w:rFonts w:ascii="Arial" w:hAnsi="Arial" w:cs="Arial"/>
          <w:b/>
          <w:bCs/>
          <w:i/>
          <w:iCs/>
        </w:rPr>
      </w:pPr>
      <w:r>
        <w:rPr>
          <w:rFonts w:ascii="Arial" w:hAnsi="Arial" w:cs="Arial"/>
          <w:b/>
          <w:bCs/>
          <w:i/>
          <w:iCs/>
        </w:rPr>
        <w:t>Imaging findings</w:t>
      </w:r>
    </w:p>
    <w:p w14:paraId="2A78EA37" w14:textId="21FFC02A" w:rsidR="0001692D" w:rsidRDefault="00265E20" w:rsidP="0001692D">
      <w:pPr>
        <w:spacing w:after="0" w:line="480" w:lineRule="auto"/>
        <w:jc w:val="both"/>
        <w:rPr>
          <w:rFonts w:ascii="Arial" w:hAnsi="Arial" w:cs="Arial"/>
        </w:rPr>
      </w:pPr>
      <w:r>
        <w:rPr>
          <w:rFonts w:ascii="Arial" w:hAnsi="Arial" w:cs="Arial"/>
        </w:rPr>
        <w:t>Ce</w:t>
      </w:r>
      <w:r w:rsidR="004656A0">
        <w:rPr>
          <w:rFonts w:ascii="Arial" w:hAnsi="Arial" w:cs="Arial"/>
        </w:rPr>
        <w:t>rebral MRI, available from 24</w:t>
      </w:r>
      <w:r>
        <w:rPr>
          <w:rFonts w:ascii="Arial" w:hAnsi="Arial" w:cs="Arial"/>
        </w:rPr>
        <w:t xml:space="preserve"> patients, consistently </w:t>
      </w:r>
      <w:r w:rsidRPr="007F3D92">
        <w:rPr>
          <w:rFonts w:ascii="Arial" w:hAnsi="Arial" w:cs="Arial"/>
        </w:rPr>
        <w:t xml:space="preserve">showed marked cerebellar atrophy in all 24/24 (100%) patients (for exemplary illustration, see </w:t>
      </w:r>
      <w:r w:rsidR="007F3D92" w:rsidRPr="007F3D92">
        <w:rPr>
          <w:rFonts w:ascii="Arial" w:hAnsi="Arial" w:cs="Arial"/>
        </w:rPr>
        <w:t xml:space="preserve">Figure </w:t>
      </w:r>
      <w:r w:rsidR="005E19A1">
        <w:rPr>
          <w:rFonts w:ascii="Arial" w:hAnsi="Arial" w:cs="Arial"/>
        </w:rPr>
        <w:t>5</w:t>
      </w:r>
      <w:r w:rsidRPr="007F3D92">
        <w:rPr>
          <w:rFonts w:ascii="Arial" w:hAnsi="Arial" w:cs="Arial"/>
        </w:rPr>
        <w:t xml:space="preserve">). </w:t>
      </w:r>
      <w:r w:rsidR="0001692D" w:rsidRPr="007F3D92">
        <w:rPr>
          <w:rFonts w:ascii="Arial" w:hAnsi="Arial" w:cs="Arial"/>
          <w:vertAlign w:val="superscript"/>
        </w:rPr>
        <w:t>18</w:t>
      </w:r>
      <w:r w:rsidR="0001692D" w:rsidRPr="007F3D92">
        <w:rPr>
          <w:rFonts w:ascii="Arial" w:hAnsi="Arial" w:cs="Arial"/>
        </w:rPr>
        <w:t>F- FDG positron emission tomography (PET) imaging performed in two exemplary subjects with</w:t>
      </w:r>
      <w:r w:rsidR="0001692D">
        <w:rPr>
          <w:rFonts w:ascii="Arial" w:hAnsi="Arial" w:cs="Arial"/>
        </w:rPr>
        <w:t xml:space="preserve"> ataxia-motor neuron </w:t>
      </w:r>
      <w:r w:rsidR="0001692D">
        <w:rPr>
          <w:rFonts w:ascii="Arial" w:hAnsi="Arial" w:cs="Arial"/>
        </w:rPr>
        <w:lastRenderedPageBreak/>
        <w:t xml:space="preserve">disease </w:t>
      </w:r>
      <w:r w:rsidR="0001692D" w:rsidRPr="0001692D">
        <w:rPr>
          <w:rFonts w:ascii="Arial" w:hAnsi="Arial" w:cs="Arial"/>
        </w:rPr>
        <w:t xml:space="preserve">revealed </w:t>
      </w:r>
      <w:r w:rsidR="0001692D">
        <w:rPr>
          <w:rFonts w:ascii="Arial" w:hAnsi="Arial" w:cs="Arial"/>
        </w:rPr>
        <w:t xml:space="preserve">a marked </w:t>
      </w:r>
      <w:r w:rsidR="0001692D" w:rsidRPr="0001692D">
        <w:rPr>
          <w:rFonts w:ascii="Arial" w:hAnsi="Arial" w:cs="Arial"/>
        </w:rPr>
        <w:t xml:space="preserve">homogenous </w:t>
      </w:r>
      <w:r w:rsidR="0001692D" w:rsidRPr="0001692D">
        <w:rPr>
          <w:rFonts w:ascii="Arial" w:hAnsi="Arial" w:cs="Arial"/>
          <w:vertAlign w:val="superscript"/>
        </w:rPr>
        <w:t>18</w:t>
      </w:r>
      <w:r w:rsidR="0001692D">
        <w:rPr>
          <w:rFonts w:ascii="Arial" w:hAnsi="Arial" w:cs="Arial"/>
        </w:rPr>
        <w:t>F-</w:t>
      </w:r>
      <w:r w:rsidR="0001692D" w:rsidRPr="0001692D">
        <w:rPr>
          <w:rFonts w:ascii="Arial" w:hAnsi="Arial" w:cs="Arial"/>
        </w:rPr>
        <w:t>FDG decrease in both cerebellar hemispheres</w:t>
      </w:r>
      <w:r w:rsidR="0001692D">
        <w:rPr>
          <w:rFonts w:ascii="Arial" w:hAnsi="Arial" w:cs="Arial"/>
        </w:rPr>
        <w:t xml:space="preserve"> in both subjects and, on visual inspection, also of the </w:t>
      </w:r>
      <w:r w:rsidR="00DF4D1A">
        <w:rPr>
          <w:rFonts w:ascii="Arial" w:hAnsi="Arial" w:cs="Arial"/>
        </w:rPr>
        <w:t xml:space="preserve">pontine </w:t>
      </w:r>
      <w:r w:rsidR="0001692D">
        <w:rPr>
          <w:rFonts w:ascii="Arial" w:hAnsi="Arial" w:cs="Arial"/>
        </w:rPr>
        <w:t xml:space="preserve">brainstem, which reached statistical significance in subject </w:t>
      </w:r>
      <w:r w:rsidR="000E46C7">
        <w:rPr>
          <w:rFonts w:ascii="Arial" w:hAnsi="Arial" w:cs="Arial"/>
        </w:rPr>
        <w:t>10</w:t>
      </w:r>
      <w:r w:rsidR="00570E4F">
        <w:rPr>
          <w:rFonts w:ascii="Arial" w:hAnsi="Arial" w:cs="Arial"/>
        </w:rPr>
        <w:t>-1</w:t>
      </w:r>
      <w:r w:rsidR="0001692D">
        <w:rPr>
          <w:rFonts w:ascii="Arial" w:hAnsi="Arial" w:cs="Arial"/>
        </w:rPr>
        <w:t xml:space="preserve"> with a </w:t>
      </w:r>
      <w:r w:rsidR="0001692D" w:rsidRPr="0001692D">
        <w:rPr>
          <w:rFonts w:ascii="Arial" w:hAnsi="Arial" w:cs="Arial"/>
        </w:rPr>
        <w:t>Z-score of 3</w:t>
      </w:r>
      <w:r w:rsidR="00B5351F">
        <w:rPr>
          <w:rFonts w:ascii="Arial" w:hAnsi="Arial" w:cs="Arial"/>
        </w:rPr>
        <w:t xml:space="preserve"> and a trend in </w:t>
      </w:r>
      <w:r w:rsidR="004C768F">
        <w:rPr>
          <w:rFonts w:ascii="Arial" w:hAnsi="Arial" w:cs="Arial"/>
        </w:rPr>
        <w:t xml:space="preserve">subject </w:t>
      </w:r>
      <w:r w:rsidR="001A5F95">
        <w:rPr>
          <w:rFonts w:ascii="Arial" w:hAnsi="Arial" w:cs="Arial"/>
        </w:rPr>
        <w:t>9</w:t>
      </w:r>
      <w:r w:rsidR="00570E4F">
        <w:rPr>
          <w:rFonts w:ascii="Arial" w:hAnsi="Arial" w:cs="Arial"/>
        </w:rPr>
        <w:t>-1</w:t>
      </w:r>
      <w:r w:rsidR="00B5351F">
        <w:rPr>
          <w:rFonts w:ascii="Arial" w:hAnsi="Arial" w:cs="Arial"/>
        </w:rPr>
        <w:t xml:space="preserve"> with a</w:t>
      </w:r>
      <w:r w:rsidR="004C768F">
        <w:rPr>
          <w:rFonts w:ascii="Arial" w:hAnsi="Arial" w:cs="Arial"/>
        </w:rPr>
        <w:t xml:space="preserve"> Z-score </w:t>
      </w:r>
      <w:r w:rsidR="00B5351F">
        <w:rPr>
          <w:rFonts w:ascii="Arial" w:hAnsi="Arial" w:cs="Arial"/>
        </w:rPr>
        <w:t xml:space="preserve">of </w:t>
      </w:r>
      <w:r w:rsidR="004C768F">
        <w:rPr>
          <w:rFonts w:ascii="Arial" w:hAnsi="Arial" w:cs="Arial"/>
        </w:rPr>
        <w:t>1.5</w:t>
      </w:r>
      <w:r w:rsidR="00B5351F">
        <w:rPr>
          <w:rFonts w:ascii="Arial" w:hAnsi="Arial" w:cs="Arial"/>
        </w:rPr>
        <w:t xml:space="preserve"> </w:t>
      </w:r>
      <w:r w:rsidR="00236F5B">
        <w:rPr>
          <w:rFonts w:ascii="Arial" w:hAnsi="Arial" w:cs="Arial"/>
        </w:rPr>
        <w:t>(</w:t>
      </w:r>
      <w:proofErr w:type="spellStart"/>
      <w:r w:rsidR="00236F5B">
        <w:rPr>
          <w:rFonts w:ascii="Arial" w:hAnsi="Arial" w:cs="Arial"/>
        </w:rPr>
        <w:t>semiquantitative</w:t>
      </w:r>
      <w:proofErr w:type="spellEnd"/>
      <w:r w:rsidR="00236F5B">
        <w:rPr>
          <w:rFonts w:ascii="Arial" w:hAnsi="Arial" w:cs="Arial"/>
        </w:rPr>
        <w:t xml:space="preserve"> PET, normalization to global mean activity and comparison to an age-adjusted database</w:t>
      </w:r>
      <w:r w:rsidR="00236F5B" w:rsidRPr="0001692D">
        <w:rPr>
          <w:rFonts w:ascii="Arial" w:hAnsi="Arial" w:cs="Arial"/>
        </w:rPr>
        <w:t>)</w:t>
      </w:r>
      <w:r w:rsidR="00236F5B">
        <w:rPr>
          <w:rFonts w:ascii="Arial" w:hAnsi="Arial" w:cs="Arial"/>
        </w:rPr>
        <w:t xml:space="preserve"> </w:t>
      </w:r>
      <w:r w:rsidR="005E19A1">
        <w:rPr>
          <w:rFonts w:ascii="Arial" w:hAnsi="Arial" w:cs="Arial"/>
        </w:rPr>
        <w:t>(Figure 5</w:t>
      </w:r>
      <w:r w:rsidR="00840B83">
        <w:rPr>
          <w:rFonts w:ascii="Arial" w:hAnsi="Arial" w:cs="Arial"/>
        </w:rPr>
        <w:t>)</w:t>
      </w:r>
      <w:r w:rsidR="0001692D">
        <w:rPr>
          <w:rFonts w:ascii="Arial" w:hAnsi="Arial" w:cs="Arial"/>
        </w:rPr>
        <w:t xml:space="preserve">. </w:t>
      </w:r>
      <w:r w:rsidR="00267E21">
        <w:rPr>
          <w:rFonts w:ascii="Arial" w:hAnsi="Arial" w:cs="Arial"/>
        </w:rPr>
        <w:t xml:space="preserve">These imaging findings </w:t>
      </w:r>
      <w:r w:rsidR="00D630A4">
        <w:rPr>
          <w:rFonts w:ascii="Arial" w:hAnsi="Arial" w:cs="Arial"/>
        </w:rPr>
        <w:t>provide</w:t>
      </w:r>
      <w:r w:rsidR="0001692D">
        <w:rPr>
          <w:rFonts w:ascii="Arial" w:hAnsi="Arial" w:cs="Arial"/>
        </w:rPr>
        <w:t xml:space="preserve"> proof-of-concept </w:t>
      </w:r>
      <w:r w:rsidR="00463395">
        <w:rPr>
          <w:rFonts w:ascii="Arial" w:hAnsi="Arial" w:cs="Arial"/>
        </w:rPr>
        <w:t>functional imaging</w:t>
      </w:r>
      <w:r w:rsidR="0001692D">
        <w:rPr>
          <w:rFonts w:ascii="Arial" w:hAnsi="Arial" w:cs="Arial"/>
        </w:rPr>
        <w:t xml:space="preserve"> evidence that d</w:t>
      </w:r>
      <w:r w:rsidR="00463395">
        <w:rPr>
          <w:rFonts w:ascii="Arial" w:hAnsi="Arial" w:cs="Arial"/>
        </w:rPr>
        <w:t>ysfunctions</w:t>
      </w:r>
      <w:r w:rsidR="0001692D">
        <w:rPr>
          <w:rFonts w:ascii="Arial" w:hAnsi="Arial" w:cs="Arial"/>
        </w:rPr>
        <w:t xml:space="preserve"> in SYNE1 patients extend beyond the cerebellar domain</w:t>
      </w:r>
      <w:r w:rsidR="007C5EF3">
        <w:rPr>
          <w:rFonts w:ascii="Arial" w:hAnsi="Arial" w:cs="Arial"/>
        </w:rPr>
        <w:t xml:space="preserve"> </w:t>
      </w:r>
      <w:r w:rsidR="008044F0">
        <w:rPr>
          <w:rFonts w:ascii="Arial" w:hAnsi="Arial" w:cs="Arial"/>
        </w:rPr>
        <w:t xml:space="preserve">to include </w:t>
      </w:r>
      <w:r w:rsidR="0001692D">
        <w:rPr>
          <w:rFonts w:ascii="Arial" w:hAnsi="Arial" w:cs="Arial"/>
        </w:rPr>
        <w:t xml:space="preserve">in particular the </w:t>
      </w:r>
      <w:r w:rsidR="006A5E76">
        <w:rPr>
          <w:rFonts w:ascii="Arial" w:hAnsi="Arial" w:cs="Arial"/>
        </w:rPr>
        <w:t>pons</w:t>
      </w:r>
      <w:r w:rsidR="007C5EF3">
        <w:rPr>
          <w:rFonts w:ascii="Arial" w:hAnsi="Arial" w:cs="Arial"/>
        </w:rPr>
        <w:t xml:space="preserve">, thus </w:t>
      </w:r>
      <w:r w:rsidR="00D630A4">
        <w:rPr>
          <w:rFonts w:ascii="Arial" w:hAnsi="Arial" w:cs="Arial"/>
        </w:rPr>
        <w:t>complement</w:t>
      </w:r>
      <w:r w:rsidR="007C5EF3">
        <w:rPr>
          <w:rFonts w:ascii="Arial" w:hAnsi="Arial" w:cs="Arial"/>
        </w:rPr>
        <w:t>ing</w:t>
      </w:r>
      <w:r w:rsidR="00D630A4">
        <w:rPr>
          <w:rFonts w:ascii="Arial" w:hAnsi="Arial" w:cs="Arial"/>
        </w:rPr>
        <w:t xml:space="preserve"> </w:t>
      </w:r>
      <w:r w:rsidR="007C5EF3">
        <w:rPr>
          <w:rFonts w:ascii="Arial" w:hAnsi="Arial" w:cs="Arial"/>
        </w:rPr>
        <w:t>our clinical findings</w:t>
      </w:r>
      <w:r w:rsidR="00463395">
        <w:rPr>
          <w:rFonts w:ascii="Arial" w:hAnsi="Arial" w:cs="Arial"/>
        </w:rPr>
        <w:t xml:space="preserve"> of extra-cerebellar f</w:t>
      </w:r>
      <w:r w:rsidR="00C155B0">
        <w:rPr>
          <w:rFonts w:ascii="Arial" w:hAnsi="Arial" w:cs="Arial"/>
        </w:rPr>
        <w:t>eatures</w:t>
      </w:r>
      <w:r w:rsidR="00463395">
        <w:rPr>
          <w:rFonts w:ascii="Arial" w:hAnsi="Arial" w:cs="Arial"/>
        </w:rPr>
        <w:t xml:space="preserve"> in SYNE1</w:t>
      </w:r>
      <w:r w:rsidR="007C5EF3">
        <w:rPr>
          <w:rFonts w:ascii="Arial" w:hAnsi="Arial" w:cs="Arial"/>
        </w:rPr>
        <w:t>.</w:t>
      </w:r>
    </w:p>
    <w:p w14:paraId="750325CE" w14:textId="77777777" w:rsidR="009663F2" w:rsidRDefault="009663F2" w:rsidP="00FE1D69">
      <w:pPr>
        <w:spacing w:after="0" w:line="480" w:lineRule="auto"/>
        <w:jc w:val="both"/>
        <w:rPr>
          <w:rFonts w:ascii="Arial" w:hAnsi="Arial" w:cs="Arial"/>
        </w:rPr>
      </w:pPr>
    </w:p>
    <w:p w14:paraId="14CE469A" w14:textId="77777777" w:rsidR="009663F2" w:rsidRDefault="009663F2" w:rsidP="00263312">
      <w:pPr>
        <w:pStyle w:val="berschrift1"/>
      </w:pPr>
      <w:r w:rsidRPr="009977DB">
        <w:t>Discussion</w:t>
      </w:r>
    </w:p>
    <w:p w14:paraId="487731AD" w14:textId="3EADBF35" w:rsidR="00E150FF" w:rsidRPr="00E150FF" w:rsidRDefault="00E150FF" w:rsidP="002D292E">
      <w:pPr>
        <w:spacing w:after="0" w:line="480" w:lineRule="auto"/>
        <w:jc w:val="both"/>
        <w:rPr>
          <w:rFonts w:ascii="Arial" w:hAnsi="Arial" w:cs="Arial"/>
          <w:b/>
          <w:bCs/>
          <w:i/>
          <w:iCs/>
        </w:rPr>
      </w:pPr>
      <w:r w:rsidRPr="00E150FF">
        <w:rPr>
          <w:rFonts w:ascii="Arial" w:hAnsi="Arial" w:cs="Arial"/>
          <w:b/>
          <w:bCs/>
          <w:i/>
          <w:iCs/>
        </w:rPr>
        <w:t>SYNE1: a recu</w:t>
      </w:r>
      <w:r w:rsidR="001B3F20">
        <w:rPr>
          <w:rFonts w:ascii="Arial" w:hAnsi="Arial" w:cs="Arial"/>
          <w:b/>
          <w:bCs/>
          <w:i/>
          <w:iCs/>
        </w:rPr>
        <w:t xml:space="preserve">rrent recessive ataxia worldwide, with mutations spanning across the </w:t>
      </w:r>
      <w:r w:rsidR="006F518C">
        <w:rPr>
          <w:rFonts w:ascii="Arial" w:hAnsi="Arial" w:cs="Arial"/>
          <w:b/>
          <w:bCs/>
          <w:i/>
          <w:iCs/>
        </w:rPr>
        <w:t>entire</w:t>
      </w:r>
      <w:r w:rsidR="001B3F20">
        <w:rPr>
          <w:rFonts w:ascii="Arial" w:hAnsi="Arial" w:cs="Arial"/>
          <w:b/>
          <w:bCs/>
          <w:i/>
          <w:iCs/>
        </w:rPr>
        <w:t xml:space="preserve"> gigantic gene</w:t>
      </w:r>
    </w:p>
    <w:p w14:paraId="1FB98860" w14:textId="32A15CDA" w:rsidR="00B80E1D" w:rsidRDefault="00E150FF" w:rsidP="002319B2">
      <w:pPr>
        <w:spacing w:after="0" w:line="480" w:lineRule="auto"/>
        <w:jc w:val="both"/>
        <w:rPr>
          <w:rFonts w:ascii="Arial" w:hAnsi="Arial" w:cs="Arial"/>
        </w:rPr>
      </w:pPr>
      <w:r>
        <w:rPr>
          <w:rFonts w:ascii="Arial" w:hAnsi="Arial" w:cs="Arial"/>
        </w:rPr>
        <w:t xml:space="preserve">So far, autosomal-recessive cerebellar ataxia (ARCA) due to </w:t>
      </w:r>
      <w:r w:rsidRPr="00DE78AF">
        <w:rPr>
          <w:rFonts w:ascii="Arial" w:hAnsi="Arial" w:cs="Arial"/>
          <w:i/>
        </w:rPr>
        <w:t>SYNE1</w:t>
      </w:r>
      <w:r>
        <w:rPr>
          <w:rFonts w:ascii="Arial" w:hAnsi="Arial" w:cs="Arial"/>
        </w:rPr>
        <w:t xml:space="preserve"> mutations has been described mainly in </w:t>
      </w:r>
      <w:r w:rsidR="002D292E">
        <w:rPr>
          <w:rFonts w:ascii="Arial" w:hAnsi="Arial" w:cs="Arial"/>
        </w:rPr>
        <w:t>Quebec, Canada</w:t>
      </w:r>
      <w:r>
        <w:rPr>
          <w:rFonts w:ascii="Arial" w:hAnsi="Arial" w:cs="Arial"/>
        </w:rPr>
        <w:t xml:space="preserve">, with </w:t>
      </w:r>
      <w:r w:rsidR="002D292E">
        <w:rPr>
          <w:rFonts w:ascii="Arial" w:hAnsi="Arial" w:cs="Arial"/>
        </w:rPr>
        <w:t>only</w:t>
      </w:r>
      <w:r>
        <w:rPr>
          <w:rFonts w:ascii="Arial" w:hAnsi="Arial" w:cs="Arial"/>
        </w:rPr>
        <w:t xml:space="preserve"> very</w:t>
      </w:r>
      <w:r w:rsidR="002D292E">
        <w:rPr>
          <w:rFonts w:ascii="Arial" w:hAnsi="Arial" w:cs="Arial"/>
        </w:rPr>
        <w:t xml:space="preserve"> few </w:t>
      </w:r>
      <w:r>
        <w:rPr>
          <w:rFonts w:ascii="Arial" w:hAnsi="Arial" w:cs="Arial"/>
        </w:rPr>
        <w:t>families having</w:t>
      </w:r>
      <w:r w:rsidR="002D292E" w:rsidRPr="0087595B">
        <w:rPr>
          <w:rFonts w:ascii="Arial" w:hAnsi="Arial" w:cs="Arial"/>
        </w:rPr>
        <w:t xml:space="preserve"> been identified </w:t>
      </w:r>
      <w:r w:rsidR="00E206CA">
        <w:rPr>
          <w:rFonts w:ascii="Arial" w:hAnsi="Arial" w:cs="Arial"/>
        </w:rPr>
        <w:t>outside French-</w:t>
      </w:r>
      <w:r w:rsidR="002D292E" w:rsidRPr="0087595B">
        <w:rPr>
          <w:rFonts w:ascii="Arial" w:hAnsi="Arial" w:cs="Arial"/>
        </w:rPr>
        <w:t>Canadian</w:t>
      </w:r>
      <w:r w:rsidR="002D292E">
        <w:rPr>
          <w:rFonts w:ascii="Arial" w:hAnsi="Arial" w:cs="Arial"/>
        </w:rPr>
        <w:t xml:space="preserve"> populations</w:t>
      </w:r>
      <w:r w:rsidR="002D292E" w:rsidRPr="0087595B">
        <w:rPr>
          <w:rFonts w:ascii="Arial" w:hAnsi="Arial" w:cs="Arial"/>
        </w:rPr>
        <w:t xml:space="preserve"> </w:t>
      </w:r>
      <w:r w:rsidR="002D292E">
        <w:rPr>
          <w:rFonts w:ascii="Arial" w:hAnsi="Arial" w:cs="Arial"/>
        </w:rPr>
        <w:fldChar w:fldCharType="begin">
          <w:fldData xml:space="preserve">PEVuZE5vdGU+PENpdGU+PEF1dGhvcj5JenVtaTwvQXV0aG9yPjxZZWFyPjIwMTM8L1llYXI+PFJl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</w:fldData>
        </w:fldChar>
      </w:r>
      <w:r w:rsidR="00E206CA">
        <w:rPr>
          <w:rFonts w:ascii="Arial" w:hAnsi="Arial" w:cs="Arial"/>
        </w:rPr>
        <w:instrText xml:space="preserve"> ADDIN EN.CITE </w:instrText>
      </w:r>
      <w:r w:rsidR="00E206CA">
        <w:rPr>
          <w:rFonts w:ascii="Arial" w:hAnsi="Arial" w:cs="Arial"/>
        </w:rPr>
        <w:fldChar w:fldCharType="begin">
          <w:fldData xml:space="preserve">PEVuZE5vdGU+PENpdGU+PEF1dGhvcj5JenVtaTwvQXV0aG9yPjxZZWFyPjIwMTM8L1llYXI+PFJl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</w:fldData>
        </w:fldChar>
      </w:r>
      <w:r w:rsidR="00E206CA">
        <w:rPr>
          <w:rFonts w:ascii="Arial" w:hAnsi="Arial" w:cs="Arial"/>
        </w:rPr>
        <w:instrText xml:space="preserve"> ADDIN EN.CITE.DATA </w:instrText>
      </w:r>
      <w:r w:rsidR="00E206CA">
        <w:rPr>
          <w:rFonts w:ascii="Arial" w:hAnsi="Arial" w:cs="Arial"/>
        </w:rPr>
      </w:r>
      <w:r w:rsidR="00E206CA">
        <w:rPr>
          <w:rFonts w:ascii="Arial" w:hAnsi="Arial" w:cs="Arial"/>
        </w:rPr>
        <w:fldChar w:fldCharType="end"/>
      </w:r>
      <w:r w:rsidR="002D292E">
        <w:rPr>
          <w:rFonts w:ascii="Arial" w:hAnsi="Arial" w:cs="Arial"/>
        </w:rPr>
      </w:r>
      <w:r w:rsidR="002D292E">
        <w:rPr>
          <w:rFonts w:ascii="Arial" w:hAnsi="Arial" w:cs="Arial"/>
        </w:rPr>
        <w:fldChar w:fldCharType="separate"/>
      </w:r>
      <w:r w:rsidR="00E206CA">
        <w:rPr>
          <w:rFonts w:ascii="Arial" w:hAnsi="Arial" w:cs="Arial"/>
          <w:noProof/>
        </w:rPr>
        <w:t>(</w:t>
      </w:r>
      <w:hyperlink w:anchor="_ENREF_11" w:tooltip="Izumi, 2013 #9306" w:history="1">
        <w:r w:rsidR="00746F7A">
          <w:rPr>
            <w:rFonts w:ascii="Arial" w:hAnsi="Arial" w:cs="Arial"/>
            <w:noProof/>
          </w:rPr>
          <w:t>Izumi</w:t>
        </w:r>
        <w:r w:rsidR="00746F7A" w:rsidRPr="00E206CA">
          <w:rPr>
            <w:rFonts w:ascii="Arial" w:hAnsi="Arial" w:cs="Arial"/>
            <w:i/>
            <w:noProof/>
          </w:rPr>
          <w:t xml:space="preserve"> et al.</w:t>
        </w:r>
        <w:r w:rsidR="00746F7A">
          <w:rPr>
            <w:rFonts w:ascii="Arial" w:hAnsi="Arial" w:cs="Arial"/>
            <w:noProof/>
          </w:rPr>
          <w:t>, 2013</w:t>
        </w:r>
      </w:hyperlink>
      <w:r w:rsidR="00E206CA">
        <w:rPr>
          <w:rFonts w:ascii="Arial" w:hAnsi="Arial" w:cs="Arial"/>
          <w:noProof/>
        </w:rPr>
        <w:t xml:space="preserve">, </w:t>
      </w:r>
      <w:hyperlink w:anchor="_ENREF_14" w:tooltip="Noreau, 2013 #9305" w:history="1">
        <w:r w:rsidR="00746F7A">
          <w:rPr>
            <w:rFonts w:ascii="Arial" w:hAnsi="Arial" w:cs="Arial"/>
            <w:noProof/>
          </w:rPr>
          <w:t>Noreau</w:t>
        </w:r>
        <w:r w:rsidR="00746F7A" w:rsidRPr="00E206CA">
          <w:rPr>
            <w:rFonts w:ascii="Arial" w:hAnsi="Arial" w:cs="Arial"/>
            <w:i/>
            <w:noProof/>
          </w:rPr>
          <w:t xml:space="preserve"> et al.</w:t>
        </w:r>
        <w:r w:rsidR="00746F7A">
          <w:rPr>
            <w:rFonts w:ascii="Arial" w:hAnsi="Arial" w:cs="Arial"/>
            <w:noProof/>
          </w:rPr>
          <w:t>, 2013</w:t>
        </w:r>
      </w:hyperlink>
      <w:r w:rsidR="00E206CA">
        <w:rPr>
          <w:rFonts w:ascii="Arial" w:hAnsi="Arial" w:cs="Arial"/>
          <w:noProof/>
        </w:rPr>
        <w:t>)</w:t>
      </w:r>
      <w:r w:rsidR="002D292E">
        <w:rPr>
          <w:rFonts w:ascii="Arial" w:hAnsi="Arial" w:cs="Arial"/>
        </w:rPr>
        <w:fldChar w:fldCharType="end"/>
      </w:r>
      <w:r w:rsidR="002D292E" w:rsidRPr="0087595B">
        <w:rPr>
          <w:rFonts w:ascii="Arial" w:hAnsi="Arial" w:cs="Arial"/>
        </w:rPr>
        <w:t>.</w:t>
      </w:r>
      <w:r>
        <w:rPr>
          <w:rFonts w:ascii="Arial" w:hAnsi="Arial" w:cs="Arial"/>
        </w:rPr>
        <w:t xml:space="preserve"> </w:t>
      </w:r>
      <w:r w:rsidR="002319B2">
        <w:rPr>
          <w:rFonts w:ascii="Arial" w:hAnsi="Arial" w:cs="Arial"/>
        </w:rPr>
        <w:t>Reporting the by far largest series of</w:t>
      </w:r>
      <w:r w:rsidR="002319B2" w:rsidRPr="00DE78AF">
        <w:rPr>
          <w:rFonts w:ascii="Arial" w:hAnsi="Arial" w:cs="Arial"/>
          <w:i/>
        </w:rPr>
        <w:t xml:space="preserve"> SYNE1</w:t>
      </w:r>
      <w:r w:rsidR="002319B2">
        <w:rPr>
          <w:rFonts w:ascii="Arial" w:hAnsi="Arial" w:cs="Arial"/>
        </w:rPr>
        <w:t xml:space="preserve"> patients outside Quebec, we here </w:t>
      </w:r>
      <w:r>
        <w:rPr>
          <w:rFonts w:ascii="Arial" w:hAnsi="Arial" w:cs="Arial"/>
        </w:rPr>
        <w:t>show that SYNE1</w:t>
      </w:r>
      <w:r w:rsidR="00C649B4">
        <w:rPr>
          <w:rFonts w:ascii="Arial" w:hAnsi="Arial" w:cs="Arial"/>
        </w:rPr>
        <w:t xml:space="preserve"> defi</w:t>
      </w:r>
      <w:r w:rsidR="001D06E2">
        <w:rPr>
          <w:rFonts w:ascii="Arial" w:hAnsi="Arial" w:cs="Arial"/>
        </w:rPr>
        <w:t>ci</w:t>
      </w:r>
      <w:r w:rsidR="00C649B4">
        <w:rPr>
          <w:rFonts w:ascii="Arial" w:hAnsi="Arial" w:cs="Arial"/>
        </w:rPr>
        <w:t>ency</w:t>
      </w:r>
      <w:r>
        <w:rPr>
          <w:rFonts w:ascii="Arial" w:hAnsi="Arial" w:cs="Arial"/>
        </w:rPr>
        <w:t xml:space="preserve"> is </w:t>
      </w:r>
      <w:r w:rsidR="002319B2">
        <w:rPr>
          <w:rFonts w:ascii="Arial" w:hAnsi="Arial" w:cs="Arial"/>
        </w:rPr>
        <w:t xml:space="preserve">in fact </w:t>
      </w:r>
      <w:r>
        <w:rPr>
          <w:rFonts w:ascii="Arial" w:hAnsi="Arial" w:cs="Arial"/>
        </w:rPr>
        <w:t xml:space="preserve">a </w:t>
      </w:r>
      <w:r w:rsidR="00E11D0E">
        <w:rPr>
          <w:rFonts w:ascii="Arial" w:hAnsi="Arial" w:cs="Arial"/>
        </w:rPr>
        <w:t xml:space="preserve">relatively </w:t>
      </w:r>
      <w:r w:rsidR="00A715CE">
        <w:rPr>
          <w:rFonts w:ascii="Arial" w:hAnsi="Arial" w:cs="Arial"/>
        </w:rPr>
        <w:t>common</w:t>
      </w:r>
      <w:r w:rsidR="00C649B4">
        <w:rPr>
          <w:rFonts w:ascii="Arial" w:hAnsi="Arial" w:cs="Arial"/>
        </w:rPr>
        <w:t xml:space="preserve"> cause of</w:t>
      </w:r>
      <w:r>
        <w:rPr>
          <w:rFonts w:ascii="Arial" w:hAnsi="Arial" w:cs="Arial"/>
        </w:rPr>
        <w:t xml:space="preserve"> recessive ataxia worldwide</w:t>
      </w:r>
      <w:r w:rsidR="002319B2">
        <w:rPr>
          <w:rFonts w:ascii="Arial" w:hAnsi="Arial" w:cs="Arial"/>
        </w:rPr>
        <w:t xml:space="preserve">, yielding </w:t>
      </w:r>
      <w:r>
        <w:rPr>
          <w:rFonts w:ascii="Arial" w:hAnsi="Arial" w:cs="Arial"/>
        </w:rPr>
        <w:t xml:space="preserve">an estimated frequency </w:t>
      </w:r>
      <w:r w:rsidRPr="00A715CE">
        <w:rPr>
          <w:rFonts w:ascii="Arial" w:hAnsi="Arial" w:cs="Arial"/>
        </w:rPr>
        <w:t>of</w:t>
      </w:r>
      <w:r w:rsidR="00B80E1D" w:rsidRPr="00A715CE">
        <w:rPr>
          <w:rFonts w:ascii="Arial" w:hAnsi="Arial" w:cs="Arial"/>
        </w:rPr>
        <w:t xml:space="preserve"> at least</w:t>
      </w:r>
      <w:r w:rsidR="00077AB0">
        <w:rPr>
          <w:rFonts w:ascii="Arial" w:hAnsi="Arial" w:cs="Arial"/>
        </w:rPr>
        <w:t xml:space="preserve"> 5.3</w:t>
      </w:r>
      <w:r w:rsidRPr="00A715CE">
        <w:rPr>
          <w:rFonts w:ascii="Arial" w:hAnsi="Arial" w:cs="Arial"/>
        </w:rPr>
        <w:t>%</w:t>
      </w:r>
      <w:r w:rsidR="00957428" w:rsidRPr="00A715CE">
        <w:rPr>
          <w:rFonts w:ascii="Arial" w:hAnsi="Arial" w:cs="Arial"/>
        </w:rPr>
        <w:t xml:space="preserve"> after exclusion of Friedreich’s at</w:t>
      </w:r>
      <w:r w:rsidR="00FE5572">
        <w:rPr>
          <w:rFonts w:ascii="Arial" w:hAnsi="Arial" w:cs="Arial"/>
        </w:rPr>
        <w:t xml:space="preserve">axia and the most common repeat </w:t>
      </w:r>
      <w:r w:rsidR="00957428" w:rsidRPr="00A715CE">
        <w:rPr>
          <w:rFonts w:ascii="Arial" w:hAnsi="Arial" w:cs="Arial"/>
        </w:rPr>
        <w:t>expan</w:t>
      </w:r>
      <w:r w:rsidR="00685F88" w:rsidRPr="00A715CE">
        <w:rPr>
          <w:rFonts w:ascii="Arial" w:hAnsi="Arial" w:cs="Arial"/>
        </w:rPr>
        <w:t>s</w:t>
      </w:r>
      <w:r w:rsidR="00957428" w:rsidRPr="00A715CE">
        <w:rPr>
          <w:rFonts w:ascii="Arial" w:hAnsi="Arial" w:cs="Arial"/>
        </w:rPr>
        <w:t>ion SCAs</w:t>
      </w:r>
      <w:r w:rsidRPr="00A715CE">
        <w:rPr>
          <w:rFonts w:ascii="Arial" w:hAnsi="Arial" w:cs="Arial"/>
        </w:rPr>
        <w:t xml:space="preserve">. </w:t>
      </w:r>
      <w:r w:rsidR="00B80E1D" w:rsidRPr="00A715CE">
        <w:rPr>
          <w:rFonts w:ascii="Arial" w:hAnsi="Arial" w:cs="Arial"/>
        </w:rPr>
        <w:t>This</w:t>
      </w:r>
      <w:r w:rsidR="00B80E1D">
        <w:rPr>
          <w:rFonts w:ascii="Arial" w:hAnsi="Arial" w:cs="Arial"/>
        </w:rPr>
        <w:t xml:space="preserve"> is probably a rather conservative estimate, given the fact that our approach </w:t>
      </w:r>
      <w:del w:id="288" w:author="msynofzik" w:date="2015-12-07T17:12:00Z">
        <w:r w:rsidR="00B80E1D" w:rsidDel="00AF4D27">
          <w:rPr>
            <w:rFonts w:ascii="Arial" w:hAnsi="Arial" w:cs="Arial"/>
          </w:rPr>
          <w:delText>did not</w:delText>
        </w:r>
      </w:del>
      <w:ins w:id="289" w:author="msynofzik" w:date="2015-12-07T17:12:00Z">
        <w:r w:rsidR="00AF4D27">
          <w:rPr>
            <w:rFonts w:ascii="Arial" w:hAnsi="Arial" w:cs="Arial"/>
          </w:rPr>
          <w:t xml:space="preserve">used only a very preliminary </w:t>
        </w:r>
      </w:ins>
      <w:ins w:id="290" w:author="msynofzik" w:date="2015-12-07T17:13:00Z">
        <w:r w:rsidR="00AF4D27">
          <w:rPr>
            <w:rFonts w:ascii="Arial" w:hAnsi="Arial" w:cs="Arial"/>
          </w:rPr>
          <w:t>NGS-based approach to</w:t>
        </w:r>
      </w:ins>
      <w:del w:id="291" w:author="msynofzik" w:date="2015-12-07T17:13:00Z">
        <w:r w:rsidR="00B80E1D" w:rsidDel="00AF4D27">
          <w:rPr>
            <w:rFonts w:ascii="Arial" w:hAnsi="Arial" w:cs="Arial"/>
          </w:rPr>
          <w:delText xml:space="preserve"> cover</w:delText>
        </w:r>
      </w:del>
      <w:ins w:id="292" w:author="msynofzik" w:date="2015-12-07T17:13:00Z">
        <w:r w:rsidR="00AF4D27">
          <w:rPr>
            <w:rFonts w:ascii="Arial" w:hAnsi="Arial" w:cs="Arial"/>
          </w:rPr>
          <w:t xml:space="preserve"> screen for</w:t>
        </w:r>
      </w:ins>
      <w:r w:rsidR="00B80E1D">
        <w:rPr>
          <w:rFonts w:ascii="Arial" w:hAnsi="Arial" w:cs="Arial"/>
        </w:rPr>
        <w:t xml:space="preserve"> </w:t>
      </w:r>
      <w:del w:id="293" w:author="msynofzik" w:date="2015-12-09T19:08:00Z">
        <w:r w:rsidR="00AE3645" w:rsidDel="004E6A84">
          <w:rPr>
            <w:rFonts w:ascii="Arial" w:hAnsi="Arial" w:cs="Arial"/>
          </w:rPr>
          <w:delText>copy number variations</w:delText>
        </w:r>
      </w:del>
      <w:ins w:id="294" w:author="msynofzik" w:date="2015-12-09T19:08:00Z">
        <w:r w:rsidR="004E6A84">
          <w:rPr>
            <w:rFonts w:ascii="Arial" w:hAnsi="Arial" w:cs="Arial"/>
          </w:rPr>
          <w:t>CNVs</w:t>
        </w:r>
      </w:ins>
      <w:r w:rsidR="00E206CA">
        <w:rPr>
          <w:rFonts w:ascii="Arial" w:hAnsi="Arial" w:cs="Arial"/>
        </w:rPr>
        <w:t xml:space="preserve"> and </w:t>
      </w:r>
      <w:ins w:id="295" w:author="msynofzik" w:date="2015-12-07T17:13:00Z">
        <w:r w:rsidR="00AF4D27">
          <w:rPr>
            <w:rFonts w:ascii="Arial" w:hAnsi="Arial" w:cs="Arial"/>
          </w:rPr>
          <w:t xml:space="preserve">that it </w:t>
        </w:r>
      </w:ins>
      <w:r w:rsidR="00E206CA">
        <w:rPr>
          <w:rFonts w:ascii="Arial" w:hAnsi="Arial" w:cs="Arial"/>
        </w:rPr>
        <w:t>was</w:t>
      </w:r>
      <w:r w:rsidR="009522D1">
        <w:rPr>
          <w:rFonts w:ascii="Arial" w:hAnsi="Arial" w:cs="Arial"/>
        </w:rPr>
        <w:t xml:space="preserve"> very</w:t>
      </w:r>
      <w:r w:rsidR="00E206CA">
        <w:rPr>
          <w:rFonts w:ascii="Arial" w:hAnsi="Arial" w:cs="Arial"/>
        </w:rPr>
        <w:t xml:space="preserve"> restrictive on including missense variants</w:t>
      </w:r>
      <w:r w:rsidR="00B80E1D">
        <w:rPr>
          <w:rFonts w:ascii="Arial" w:hAnsi="Arial" w:cs="Arial"/>
        </w:rPr>
        <w:t>.</w:t>
      </w:r>
      <w:ins w:id="296" w:author="msynofzik" w:date="2015-12-07T17:23:00Z">
        <w:r w:rsidR="002D6A07">
          <w:rPr>
            <w:rFonts w:ascii="Arial" w:hAnsi="Arial" w:cs="Arial"/>
          </w:rPr>
          <w:t xml:space="preserve"> </w:t>
        </w:r>
      </w:ins>
      <w:ins w:id="297" w:author="msynofzik" w:date="2015-12-09T19:08:00Z">
        <w:r w:rsidR="004E6A84">
          <w:rPr>
            <w:rFonts w:ascii="Arial" w:hAnsi="Arial" w:cs="Arial"/>
          </w:rPr>
          <w:t>F</w:t>
        </w:r>
      </w:ins>
      <w:ins w:id="298" w:author="msynofzik" w:date="2015-12-07T17:23:00Z">
        <w:r w:rsidR="002D6A07">
          <w:rPr>
            <w:rFonts w:ascii="Arial" w:hAnsi="Arial" w:cs="Arial"/>
          </w:rPr>
          <w:t xml:space="preserve">uture studies </w:t>
        </w:r>
      </w:ins>
      <w:ins w:id="299" w:author="msynofzik" w:date="2015-12-09T19:08:00Z">
        <w:r w:rsidR="004E6A84">
          <w:rPr>
            <w:rFonts w:ascii="Arial" w:hAnsi="Arial" w:cs="Arial"/>
          </w:rPr>
          <w:t>might</w:t>
        </w:r>
      </w:ins>
      <w:ins w:id="300" w:author="msynofzik" w:date="2015-12-07T17:23:00Z">
        <w:r w:rsidR="002D6A07">
          <w:rPr>
            <w:rFonts w:ascii="Arial" w:hAnsi="Arial" w:cs="Arial"/>
          </w:rPr>
          <w:t xml:space="preserve"> be able to identify damaging CNVs in the large </w:t>
        </w:r>
        <w:r w:rsidR="002D6A07" w:rsidRPr="004E6A84">
          <w:rPr>
            <w:rFonts w:ascii="Arial" w:hAnsi="Arial" w:cs="Arial"/>
            <w:i/>
            <w:rPrChange w:id="301" w:author="msynofzik" w:date="2015-12-09T19:08:00Z">
              <w:rPr>
                <w:rFonts w:ascii="Arial" w:hAnsi="Arial" w:cs="Arial"/>
              </w:rPr>
            </w:rPrChange>
          </w:rPr>
          <w:t>SYNE1</w:t>
        </w:r>
        <w:r w:rsidR="002D6A07">
          <w:rPr>
            <w:rFonts w:ascii="Arial" w:hAnsi="Arial" w:cs="Arial"/>
          </w:rPr>
          <w:t xml:space="preserve"> gene</w:t>
        </w:r>
      </w:ins>
      <w:ins w:id="302" w:author="msynofzik" w:date="2015-12-07T17:25:00Z">
        <w:r w:rsidR="002D6A07">
          <w:rPr>
            <w:rFonts w:ascii="Arial" w:hAnsi="Arial" w:cs="Arial"/>
          </w:rPr>
          <w:t xml:space="preserve">, </w:t>
        </w:r>
      </w:ins>
      <w:ins w:id="303" w:author="msynofzik" w:date="2015-12-09T19:09:00Z">
        <w:r w:rsidR="00E75267">
          <w:rPr>
            <w:rFonts w:ascii="Arial" w:hAnsi="Arial" w:cs="Arial"/>
          </w:rPr>
          <w:t>which would</w:t>
        </w:r>
      </w:ins>
      <w:ins w:id="304" w:author="msynofzik" w:date="2015-12-07T17:25:00Z">
        <w:r w:rsidR="002D6A07">
          <w:rPr>
            <w:rFonts w:ascii="Arial" w:hAnsi="Arial" w:cs="Arial"/>
          </w:rPr>
          <w:t xml:space="preserve"> further increas</w:t>
        </w:r>
      </w:ins>
      <w:ins w:id="305" w:author="msynofzik" w:date="2015-12-09T19:09:00Z">
        <w:r w:rsidR="00E75267">
          <w:rPr>
            <w:rFonts w:ascii="Arial" w:hAnsi="Arial" w:cs="Arial"/>
          </w:rPr>
          <w:t>e</w:t>
        </w:r>
      </w:ins>
      <w:ins w:id="306" w:author="msynofzik" w:date="2015-12-07T17:25:00Z">
        <w:r w:rsidR="002D6A07">
          <w:rPr>
            <w:rFonts w:ascii="Arial" w:hAnsi="Arial" w:cs="Arial"/>
          </w:rPr>
          <w:t xml:space="preserve"> the relative frequency of</w:t>
        </w:r>
      </w:ins>
      <w:ins w:id="307" w:author="msynofzik" w:date="2015-12-07T17:26:00Z">
        <w:r w:rsidR="002D6A07">
          <w:rPr>
            <w:rFonts w:ascii="Arial" w:hAnsi="Arial" w:cs="Arial"/>
          </w:rPr>
          <w:t xml:space="preserve"> subjects with truncating</w:t>
        </w:r>
      </w:ins>
      <w:ins w:id="308" w:author="msynofzik" w:date="2015-12-07T17:25:00Z">
        <w:r w:rsidR="002D6A07">
          <w:rPr>
            <w:rFonts w:ascii="Arial" w:hAnsi="Arial" w:cs="Arial"/>
          </w:rPr>
          <w:t xml:space="preserve"> </w:t>
        </w:r>
        <w:r w:rsidR="002D6A07" w:rsidRPr="002D6A07">
          <w:rPr>
            <w:rFonts w:ascii="Arial" w:hAnsi="Arial" w:cs="Arial"/>
            <w:i/>
            <w:rPrChange w:id="309" w:author="msynofzik" w:date="2015-12-07T17:26:00Z">
              <w:rPr>
                <w:rFonts w:ascii="Arial" w:hAnsi="Arial" w:cs="Arial"/>
              </w:rPr>
            </w:rPrChange>
          </w:rPr>
          <w:t xml:space="preserve">SYNE1 </w:t>
        </w:r>
      </w:ins>
      <w:ins w:id="310" w:author="msynofzik" w:date="2015-12-07T17:26:00Z">
        <w:r w:rsidR="002D6A07">
          <w:rPr>
            <w:rFonts w:ascii="Arial" w:hAnsi="Arial" w:cs="Arial"/>
          </w:rPr>
          <w:t>mutations.</w:t>
        </w:r>
      </w:ins>
    </w:p>
    <w:p w14:paraId="49B3FF56" w14:textId="3079ED19" w:rsidR="00C471B7" w:rsidRDefault="00B80E1D" w:rsidP="00C471B7">
      <w:pPr>
        <w:spacing w:after="0" w:line="480" w:lineRule="auto"/>
        <w:jc w:val="both"/>
        <w:rPr>
          <w:rFonts w:ascii="Arial" w:hAnsi="Arial" w:cs="Arial"/>
        </w:rPr>
      </w:pPr>
      <w:r>
        <w:rPr>
          <w:rFonts w:ascii="Arial" w:hAnsi="Arial" w:cs="Arial"/>
        </w:rPr>
        <w:t>O</w:t>
      </w:r>
      <w:r w:rsidR="00F546AF">
        <w:rPr>
          <w:rFonts w:ascii="Arial" w:hAnsi="Arial" w:cs="Arial"/>
        </w:rPr>
        <w:t xml:space="preserve">ur genetic findings more than </w:t>
      </w:r>
      <w:r w:rsidR="00B818C6">
        <w:rPr>
          <w:rFonts w:ascii="Arial" w:hAnsi="Arial" w:cs="Arial"/>
        </w:rPr>
        <w:t>double</w:t>
      </w:r>
      <w:r w:rsidR="00F546AF">
        <w:rPr>
          <w:rFonts w:ascii="Arial" w:hAnsi="Arial" w:cs="Arial"/>
        </w:rPr>
        <w:t xml:space="preserve"> the </w:t>
      </w:r>
      <w:r w:rsidR="00957428">
        <w:rPr>
          <w:rFonts w:ascii="Arial" w:hAnsi="Arial" w:cs="Arial"/>
        </w:rPr>
        <w:t xml:space="preserve">number </w:t>
      </w:r>
      <w:r w:rsidR="00F546AF">
        <w:rPr>
          <w:rFonts w:ascii="Arial" w:hAnsi="Arial" w:cs="Arial"/>
        </w:rPr>
        <w:t xml:space="preserve">of truncating </w:t>
      </w:r>
      <w:r w:rsidR="00F546AF" w:rsidRPr="00B818C6">
        <w:rPr>
          <w:rFonts w:ascii="Arial" w:hAnsi="Arial" w:cs="Arial"/>
          <w:i/>
        </w:rPr>
        <w:t xml:space="preserve">SYNE1 </w:t>
      </w:r>
      <w:r w:rsidR="00F546AF">
        <w:rPr>
          <w:rFonts w:ascii="Arial" w:hAnsi="Arial" w:cs="Arial"/>
        </w:rPr>
        <w:t>mutati</w:t>
      </w:r>
      <w:r w:rsidR="00352A21">
        <w:rPr>
          <w:rFonts w:ascii="Arial" w:hAnsi="Arial" w:cs="Arial"/>
        </w:rPr>
        <w:t>ons identified so far: while &lt;15</w:t>
      </w:r>
      <w:r w:rsidR="00F546AF">
        <w:rPr>
          <w:rFonts w:ascii="Arial" w:hAnsi="Arial" w:cs="Arial"/>
        </w:rPr>
        <w:t xml:space="preserve"> different truncating </w:t>
      </w:r>
      <w:r w:rsidR="00F546AF" w:rsidRPr="00DE78AF">
        <w:rPr>
          <w:rFonts w:ascii="Arial" w:hAnsi="Arial" w:cs="Arial"/>
          <w:i/>
        </w:rPr>
        <w:t>SYNE1</w:t>
      </w:r>
      <w:r w:rsidR="00F546AF">
        <w:rPr>
          <w:rFonts w:ascii="Arial" w:hAnsi="Arial" w:cs="Arial"/>
        </w:rPr>
        <w:t xml:space="preserve"> mutations have been described, we here identified 35 </w:t>
      </w:r>
      <w:r w:rsidR="00F546AF">
        <w:rPr>
          <w:rFonts w:ascii="Arial" w:hAnsi="Arial" w:cs="Arial"/>
        </w:rPr>
        <w:lastRenderedPageBreak/>
        <w:t xml:space="preserve">novel truncating </w:t>
      </w:r>
      <w:r w:rsidR="00F546AF" w:rsidRPr="00DE78AF">
        <w:rPr>
          <w:rFonts w:ascii="Arial" w:hAnsi="Arial" w:cs="Arial"/>
          <w:i/>
        </w:rPr>
        <w:t xml:space="preserve">SYNE1 </w:t>
      </w:r>
      <w:r w:rsidR="00F546AF">
        <w:rPr>
          <w:rFonts w:ascii="Arial" w:hAnsi="Arial" w:cs="Arial"/>
        </w:rPr>
        <w:t xml:space="preserve">mutations, which are scattered throughout all </w:t>
      </w:r>
      <w:r w:rsidR="00805851">
        <w:rPr>
          <w:rFonts w:ascii="Arial" w:hAnsi="Arial" w:cs="Arial"/>
        </w:rPr>
        <w:t>parts</w:t>
      </w:r>
      <w:r w:rsidR="00F546AF">
        <w:rPr>
          <w:rFonts w:ascii="Arial" w:hAnsi="Arial" w:cs="Arial"/>
        </w:rPr>
        <w:t xml:space="preserve"> of the gigantic gene. </w:t>
      </w:r>
      <w:r w:rsidR="001B3F20">
        <w:rPr>
          <w:rFonts w:ascii="Arial" w:hAnsi="Arial" w:cs="Arial"/>
        </w:rPr>
        <w:t xml:space="preserve">Almost all </w:t>
      </w:r>
      <w:r w:rsidR="001B3F20" w:rsidRPr="001B3F20">
        <w:rPr>
          <w:rFonts w:ascii="Arial" w:hAnsi="Arial" w:cs="Arial"/>
        </w:rPr>
        <w:t>mutations are private</w:t>
      </w:r>
      <w:r w:rsidR="003933C1">
        <w:rPr>
          <w:rFonts w:ascii="Arial" w:hAnsi="Arial" w:cs="Arial"/>
        </w:rPr>
        <w:t>,</w:t>
      </w:r>
      <w:r w:rsidR="001B3F20" w:rsidRPr="001B3F20">
        <w:rPr>
          <w:rFonts w:ascii="Arial" w:hAnsi="Arial" w:cs="Arial"/>
        </w:rPr>
        <w:t xml:space="preserve"> identified in single</w:t>
      </w:r>
      <w:r w:rsidR="001B3F20">
        <w:rPr>
          <w:rFonts w:ascii="Arial" w:hAnsi="Arial" w:cs="Arial"/>
        </w:rPr>
        <w:t xml:space="preserve"> </w:t>
      </w:r>
      <w:r w:rsidR="001B3F20" w:rsidRPr="001B3F20">
        <w:rPr>
          <w:rFonts w:ascii="Arial" w:hAnsi="Arial" w:cs="Arial"/>
        </w:rPr>
        <w:t>families</w:t>
      </w:r>
      <w:r w:rsidR="00DE78AF">
        <w:rPr>
          <w:rFonts w:ascii="Arial" w:hAnsi="Arial" w:cs="Arial"/>
        </w:rPr>
        <w:t xml:space="preserve"> without obvious mutational hot spot regions. </w:t>
      </w:r>
      <w:r w:rsidR="00D72CCE">
        <w:rPr>
          <w:rFonts w:ascii="Arial" w:hAnsi="Arial" w:cs="Arial"/>
        </w:rPr>
        <w:t>Five</w:t>
      </w:r>
      <w:r w:rsidR="004A0611">
        <w:rPr>
          <w:rFonts w:ascii="Arial" w:hAnsi="Arial" w:cs="Arial"/>
        </w:rPr>
        <w:t xml:space="preserve"> mutations</w:t>
      </w:r>
      <w:r w:rsidR="000F4D8A">
        <w:rPr>
          <w:rFonts w:ascii="Arial" w:hAnsi="Arial" w:cs="Arial"/>
        </w:rPr>
        <w:t xml:space="preserve"> affected the </w:t>
      </w:r>
      <w:r w:rsidR="000F4D8A" w:rsidRPr="00627D5C">
        <w:rPr>
          <w:rFonts w:ascii="Arial" w:hAnsi="Arial" w:cs="Arial"/>
        </w:rPr>
        <w:t xml:space="preserve">coding </w:t>
      </w:r>
      <w:r w:rsidR="000F4D8A">
        <w:rPr>
          <w:rFonts w:ascii="Arial" w:hAnsi="Arial" w:cs="Arial"/>
        </w:rPr>
        <w:t>sequence of the SYNE1 isoform</w:t>
      </w:r>
      <w:r w:rsidR="004A0611">
        <w:rPr>
          <w:rFonts w:ascii="Arial" w:hAnsi="Arial" w:cs="Arial"/>
        </w:rPr>
        <w:t xml:space="preserve"> </w:t>
      </w:r>
      <w:proofErr w:type="spellStart"/>
      <w:r w:rsidR="004A0611">
        <w:rPr>
          <w:rFonts w:ascii="Arial" w:hAnsi="Arial" w:cs="Arial"/>
        </w:rPr>
        <w:t>Nesprin</w:t>
      </w:r>
      <w:proofErr w:type="spellEnd"/>
      <w:r w:rsidR="004A0611">
        <w:rPr>
          <w:rFonts w:ascii="Arial" w:hAnsi="Arial" w:cs="Arial"/>
        </w:rPr>
        <w:t xml:space="preserve"> 1α. As no mutations </w:t>
      </w:r>
      <w:r w:rsidR="001E005D">
        <w:rPr>
          <w:rFonts w:ascii="Arial" w:hAnsi="Arial" w:cs="Arial"/>
        </w:rPr>
        <w:t xml:space="preserve">linked to ataxia </w:t>
      </w:r>
      <w:r w:rsidR="004A0611">
        <w:rPr>
          <w:rFonts w:ascii="Arial" w:hAnsi="Arial" w:cs="Arial"/>
        </w:rPr>
        <w:t>had</w:t>
      </w:r>
      <w:r w:rsidR="000F4D8A">
        <w:rPr>
          <w:rFonts w:ascii="Arial" w:hAnsi="Arial" w:cs="Arial"/>
        </w:rPr>
        <w:t xml:space="preserve"> been previously found in this domain </w:t>
      </w:r>
      <w:r w:rsidR="000F4D8A">
        <w:rPr>
          <w:rFonts w:ascii="Arial" w:hAnsi="Arial" w:cs="Arial"/>
        </w:rPr>
        <w:fldChar w:fldCharType="begin"/>
      </w:r>
      <w:r w:rsidR="000F4D8A">
        <w:rPr>
          <w:rFonts w:ascii="Arial" w:hAnsi="Arial" w:cs="Arial"/>
        </w:rPr>
        <w:instrText xml:space="preserve"> ADDIN EN.CITE &lt;EndNote&gt;&lt;Cite&gt;&lt;Author&gt;Razafsky&lt;/Author&gt;&lt;Year&gt;2015&lt;/Year&gt;&lt;RecNum&gt;9538&lt;/RecNum&gt;&lt;DisplayText&gt;(Razafsky and Hodzic, 2015)&lt;/DisplayText&gt;&lt;record&gt;&lt;rec-number&gt;9538&lt;/rec-number&gt;&lt;foreign-keys&gt;&lt;key app="EN" db-id="z25sdadwv9wrade0ezop2wrc2dzfs2dffr2x"&gt;9538&lt;/key&gt;&lt;/foreign-keys&gt;&lt;ref-type name="Journal Article"&gt;17&lt;/ref-type&gt;&lt;contributors&gt;&lt;authors&gt;&lt;author&gt;Razafsky, D.&lt;/author&gt;&lt;author&gt;Hodzic, D.&lt;/author&gt;&lt;/authors&gt;&lt;/contributors&gt;&lt;auth-address&gt;Department of Ophthalmology and Visual Sciences, Washington University School of Medicine, 660 S. Euclid, St Louis, MO 63110, USA.&amp;#xD;Department of Ophthalmology and Visual Sciences, Washington University School of Medicine, 660 S. Euclid, St Louis, MO 63110, USA. Electronic address: hodzicd@vision.wustl.edu.&lt;/auth-address&gt;&lt;titles&gt;&lt;title&gt;A variant of Nesprin1 giant devoid of KASH domain underlies the molecular etiology of autosomal recessive cerebellar ataxia type I&lt;/title&gt;&lt;secondary-title&gt;Neurobiol Dis&lt;/secondary-title&gt;&lt;alt-title&gt;Neurobiology of disease&lt;/alt-title&gt;&lt;/titles&gt;&lt;periodical&gt;&lt;full-title&gt;Neurobiol Dis&lt;/full-title&gt;&lt;/periodical&gt;&lt;pages&gt;57-67&lt;/pages&gt;&lt;volume&gt;78&lt;/volume&gt;&lt;dates&gt;&lt;year&gt;2015&lt;/year&gt;&lt;pub-dates&gt;&lt;date&gt;Jun&lt;/date&gt;&lt;/pub-dates&gt;&lt;/dates&gt;&lt;isbn&gt;1095-953X (Electronic)&amp;#xD;0969-9961 (Linking)&lt;/isbn&gt;&lt;accession-num&gt;25843669&lt;/accession-num&gt;&lt;urls&gt;&lt;related-urls&gt;&lt;url&gt;http://www.ncbi.nlm.nih.gov/pubmed/25843669&lt;/url&gt;&lt;/related-urls&gt;&lt;/urls&gt;&lt;custom2&gt;4426048&lt;/custom2&gt;&lt;electronic-resource-num&gt;10.1016/j.nbd.2015.03.027&lt;/electronic-resource-num&gt;&lt;/record&gt;&lt;/Cite&gt;&lt;/EndNote&gt;</w:instrText>
      </w:r>
      <w:r w:rsidR="000F4D8A">
        <w:rPr>
          <w:rFonts w:ascii="Arial" w:hAnsi="Arial" w:cs="Arial"/>
        </w:rPr>
        <w:fldChar w:fldCharType="separate"/>
      </w:r>
      <w:r w:rsidR="000F4D8A">
        <w:rPr>
          <w:rFonts w:ascii="Arial" w:hAnsi="Arial" w:cs="Arial"/>
          <w:noProof/>
        </w:rPr>
        <w:t>(</w:t>
      </w:r>
      <w:hyperlink w:anchor="_ENREF_17" w:tooltip="Razafsky, 2015 #9538" w:history="1">
        <w:r w:rsidR="00746F7A">
          <w:rPr>
            <w:rFonts w:ascii="Arial" w:hAnsi="Arial" w:cs="Arial"/>
            <w:noProof/>
          </w:rPr>
          <w:t>Razafsky and Hodzic, 2015</w:t>
        </w:r>
      </w:hyperlink>
      <w:r w:rsidR="000F4D8A">
        <w:rPr>
          <w:rFonts w:ascii="Arial" w:hAnsi="Arial" w:cs="Arial"/>
          <w:noProof/>
        </w:rPr>
        <w:t>)</w:t>
      </w:r>
      <w:r w:rsidR="000F4D8A">
        <w:rPr>
          <w:rFonts w:ascii="Arial" w:hAnsi="Arial" w:cs="Arial"/>
        </w:rPr>
        <w:fldChar w:fldCharType="end"/>
      </w:r>
      <w:r w:rsidR="000F4D8A">
        <w:rPr>
          <w:rFonts w:ascii="Arial" w:hAnsi="Arial" w:cs="Arial"/>
        </w:rPr>
        <w:t>, it was suggested</w:t>
      </w:r>
      <w:r w:rsidR="00C471B7" w:rsidRPr="000F4D8A">
        <w:rPr>
          <w:rFonts w:ascii="Arial" w:hAnsi="Arial" w:cs="Arial"/>
        </w:rPr>
        <w:t xml:space="preserve"> that a protein encoded by these exons</w:t>
      </w:r>
      <w:r w:rsidR="000F4D8A">
        <w:rPr>
          <w:rFonts w:ascii="Arial" w:hAnsi="Arial" w:cs="Arial"/>
        </w:rPr>
        <w:t xml:space="preserve"> </w:t>
      </w:r>
      <w:r w:rsidR="00C471B7" w:rsidRPr="000F4D8A">
        <w:rPr>
          <w:rFonts w:ascii="Arial" w:hAnsi="Arial" w:cs="Arial"/>
        </w:rPr>
        <w:t xml:space="preserve">may underlie </w:t>
      </w:r>
      <w:r w:rsidR="001E005D">
        <w:rPr>
          <w:rFonts w:ascii="Arial" w:hAnsi="Arial" w:cs="Arial"/>
        </w:rPr>
        <w:t>a distinct pathology</w:t>
      </w:r>
      <w:r w:rsidR="00C471B7" w:rsidRPr="000F4D8A">
        <w:rPr>
          <w:rFonts w:ascii="Arial" w:hAnsi="Arial" w:cs="Arial"/>
        </w:rPr>
        <w:t xml:space="preserve"> in humans</w:t>
      </w:r>
      <w:r w:rsidR="00140E61">
        <w:rPr>
          <w:rFonts w:ascii="Arial" w:hAnsi="Arial" w:cs="Arial"/>
        </w:rPr>
        <w:t xml:space="preserve"> </w:t>
      </w:r>
      <w:r w:rsidR="00140E61">
        <w:rPr>
          <w:rFonts w:ascii="Arial" w:hAnsi="Arial" w:cs="Arial"/>
        </w:rPr>
        <w:fldChar w:fldCharType="begin"/>
      </w:r>
      <w:r w:rsidR="00140E61">
        <w:rPr>
          <w:rFonts w:ascii="Arial" w:hAnsi="Arial" w:cs="Arial"/>
        </w:rPr>
        <w:instrText xml:space="preserve"> ADDIN EN.CITE &lt;EndNote&gt;&lt;Cite&gt;&lt;Author&gt;Razafsky&lt;/Author&gt;&lt;Year&gt;2015&lt;/Year&gt;&lt;RecNum&gt;9538&lt;/RecNum&gt;&lt;DisplayText&gt;(Razafsky and Hodzic, 2015)&lt;/DisplayText&gt;&lt;record&gt;&lt;rec-number&gt;9538&lt;/rec-number&gt;&lt;foreign-keys&gt;&lt;key app="EN" db-id="z25sdadwv9wrade0ezop2wrc2dzfs2dffr2x"&gt;9538&lt;/key&gt;&lt;/foreign-keys&gt;&lt;ref-type name="Journal Article"&gt;17&lt;/ref-type&gt;&lt;contributors&gt;&lt;authors&gt;&lt;author&gt;Razafsky, D.&lt;/author&gt;&lt;author&gt;Hodzic, D.&lt;/author&gt;&lt;/authors&gt;&lt;/contributors&gt;&lt;auth-address&gt;Department of Ophthalmology and Visual Sciences, Washington University School of Medicine, 660 S. Euclid, St Louis, MO 63110, USA.&amp;#xD;Department of Ophthalmology and Visual Sciences, Washington University School of Medicine, 660 S. Euclid, St Louis, MO 63110, USA. Electronic address: hodzicd@vision.wustl.edu.&lt;/auth-address&gt;&lt;titles&gt;&lt;title&gt;A variant of Nesprin1 giant devoid of KASH domain underlies the molecular etiology of autosomal recessive cerebellar ataxia type I&lt;/title&gt;&lt;secondary-title&gt;Neurobiol Dis&lt;/secondary-title&gt;&lt;alt-title&gt;Neurobiology of disease&lt;/alt-title&gt;&lt;/titles&gt;&lt;periodical&gt;&lt;full-title&gt;Neurobiol Dis&lt;/full-title&gt;&lt;/periodical&gt;&lt;pages&gt;57-67&lt;/pages&gt;&lt;volume&gt;78&lt;/volume&gt;&lt;dates&gt;&lt;year&gt;2015&lt;/year&gt;&lt;pub-dates&gt;&lt;date&gt;Jun&lt;/date&gt;&lt;/pub-dates&gt;&lt;/dates&gt;&lt;isbn&gt;1095-953X (Electronic)&amp;#xD;0969-9961 (Linking)&lt;/isbn&gt;&lt;accession-num&gt;25843669&lt;/accession-num&gt;&lt;urls&gt;&lt;related-urls&gt;&lt;url&gt;http://www.ncbi.nlm.nih.gov/pubmed/25843669&lt;/url&gt;&lt;/related-urls&gt;&lt;/urls&gt;&lt;custom2&gt;4426048&lt;/custom2&gt;&lt;electronic-resource-num&gt;10.1016/j.nbd.2015.03.027&lt;/electronic-resource-num&gt;&lt;/record&gt;&lt;/Cite&gt;&lt;/EndNote&gt;</w:instrText>
      </w:r>
      <w:r w:rsidR="00140E61">
        <w:rPr>
          <w:rFonts w:ascii="Arial" w:hAnsi="Arial" w:cs="Arial"/>
        </w:rPr>
        <w:fldChar w:fldCharType="separate"/>
      </w:r>
      <w:r w:rsidR="00140E61">
        <w:rPr>
          <w:rFonts w:ascii="Arial" w:hAnsi="Arial" w:cs="Arial"/>
          <w:noProof/>
        </w:rPr>
        <w:t>(</w:t>
      </w:r>
      <w:hyperlink w:anchor="_ENREF_17" w:tooltip="Razafsky, 2015 #9538" w:history="1">
        <w:r w:rsidR="00746F7A">
          <w:rPr>
            <w:rFonts w:ascii="Arial" w:hAnsi="Arial" w:cs="Arial"/>
            <w:noProof/>
          </w:rPr>
          <w:t>Razafsky and Hodzic, 2015</w:t>
        </w:r>
      </w:hyperlink>
      <w:r w:rsidR="00140E61">
        <w:rPr>
          <w:rFonts w:ascii="Arial" w:hAnsi="Arial" w:cs="Arial"/>
          <w:noProof/>
        </w:rPr>
        <w:t>)</w:t>
      </w:r>
      <w:r w:rsidR="00140E61">
        <w:rPr>
          <w:rFonts w:ascii="Arial" w:hAnsi="Arial" w:cs="Arial"/>
        </w:rPr>
        <w:fldChar w:fldCharType="end"/>
      </w:r>
      <w:r w:rsidR="00C471B7" w:rsidRPr="000F4D8A">
        <w:rPr>
          <w:rFonts w:ascii="Arial" w:hAnsi="Arial" w:cs="Arial"/>
        </w:rPr>
        <w:t>.</w:t>
      </w:r>
      <w:r w:rsidR="00140E61">
        <w:rPr>
          <w:rFonts w:ascii="Arial" w:hAnsi="Arial" w:cs="Arial"/>
        </w:rPr>
        <w:t xml:space="preserve"> H</w:t>
      </w:r>
      <w:r w:rsidR="000470FE">
        <w:rPr>
          <w:rFonts w:ascii="Arial" w:hAnsi="Arial" w:cs="Arial"/>
        </w:rPr>
        <w:t>owever, h</w:t>
      </w:r>
      <w:r w:rsidR="00140E61">
        <w:rPr>
          <w:rFonts w:ascii="Arial" w:hAnsi="Arial" w:cs="Arial"/>
        </w:rPr>
        <w:t>ere we show that mutations in this seq</w:t>
      </w:r>
      <w:r w:rsidR="004A0611">
        <w:rPr>
          <w:rFonts w:ascii="Arial" w:hAnsi="Arial" w:cs="Arial"/>
        </w:rPr>
        <w:t xml:space="preserve">uence </w:t>
      </w:r>
      <w:r w:rsidR="001E005D">
        <w:rPr>
          <w:rFonts w:ascii="Arial" w:hAnsi="Arial" w:cs="Arial"/>
        </w:rPr>
        <w:t xml:space="preserve">can </w:t>
      </w:r>
      <w:r w:rsidR="004A0611">
        <w:rPr>
          <w:rFonts w:ascii="Arial" w:hAnsi="Arial" w:cs="Arial"/>
        </w:rPr>
        <w:t>lead to the same phenotypic features</w:t>
      </w:r>
      <w:r w:rsidR="00140E61">
        <w:rPr>
          <w:rFonts w:ascii="Arial" w:hAnsi="Arial" w:cs="Arial"/>
        </w:rPr>
        <w:t xml:space="preserve"> as mutations in other parts of </w:t>
      </w:r>
      <w:r w:rsidR="00140E61" w:rsidRPr="00445244">
        <w:rPr>
          <w:rFonts w:ascii="Arial" w:hAnsi="Arial" w:cs="Arial"/>
          <w:i/>
        </w:rPr>
        <w:t>SYNE1</w:t>
      </w:r>
      <w:r w:rsidR="00140E61">
        <w:rPr>
          <w:rFonts w:ascii="Arial" w:hAnsi="Arial" w:cs="Arial"/>
        </w:rPr>
        <w:t xml:space="preserve"> (see mutations 1-5, table 1).</w:t>
      </w:r>
    </w:p>
    <w:p w14:paraId="2BB18C24" w14:textId="2D1847D1" w:rsidR="002D292E" w:rsidRDefault="00DE78AF" w:rsidP="002319B2">
      <w:pPr>
        <w:spacing w:after="0" w:line="480" w:lineRule="auto"/>
        <w:jc w:val="both"/>
        <w:rPr>
          <w:rFonts w:ascii="Arial" w:hAnsi="Arial" w:cs="Arial"/>
        </w:rPr>
      </w:pPr>
      <w:r>
        <w:rPr>
          <w:rFonts w:ascii="Arial" w:hAnsi="Arial" w:cs="Arial"/>
        </w:rPr>
        <w:t>Taken together</w:t>
      </w:r>
      <w:r w:rsidR="002212CE">
        <w:rPr>
          <w:rFonts w:ascii="Arial" w:hAnsi="Arial" w:cs="Arial"/>
        </w:rPr>
        <w:t>,</w:t>
      </w:r>
      <w:r>
        <w:rPr>
          <w:rFonts w:ascii="Arial" w:hAnsi="Arial" w:cs="Arial"/>
        </w:rPr>
        <w:t xml:space="preserve"> t</w:t>
      </w:r>
      <w:r w:rsidR="00E150FF">
        <w:rPr>
          <w:rFonts w:ascii="Arial" w:hAnsi="Arial" w:cs="Arial"/>
        </w:rPr>
        <w:t>h</w:t>
      </w:r>
      <w:r w:rsidR="00F546AF">
        <w:rPr>
          <w:rFonts w:ascii="Arial" w:hAnsi="Arial" w:cs="Arial"/>
        </w:rPr>
        <w:t>ese</w:t>
      </w:r>
      <w:r w:rsidR="00E150FF">
        <w:rPr>
          <w:rFonts w:ascii="Arial" w:hAnsi="Arial" w:cs="Arial"/>
        </w:rPr>
        <w:t xml:space="preserve"> finding</w:t>
      </w:r>
      <w:r w:rsidR="00F546AF">
        <w:rPr>
          <w:rFonts w:ascii="Arial" w:hAnsi="Arial" w:cs="Arial"/>
        </w:rPr>
        <w:t>s</w:t>
      </w:r>
      <w:r w:rsidR="00E150FF">
        <w:rPr>
          <w:rFonts w:ascii="Arial" w:hAnsi="Arial" w:cs="Arial"/>
        </w:rPr>
        <w:t xml:space="preserve"> </w:t>
      </w:r>
      <w:r w:rsidR="00F546AF">
        <w:rPr>
          <w:rFonts w:ascii="Arial" w:hAnsi="Arial" w:cs="Arial"/>
        </w:rPr>
        <w:t xml:space="preserve">have </w:t>
      </w:r>
      <w:r w:rsidR="00140E61">
        <w:rPr>
          <w:rFonts w:ascii="Arial" w:hAnsi="Arial" w:cs="Arial"/>
        </w:rPr>
        <w:t xml:space="preserve">also </w:t>
      </w:r>
      <w:r w:rsidR="00E150FF">
        <w:rPr>
          <w:rFonts w:ascii="Arial" w:hAnsi="Arial" w:cs="Arial"/>
        </w:rPr>
        <w:t xml:space="preserve">major implications for future </w:t>
      </w:r>
      <w:r w:rsidR="00D43204">
        <w:rPr>
          <w:rFonts w:ascii="Arial" w:hAnsi="Arial" w:cs="Arial"/>
        </w:rPr>
        <w:t>clinic-</w:t>
      </w:r>
      <w:r w:rsidR="00E150FF">
        <w:rPr>
          <w:rFonts w:ascii="Arial" w:hAnsi="Arial" w:cs="Arial"/>
        </w:rPr>
        <w:t>genetic testing strategies in unresolved ARCA patients around the world</w:t>
      </w:r>
      <w:r w:rsidR="00F546AF">
        <w:rPr>
          <w:rFonts w:ascii="Arial" w:hAnsi="Arial" w:cs="Arial"/>
        </w:rPr>
        <w:t xml:space="preserve">: they </w:t>
      </w:r>
      <w:r w:rsidR="00E150FF">
        <w:rPr>
          <w:rFonts w:ascii="Arial" w:hAnsi="Arial" w:cs="Arial"/>
        </w:rPr>
        <w:t xml:space="preserve">demonstrate that </w:t>
      </w:r>
      <w:r w:rsidR="00C82ED3">
        <w:rPr>
          <w:rFonts w:ascii="Arial" w:hAnsi="Arial" w:cs="Arial"/>
        </w:rPr>
        <w:t xml:space="preserve">also in non-Canadian populations </w:t>
      </w:r>
      <w:r w:rsidR="00E150FF">
        <w:rPr>
          <w:rFonts w:ascii="Arial" w:hAnsi="Arial" w:cs="Arial"/>
        </w:rPr>
        <w:t>current genetic testing approaches</w:t>
      </w:r>
      <w:r w:rsidR="00F546AF">
        <w:rPr>
          <w:rFonts w:ascii="Arial" w:hAnsi="Arial" w:cs="Arial"/>
        </w:rPr>
        <w:t xml:space="preserve"> </w:t>
      </w:r>
      <w:r w:rsidR="00E150FF">
        <w:rPr>
          <w:rFonts w:ascii="Arial" w:hAnsi="Arial" w:cs="Arial"/>
        </w:rPr>
        <w:t>have to include</w:t>
      </w:r>
      <w:r w:rsidR="00C82ED3">
        <w:rPr>
          <w:rFonts w:ascii="Arial" w:hAnsi="Arial" w:cs="Arial"/>
        </w:rPr>
        <w:t xml:space="preserve"> the large </w:t>
      </w:r>
      <w:r w:rsidR="00C82ED3" w:rsidRPr="002319B2">
        <w:rPr>
          <w:rFonts w:ascii="Arial" w:hAnsi="Arial" w:cs="Arial"/>
          <w:i/>
        </w:rPr>
        <w:t>SYNE1</w:t>
      </w:r>
      <w:r w:rsidR="00C82ED3">
        <w:rPr>
          <w:rFonts w:ascii="Arial" w:hAnsi="Arial" w:cs="Arial"/>
        </w:rPr>
        <w:t xml:space="preserve"> gene</w:t>
      </w:r>
      <w:r w:rsidR="00035CD1">
        <w:rPr>
          <w:rFonts w:ascii="Arial" w:hAnsi="Arial" w:cs="Arial"/>
        </w:rPr>
        <w:t xml:space="preserve"> by using</w:t>
      </w:r>
      <w:r w:rsidR="00945010">
        <w:rPr>
          <w:rFonts w:ascii="Arial" w:hAnsi="Arial" w:cs="Arial"/>
        </w:rPr>
        <w:t xml:space="preserve"> approach</w:t>
      </w:r>
      <w:r w:rsidR="00035CD1">
        <w:rPr>
          <w:rFonts w:ascii="Arial" w:hAnsi="Arial" w:cs="Arial"/>
        </w:rPr>
        <w:t>es that tightly capture</w:t>
      </w:r>
      <w:r w:rsidR="00E150FF">
        <w:rPr>
          <w:rFonts w:ascii="Arial" w:hAnsi="Arial" w:cs="Arial"/>
        </w:rPr>
        <w:t xml:space="preserve"> </w:t>
      </w:r>
      <w:r>
        <w:rPr>
          <w:rFonts w:ascii="Arial" w:hAnsi="Arial" w:cs="Arial"/>
        </w:rPr>
        <w:t>all</w:t>
      </w:r>
      <w:r w:rsidR="00C82ED3">
        <w:rPr>
          <w:rFonts w:ascii="Arial" w:hAnsi="Arial" w:cs="Arial"/>
        </w:rPr>
        <w:t xml:space="preserve"> of its exons.</w:t>
      </w:r>
    </w:p>
    <w:p w14:paraId="5559FC92" w14:textId="77777777" w:rsidR="00757561" w:rsidRDefault="00757561" w:rsidP="002D292E">
      <w:pPr>
        <w:spacing w:after="0" w:line="480" w:lineRule="auto"/>
        <w:jc w:val="both"/>
        <w:rPr>
          <w:rFonts w:ascii="Arial" w:hAnsi="Arial" w:cs="Arial"/>
        </w:rPr>
      </w:pPr>
    </w:p>
    <w:p w14:paraId="783B4F6B" w14:textId="2BF6935D" w:rsidR="00757561" w:rsidRPr="00F546AF" w:rsidRDefault="004A0552" w:rsidP="002D292E">
      <w:pPr>
        <w:spacing w:after="0" w:line="480" w:lineRule="auto"/>
        <w:jc w:val="both"/>
        <w:rPr>
          <w:rFonts w:ascii="Arial" w:hAnsi="Arial" w:cs="Arial"/>
          <w:b/>
          <w:bCs/>
          <w:i/>
          <w:iCs/>
        </w:rPr>
      </w:pPr>
      <w:r>
        <w:rPr>
          <w:rFonts w:ascii="Arial" w:hAnsi="Arial" w:cs="Arial"/>
          <w:b/>
          <w:bCs/>
          <w:i/>
          <w:iCs/>
        </w:rPr>
        <w:t>SYNE1</w:t>
      </w:r>
      <w:r w:rsidR="00FE7A64">
        <w:rPr>
          <w:rFonts w:ascii="Arial" w:hAnsi="Arial" w:cs="Arial"/>
          <w:b/>
          <w:bCs/>
          <w:i/>
          <w:iCs/>
        </w:rPr>
        <w:t xml:space="preserve"> spectrum</w:t>
      </w:r>
      <w:r>
        <w:rPr>
          <w:rFonts w:ascii="Arial" w:hAnsi="Arial" w:cs="Arial"/>
          <w:b/>
          <w:bCs/>
          <w:i/>
          <w:iCs/>
        </w:rPr>
        <w:t>: from late-onset pure cerebellar ataxia to complex neuromuscular disease with mental retardation</w:t>
      </w:r>
    </w:p>
    <w:p w14:paraId="5C27C43D" w14:textId="23FDEB31" w:rsidR="002218E9" w:rsidRDefault="004E43EF" w:rsidP="005D5F08">
      <w:pPr>
        <w:spacing w:after="0" w:line="480" w:lineRule="auto"/>
        <w:jc w:val="both"/>
        <w:rPr>
          <w:rFonts w:ascii="Arial" w:hAnsi="Arial" w:cs="Arial"/>
        </w:rPr>
      </w:pPr>
      <w:r>
        <w:rPr>
          <w:rFonts w:ascii="Arial" w:hAnsi="Arial" w:cs="Arial"/>
        </w:rPr>
        <w:t xml:space="preserve">Recessive ataxia due to </w:t>
      </w:r>
      <w:r w:rsidRPr="00161191">
        <w:rPr>
          <w:rFonts w:ascii="Arial" w:hAnsi="Arial" w:cs="Arial"/>
          <w:i/>
        </w:rPr>
        <w:t>SYNE1</w:t>
      </w:r>
      <w:r w:rsidR="00161191">
        <w:rPr>
          <w:rFonts w:ascii="Arial" w:hAnsi="Arial" w:cs="Arial"/>
        </w:rPr>
        <w:t xml:space="preserve"> mutations</w:t>
      </w:r>
      <w:r>
        <w:rPr>
          <w:rFonts w:ascii="Arial" w:hAnsi="Arial" w:cs="Arial"/>
        </w:rPr>
        <w:t xml:space="preserve"> is</w:t>
      </w:r>
      <w:r w:rsidR="00C92927">
        <w:rPr>
          <w:rFonts w:ascii="Arial" w:hAnsi="Arial" w:cs="Arial"/>
        </w:rPr>
        <w:t xml:space="preserve"> commonly perceived to present as </w:t>
      </w:r>
      <w:r>
        <w:rPr>
          <w:rFonts w:ascii="Arial" w:hAnsi="Arial" w:cs="Arial"/>
        </w:rPr>
        <w:t xml:space="preserve">a </w:t>
      </w:r>
      <w:del w:id="311" w:author="msynofzik" w:date="2015-12-07T16:01:00Z">
        <w:r w:rsidDel="006F29D2">
          <w:rPr>
            <w:rFonts w:ascii="Arial" w:hAnsi="Arial" w:cs="Arial"/>
          </w:rPr>
          <w:delText xml:space="preserve">mildly </w:delText>
        </w:r>
      </w:del>
      <w:ins w:id="312" w:author="msynofzik" w:date="2015-12-07T16:01:00Z">
        <w:r w:rsidR="006F29D2">
          <w:rPr>
            <w:rFonts w:ascii="Arial" w:hAnsi="Arial" w:cs="Arial"/>
          </w:rPr>
          <w:t xml:space="preserve">slowly </w:t>
        </w:r>
      </w:ins>
      <w:r>
        <w:rPr>
          <w:rFonts w:ascii="Arial" w:hAnsi="Arial" w:cs="Arial"/>
        </w:rPr>
        <w:t xml:space="preserve">progressive, relatively pure </w:t>
      </w:r>
      <w:del w:id="313" w:author="msynofzik" w:date="2015-12-07T16:01:00Z">
        <w:r w:rsidDel="006F29D2">
          <w:rPr>
            <w:rFonts w:ascii="Arial" w:hAnsi="Arial" w:cs="Arial"/>
          </w:rPr>
          <w:delText xml:space="preserve">and homogenous </w:delText>
        </w:r>
      </w:del>
      <w:r>
        <w:rPr>
          <w:rFonts w:ascii="Arial" w:hAnsi="Arial" w:cs="Arial"/>
        </w:rPr>
        <w:t>cerebellar ataxia</w:t>
      </w:r>
      <w:ins w:id="314" w:author="msynofzik" w:date="2015-12-06T20:44:00Z">
        <w:r w:rsidR="00667F5A">
          <w:rPr>
            <w:rFonts w:ascii="Arial" w:hAnsi="Arial" w:cs="Arial"/>
          </w:rPr>
          <w:t xml:space="preserve"> with only mild and infrequent extra-cerebellar symptoms</w:t>
        </w:r>
      </w:ins>
      <w:ins w:id="315" w:author="msynofzik" w:date="2015-12-06T20:46:00Z">
        <w:r w:rsidR="00667F5A">
          <w:rPr>
            <w:rFonts w:ascii="Arial" w:hAnsi="Arial" w:cs="Arial"/>
          </w:rPr>
          <w:t xml:space="preserve"> (e.g. </w:t>
        </w:r>
      </w:ins>
      <w:ins w:id="316" w:author="msynofzik" w:date="2015-12-06T21:07:00Z">
        <w:r w:rsidR="00746F7A">
          <w:rPr>
            <w:rFonts w:ascii="Arial" w:hAnsi="Arial" w:cs="Arial"/>
          </w:rPr>
          <w:t>brisk reflexes</w:t>
        </w:r>
      </w:ins>
      <w:ins w:id="317" w:author="msynofzik" w:date="2015-12-06T20:46:00Z">
        <w:r w:rsidR="00667F5A">
          <w:rPr>
            <w:rFonts w:ascii="Arial" w:hAnsi="Arial" w:cs="Arial"/>
          </w:rPr>
          <w:t xml:space="preserve"> in 33%</w:t>
        </w:r>
      </w:ins>
      <w:ins w:id="318" w:author="msynofzik" w:date="2015-12-06T21:08:00Z">
        <w:r w:rsidR="00746F7A">
          <w:rPr>
            <w:rFonts w:ascii="Arial" w:hAnsi="Arial" w:cs="Arial"/>
          </w:rPr>
          <w:t xml:space="preserve">; </w:t>
        </w:r>
      </w:ins>
      <w:r w:rsidR="00746F7A">
        <w:rPr>
          <w:rFonts w:ascii="Arial" w:hAnsi="Arial" w:cs="Arial"/>
        </w:rPr>
        <w:fldChar w:fldCharType="begin">
          <w:fldData xml:space="preserve">PEVuZE5vdGU+PENpdGU+PEF1dGhvcj5EdXByZTwvQXV0aG9yPjxZZWFyPjIwMDc8L1llYXI+PFJl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</w:fldData>
        </w:fldChar>
      </w:r>
      <w:r w:rsidR="00746F7A">
        <w:rPr>
          <w:rFonts w:ascii="Arial" w:hAnsi="Arial" w:cs="Arial"/>
        </w:rPr>
        <w:instrText xml:space="preserve"> ADDIN EN.CITE </w:instrText>
      </w:r>
      <w:r w:rsidR="00746F7A">
        <w:rPr>
          <w:rFonts w:ascii="Arial" w:hAnsi="Arial" w:cs="Arial"/>
        </w:rPr>
        <w:fldChar w:fldCharType="begin">
          <w:fldData xml:space="preserve">PEVuZE5vdGU+PENpdGU+PEF1dGhvcj5EdXByZTwvQXV0aG9yPjxZZWFyPjIwMDc8L1llYXI+PFJl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</w:fldData>
        </w:fldChar>
      </w:r>
      <w:r w:rsidR="00746F7A">
        <w:rPr>
          <w:rFonts w:ascii="Arial" w:hAnsi="Arial" w:cs="Arial"/>
        </w:rPr>
        <w:instrText xml:space="preserve"> ADDIN EN.CITE.DATA </w:instrText>
      </w:r>
      <w:r w:rsidR="00746F7A">
        <w:rPr>
          <w:rFonts w:ascii="Arial" w:hAnsi="Arial" w:cs="Arial"/>
        </w:rPr>
      </w:r>
      <w:r w:rsidR="00746F7A">
        <w:rPr>
          <w:rFonts w:ascii="Arial" w:hAnsi="Arial" w:cs="Arial"/>
        </w:rPr>
        <w:fldChar w:fldCharType="end"/>
      </w:r>
      <w:r w:rsidR="00746F7A">
        <w:rPr>
          <w:rFonts w:ascii="Arial" w:hAnsi="Arial" w:cs="Arial"/>
        </w:rPr>
      </w:r>
      <w:r w:rsidR="00746F7A">
        <w:rPr>
          <w:rFonts w:ascii="Arial" w:hAnsi="Arial" w:cs="Arial"/>
        </w:rPr>
        <w:fldChar w:fldCharType="separate"/>
      </w:r>
      <w:r w:rsidR="00746F7A">
        <w:rPr>
          <w:rFonts w:ascii="Arial" w:hAnsi="Arial" w:cs="Arial"/>
          <w:noProof/>
        </w:rPr>
        <w:t>(</w:t>
      </w:r>
      <w:hyperlink w:anchor="_ENREF_6" w:tooltip="Dupre, 2007 #9310" w:history="1">
        <w:r w:rsidR="00746F7A">
          <w:rPr>
            <w:rFonts w:ascii="Arial" w:hAnsi="Arial" w:cs="Arial"/>
            <w:noProof/>
          </w:rPr>
          <w:t>Dupre</w:t>
        </w:r>
        <w:r w:rsidR="00746F7A" w:rsidRPr="00746F7A">
          <w:rPr>
            <w:rFonts w:ascii="Arial" w:hAnsi="Arial" w:cs="Arial"/>
            <w:i/>
            <w:noProof/>
          </w:rPr>
          <w:t xml:space="preserve"> et al.</w:t>
        </w:r>
        <w:r w:rsidR="00746F7A">
          <w:rPr>
            <w:rFonts w:ascii="Arial" w:hAnsi="Arial" w:cs="Arial"/>
            <w:noProof/>
          </w:rPr>
          <w:t>, 2007</w:t>
        </w:r>
      </w:hyperlink>
      <w:r w:rsidR="00746F7A">
        <w:rPr>
          <w:rFonts w:ascii="Arial" w:hAnsi="Arial" w:cs="Arial"/>
          <w:noProof/>
        </w:rPr>
        <w:t>)</w:t>
      </w:r>
      <w:r w:rsidR="00746F7A">
        <w:rPr>
          <w:rFonts w:ascii="Arial" w:hAnsi="Arial" w:cs="Arial"/>
        </w:rPr>
        <w:fldChar w:fldCharType="end"/>
      </w:r>
      <w:ins w:id="319" w:author="msynofzik" w:date="2015-12-06T20:46:00Z">
        <w:r w:rsidR="00667F5A">
          <w:rPr>
            <w:rFonts w:ascii="Arial" w:hAnsi="Arial" w:cs="Arial"/>
          </w:rPr>
          <w:t>)</w:t>
        </w:r>
      </w:ins>
      <w:r>
        <w:rPr>
          <w:rFonts w:ascii="Arial" w:hAnsi="Arial" w:cs="Arial"/>
        </w:rPr>
        <w:t>, starting in adult age</w:t>
      </w:r>
      <w:r w:rsidR="005175AE">
        <w:rPr>
          <w:rFonts w:ascii="Arial" w:hAnsi="Arial" w:cs="Arial"/>
        </w:rPr>
        <w:t xml:space="preserve"> </w:t>
      </w:r>
      <w:r w:rsidR="00CE3656">
        <w:rPr>
          <w:rFonts w:ascii="Arial" w:hAnsi="Arial" w:cs="Arial"/>
        </w:rPr>
        <w:fldChar w:fldCharType="begin">
          <w:fldData xml:space="preserve">PEVuZE5vdGU+PENpdGU+PEF1dGhvcj5EdXByZTwvQXV0aG9yPjxZZWFyPjE5OTMvMjAxMjwvWWVh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</w:fldData>
        </w:fldChar>
      </w:r>
      <w:r w:rsidR="005175AE">
        <w:rPr>
          <w:rFonts w:ascii="Arial" w:hAnsi="Arial" w:cs="Arial"/>
        </w:rPr>
        <w:instrText xml:space="preserve"> ADDIN EN.CITE </w:instrText>
      </w:r>
      <w:r w:rsidR="005175AE">
        <w:rPr>
          <w:rFonts w:ascii="Arial" w:hAnsi="Arial" w:cs="Arial"/>
        </w:rPr>
        <w:fldChar w:fldCharType="begin">
          <w:fldData xml:space="preserve">PEVuZE5vdGU+PENpdGU+PEF1dGhvcj5EdXByZTwvQXV0aG9yPjxZZWFyPjE5OTMvMjAxMjwvWWVh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</w:fldData>
        </w:fldChar>
      </w:r>
      <w:r w:rsidR="005175AE">
        <w:rPr>
          <w:rFonts w:ascii="Arial" w:hAnsi="Arial" w:cs="Arial"/>
        </w:rPr>
        <w:instrText xml:space="preserve"> ADDIN EN.CITE.DATA </w:instrText>
      </w:r>
      <w:r w:rsidR="005175AE">
        <w:rPr>
          <w:rFonts w:ascii="Arial" w:hAnsi="Arial" w:cs="Arial"/>
        </w:rPr>
      </w:r>
      <w:r w:rsidR="005175AE">
        <w:rPr>
          <w:rFonts w:ascii="Arial" w:hAnsi="Arial" w:cs="Arial"/>
        </w:rPr>
        <w:fldChar w:fldCharType="end"/>
      </w:r>
      <w:r w:rsidR="00CE3656">
        <w:rPr>
          <w:rFonts w:ascii="Arial" w:hAnsi="Arial" w:cs="Arial"/>
        </w:rPr>
      </w:r>
      <w:r w:rsidR="00CE3656">
        <w:rPr>
          <w:rFonts w:ascii="Arial" w:hAnsi="Arial" w:cs="Arial"/>
        </w:rPr>
        <w:fldChar w:fldCharType="separate"/>
      </w:r>
      <w:r w:rsidR="005175AE">
        <w:rPr>
          <w:rFonts w:ascii="Arial" w:hAnsi="Arial" w:cs="Arial"/>
          <w:noProof/>
        </w:rPr>
        <w:t>(</w:t>
      </w:r>
      <w:hyperlink w:anchor="_ENREF_5" w:tooltip="Dupre, 1993/2012 #8904" w:history="1">
        <w:r w:rsidR="00746F7A">
          <w:rPr>
            <w:rFonts w:ascii="Arial" w:hAnsi="Arial" w:cs="Arial"/>
            <w:noProof/>
          </w:rPr>
          <w:t>Dupre</w:t>
        </w:r>
        <w:r w:rsidR="00746F7A" w:rsidRPr="005175AE">
          <w:rPr>
            <w:rFonts w:ascii="Arial" w:hAnsi="Arial" w:cs="Arial"/>
            <w:i/>
            <w:noProof/>
          </w:rPr>
          <w:t xml:space="preserve"> et al.</w:t>
        </w:r>
        <w:r w:rsidR="00746F7A">
          <w:rPr>
            <w:rFonts w:ascii="Arial" w:hAnsi="Arial" w:cs="Arial"/>
            <w:noProof/>
          </w:rPr>
          <w:t>, 1993/2012</w:t>
        </w:r>
      </w:hyperlink>
      <w:r w:rsidR="005175AE">
        <w:rPr>
          <w:rFonts w:ascii="Arial" w:hAnsi="Arial" w:cs="Arial"/>
          <w:noProof/>
        </w:rPr>
        <w:t xml:space="preserve">, </w:t>
      </w:r>
      <w:hyperlink w:anchor="_ENREF_9" w:tooltip="Gros-Louis, 2007 #9308" w:history="1">
        <w:r w:rsidR="00746F7A">
          <w:rPr>
            <w:rFonts w:ascii="Arial" w:hAnsi="Arial" w:cs="Arial"/>
            <w:noProof/>
          </w:rPr>
          <w:t>Gros-Louis</w:t>
        </w:r>
        <w:r w:rsidR="00746F7A" w:rsidRPr="005175AE">
          <w:rPr>
            <w:rFonts w:ascii="Arial" w:hAnsi="Arial" w:cs="Arial"/>
            <w:i/>
            <w:noProof/>
          </w:rPr>
          <w:t xml:space="preserve"> et al.</w:t>
        </w:r>
        <w:r w:rsidR="00746F7A">
          <w:rPr>
            <w:rFonts w:ascii="Arial" w:hAnsi="Arial" w:cs="Arial"/>
            <w:noProof/>
          </w:rPr>
          <w:t>, 2007</w:t>
        </w:r>
      </w:hyperlink>
      <w:r w:rsidR="005175AE">
        <w:rPr>
          <w:rFonts w:ascii="Arial" w:hAnsi="Arial" w:cs="Arial"/>
          <w:noProof/>
        </w:rPr>
        <w:t xml:space="preserve">, </w:t>
      </w:r>
      <w:hyperlink w:anchor="_ENREF_14" w:tooltip="Noreau, 2013 #9305" w:history="1">
        <w:r w:rsidR="00746F7A">
          <w:rPr>
            <w:rFonts w:ascii="Arial" w:hAnsi="Arial" w:cs="Arial"/>
            <w:noProof/>
          </w:rPr>
          <w:t>Noreau</w:t>
        </w:r>
        <w:r w:rsidR="00746F7A" w:rsidRPr="005175AE">
          <w:rPr>
            <w:rFonts w:ascii="Arial" w:hAnsi="Arial" w:cs="Arial"/>
            <w:i/>
            <w:noProof/>
          </w:rPr>
          <w:t xml:space="preserve"> et al.</w:t>
        </w:r>
        <w:r w:rsidR="00746F7A">
          <w:rPr>
            <w:rFonts w:ascii="Arial" w:hAnsi="Arial" w:cs="Arial"/>
            <w:noProof/>
          </w:rPr>
          <w:t>, 2013</w:t>
        </w:r>
      </w:hyperlink>
      <w:r w:rsidR="005175AE">
        <w:rPr>
          <w:rFonts w:ascii="Arial" w:hAnsi="Arial" w:cs="Arial"/>
          <w:noProof/>
        </w:rPr>
        <w:t xml:space="preserve">, </w:t>
      </w:r>
      <w:hyperlink w:anchor="_ENREF_7" w:tooltip="Fogel, 2014 #9523" w:history="1">
        <w:r w:rsidR="00746F7A">
          <w:rPr>
            <w:rFonts w:ascii="Arial" w:hAnsi="Arial" w:cs="Arial"/>
            <w:noProof/>
          </w:rPr>
          <w:t>Fogel</w:t>
        </w:r>
        <w:r w:rsidR="00746F7A" w:rsidRPr="005175AE">
          <w:rPr>
            <w:rFonts w:ascii="Arial" w:hAnsi="Arial" w:cs="Arial"/>
            <w:i/>
            <w:noProof/>
          </w:rPr>
          <w:t xml:space="preserve"> et al.</w:t>
        </w:r>
        <w:r w:rsidR="00746F7A">
          <w:rPr>
            <w:rFonts w:ascii="Arial" w:hAnsi="Arial" w:cs="Arial"/>
            <w:noProof/>
          </w:rPr>
          <w:t>, 2014</w:t>
        </w:r>
      </w:hyperlink>
      <w:r w:rsidR="005175AE">
        <w:rPr>
          <w:rFonts w:ascii="Arial" w:hAnsi="Arial" w:cs="Arial"/>
          <w:noProof/>
        </w:rPr>
        <w:t>)</w:t>
      </w:r>
      <w:r w:rsidR="00CE3656">
        <w:rPr>
          <w:rFonts w:ascii="Arial" w:hAnsi="Arial" w:cs="Arial"/>
        </w:rPr>
        <w:fldChar w:fldCharType="end"/>
      </w:r>
      <w:r>
        <w:rPr>
          <w:rFonts w:ascii="Arial" w:hAnsi="Arial" w:cs="Arial"/>
        </w:rPr>
        <w:t>.</w:t>
      </w:r>
      <w:r w:rsidR="00C92927">
        <w:rPr>
          <w:rFonts w:ascii="Arial" w:hAnsi="Arial" w:cs="Arial"/>
        </w:rPr>
        <w:t xml:space="preserve"> </w:t>
      </w:r>
      <w:r w:rsidR="005D5F08" w:rsidRPr="005D5F08">
        <w:rPr>
          <w:rFonts w:ascii="Arial" w:hAnsi="Arial" w:cs="Arial"/>
        </w:rPr>
        <w:t xml:space="preserve">However, here we show that </w:t>
      </w:r>
      <w:r w:rsidR="005D5F08">
        <w:rPr>
          <w:rFonts w:ascii="Arial" w:hAnsi="Arial" w:cs="Arial"/>
        </w:rPr>
        <w:t xml:space="preserve">pure cerebellar ataxia </w:t>
      </w:r>
      <w:r w:rsidR="005D5F08" w:rsidRPr="005D5F08">
        <w:rPr>
          <w:rFonts w:ascii="Arial" w:hAnsi="Arial" w:cs="Arial"/>
        </w:rPr>
        <w:t xml:space="preserve">represents </w:t>
      </w:r>
      <w:del w:id="320" w:author="msynofzik" w:date="2015-12-07T16:01:00Z">
        <w:r w:rsidR="005D5F08" w:rsidRPr="005D5F08" w:rsidDel="006F29D2">
          <w:rPr>
            <w:rFonts w:ascii="Arial" w:hAnsi="Arial" w:cs="Arial"/>
          </w:rPr>
          <w:delText xml:space="preserve">only </w:delText>
        </w:r>
      </w:del>
      <w:ins w:id="321" w:author="msynofzik" w:date="2015-12-07T16:01:00Z">
        <w:r w:rsidR="006F29D2">
          <w:rPr>
            <w:rFonts w:ascii="Arial" w:hAnsi="Arial" w:cs="Arial"/>
          </w:rPr>
          <w:t>rather</w:t>
        </w:r>
        <w:r w:rsidR="006F29D2" w:rsidRPr="005D5F08">
          <w:rPr>
            <w:rFonts w:ascii="Arial" w:hAnsi="Arial" w:cs="Arial"/>
          </w:rPr>
          <w:t xml:space="preserve"> </w:t>
        </w:r>
      </w:ins>
      <w:r w:rsidR="005D5F08" w:rsidRPr="005D5F08">
        <w:rPr>
          <w:rFonts w:ascii="Arial" w:hAnsi="Arial" w:cs="Arial"/>
        </w:rPr>
        <w:t xml:space="preserve">a relatively </w:t>
      </w:r>
      <w:r w:rsidR="005D5F08">
        <w:rPr>
          <w:rFonts w:ascii="Arial" w:hAnsi="Arial" w:cs="Arial"/>
        </w:rPr>
        <w:t>infrequent</w:t>
      </w:r>
      <w:r w:rsidR="005D5F08" w:rsidRPr="005D5F08">
        <w:rPr>
          <w:rFonts w:ascii="Arial" w:hAnsi="Arial" w:cs="Arial"/>
        </w:rPr>
        <w:t xml:space="preserve"> </w:t>
      </w:r>
      <w:r w:rsidR="005D5F08">
        <w:rPr>
          <w:rFonts w:ascii="Arial" w:hAnsi="Arial" w:cs="Arial"/>
        </w:rPr>
        <w:t>phenotypic cluster</w:t>
      </w:r>
      <w:r w:rsidR="005D5F08" w:rsidRPr="005D5F08">
        <w:rPr>
          <w:rFonts w:ascii="Arial" w:hAnsi="Arial" w:cs="Arial"/>
        </w:rPr>
        <w:t xml:space="preserve"> along a</w:t>
      </w:r>
      <w:r w:rsidR="005D5F08">
        <w:rPr>
          <w:rFonts w:ascii="Arial" w:hAnsi="Arial" w:cs="Arial"/>
        </w:rPr>
        <w:t xml:space="preserve"> broad </w:t>
      </w:r>
      <w:r w:rsidR="005D5F08" w:rsidRPr="005D5F08">
        <w:rPr>
          <w:rFonts w:ascii="Arial" w:hAnsi="Arial" w:cs="Arial"/>
        </w:rPr>
        <w:t xml:space="preserve">multidimensional </w:t>
      </w:r>
      <w:r w:rsidR="005D5F08">
        <w:rPr>
          <w:rFonts w:ascii="Arial" w:hAnsi="Arial" w:cs="Arial"/>
        </w:rPr>
        <w:t>SYNE1</w:t>
      </w:r>
      <w:r w:rsidR="005D5F08" w:rsidRPr="005D5F08">
        <w:rPr>
          <w:rFonts w:ascii="Arial" w:hAnsi="Arial" w:cs="Arial"/>
        </w:rPr>
        <w:t>-associated spectrum of neurodegenerative</w:t>
      </w:r>
      <w:r w:rsidR="005D5F08">
        <w:rPr>
          <w:rFonts w:ascii="Arial" w:hAnsi="Arial" w:cs="Arial"/>
        </w:rPr>
        <w:t xml:space="preserve"> </w:t>
      </w:r>
      <w:r w:rsidR="005D5F08" w:rsidRPr="005D5F08">
        <w:rPr>
          <w:rFonts w:ascii="Arial" w:hAnsi="Arial" w:cs="Arial"/>
        </w:rPr>
        <w:t xml:space="preserve">disorders. </w:t>
      </w:r>
      <w:r w:rsidR="009314AF">
        <w:rPr>
          <w:rFonts w:ascii="Arial" w:hAnsi="Arial" w:cs="Arial"/>
        </w:rPr>
        <w:t>With 81% of all patients exhibiting</w:t>
      </w:r>
      <w:r w:rsidR="009314AF" w:rsidRPr="00BF1311">
        <w:rPr>
          <w:rFonts w:ascii="Arial" w:hAnsi="Arial" w:cs="Arial"/>
        </w:rPr>
        <w:t xml:space="preserve"> </w:t>
      </w:r>
      <w:r w:rsidR="009314AF">
        <w:rPr>
          <w:rFonts w:ascii="Arial" w:hAnsi="Arial" w:cs="Arial"/>
        </w:rPr>
        <w:t xml:space="preserve">variable </w:t>
      </w:r>
      <w:r w:rsidR="009314AF" w:rsidRPr="00BF1311">
        <w:rPr>
          <w:rFonts w:ascii="Arial" w:hAnsi="Arial" w:cs="Arial"/>
        </w:rPr>
        <w:t>add</w:t>
      </w:r>
      <w:r w:rsidR="009314AF">
        <w:rPr>
          <w:rFonts w:ascii="Arial" w:hAnsi="Arial" w:cs="Arial"/>
        </w:rPr>
        <w:t>i</w:t>
      </w:r>
      <w:r w:rsidR="009314AF" w:rsidRPr="00BF1311">
        <w:rPr>
          <w:rFonts w:ascii="Arial" w:hAnsi="Arial" w:cs="Arial"/>
        </w:rPr>
        <w:t>tional</w:t>
      </w:r>
      <w:r w:rsidR="009314AF">
        <w:rPr>
          <w:rFonts w:ascii="Arial" w:hAnsi="Arial" w:cs="Arial"/>
        </w:rPr>
        <w:t xml:space="preserve"> non-</w:t>
      </w:r>
      <w:r w:rsidR="009314AF" w:rsidRPr="00151E29">
        <w:rPr>
          <w:rFonts w:ascii="Arial" w:hAnsi="Arial" w:cs="Arial"/>
        </w:rPr>
        <w:t>cerebellar features</w:t>
      </w:r>
      <w:r w:rsidR="00F2372C">
        <w:rPr>
          <w:rFonts w:ascii="Arial" w:hAnsi="Arial" w:cs="Arial"/>
        </w:rPr>
        <w:t xml:space="preserve"> both in neurological and non-neurological domains</w:t>
      </w:r>
      <w:r w:rsidR="009314AF" w:rsidRPr="00151E29">
        <w:rPr>
          <w:rFonts w:ascii="Arial" w:hAnsi="Arial" w:cs="Arial"/>
        </w:rPr>
        <w:t xml:space="preserve">, </w:t>
      </w:r>
      <w:r w:rsidR="009314AF">
        <w:rPr>
          <w:rFonts w:ascii="Arial" w:hAnsi="Arial" w:cs="Arial"/>
        </w:rPr>
        <w:t>a</w:t>
      </w:r>
      <w:r w:rsidR="00F2372C">
        <w:rPr>
          <w:rFonts w:ascii="Arial" w:hAnsi="Arial" w:cs="Arial"/>
        </w:rPr>
        <w:t xml:space="preserve"> </w:t>
      </w:r>
      <w:proofErr w:type="spellStart"/>
      <w:r w:rsidR="00F2372C">
        <w:rPr>
          <w:rFonts w:ascii="Arial" w:hAnsi="Arial" w:cs="Arial"/>
        </w:rPr>
        <w:t>multisystemic</w:t>
      </w:r>
      <w:proofErr w:type="spellEnd"/>
      <w:r w:rsidR="00F2372C">
        <w:rPr>
          <w:rFonts w:ascii="Arial" w:hAnsi="Arial" w:cs="Arial"/>
        </w:rPr>
        <w:t xml:space="preserve"> phenotype seems to be</w:t>
      </w:r>
      <w:r w:rsidR="009314AF">
        <w:rPr>
          <w:rFonts w:ascii="Arial" w:hAnsi="Arial" w:cs="Arial"/>
        </w:rPr>
        <w:t xml:space="preserve"> the rule rather than the exception</w:t>
      </w:r>
      <w:r w:rsidR="00F2372C">
        <w:rPr>
          <w:rFonts w:ascii="Arial" w:hAnsi="Arial" w:cs="Arial"/>
        </w:rPr>
        <w:t xml:space="preserve"> in SYNE1 disease.</w:t>
      </w:r>
      <w:r w:rsidR="009314AF">
        <w:rPr>
          <w:rFonts w:ascii="Arial" w:hAnsi="Arial" w:cs="Arial"/>
        </w:rPr>
        <w:t xml:space="preserve"> </w:t>
      </w:r>
      <w:r w:rsidR="002829B1">
        <w:rPr>
          <w:rFonts w:ascii="Arial" w:hAnsi="Arial" w:cs="Arial"/>
        </w:rPr>
        <w:t>Apart from cerebellar ataxia, t</w:t>
      </w:r>
      <w:r w:rsidR="005D5F08" w:rsidRPr="005D5F08">
        <w:rPr>
          <w:rFonts w:ascii="Arial" w:hAnsi="Arial" w:cs="Arial"/>
        </w:rPr>
        <w:t xml:space="preserve">his spectrum includes </w:t>
      </w:r>
      <w:r w:rsidR="004437E0">
        <w:rPr>
          <w:rFonts w:ascii="Arial" w:hAnsi="Arial" w:cs="Arial"/>
        </w:rPr>
        <w:t>upper motor neuron disease, lower motor neuron disease, brainstem dysfunction</w:t>
      </w:r>
      <w:r w:rsidR="002829B1">
        <w:rPr>
          <w:rFonts w:ascii="Arial" w:hAnsi="Arial" w:cs="Arial"/>
        </w:rPr>
        <w:t xml:space="preserve"> (e.g. saccadic slowing)</w:t>
      </w:r>
      <w:r w:rsidR="004437E0">
        <w:rPr>
          <w:rFonts w:ascii="Arial" w:hAnsi="Arial" w:cs="Arial"/>
        </w:rPr>
        <w:t>,</w:t>
      </w:r>
      <w:r w:rsidR="002829B1">
        <w:rPr>
          <w:rFonts w:ascii="Arial" w:hAnsi="Arial" w:cs="Arial"/>
        </w:rPr>
        <w:t xml:space="preserve"> and a variable range of musculoskeletal </w:t>
      </w:r>
      <w:r w:rsidR="002829B1">
        <w:rPr>
          <w:rFonts w:ascii="Arial" w:hAnsi="Arial" w:cs="Arial"/>
        </w:rPr>
        <w:lastRenderedPageBreak/>
        <w:t xml:space="preserve">abnormalities (e.g. kyphosis, scoliosis, pes </w:t>
      </w:r>
      <w:proofErr w:type="spellStart"/>
      <w:r w:rsidR="002829B1">
        <w:rPr>
          <w:rFonts w:ascii="Arial" w:hAnsi="Arial" w:cs="Arial"/>
        </w:rPr>
        <w:t>cavus</w:t>
      </w:r>
      <w:proofErr w:type="spellEnd"/>
      <w:r w:rsidR="00204006">
        <w:rPr>
          <w:rFonts w:ascii="Arial" w:hAnsi="Arial" w:cs="Arial"/>
        </w:rPr>
        <w:t xml:space="preserve">, </w:t>
      </w:r>
      <w:r w:rsidR="005F0A15">
        <w:rPr>
          <w:rFonts w:ascii="Arial" w:hAnsi="Arial" w:cs="Arial"/>
        </w:rPr>
        <w:t>contractures</w:t>
      </w:r>
      <w:r w:rsidR="002829B1">
        <w:rPr>
          <w:rFonts w:ascii="Arial" w:hAnsi="Arial" w:cs="Arial"/>
        </w:rPr>
        <w:t xml:space="preserve">). Variable combinations of these features can be found in different </w:t>
      </w:r>
      <w:r w:rsidR="002829B1" w:rsidRPr="005D5DCE">
        <w:rPr>
          <w:rFonts w:ascii="Arial" w:hAnsi="Arial" w:cs="Arial"/>
        </w:rPr>
        <w:t>SYNE1</w:t>
      </w:r>
      <w:r w:rsidR="002829B1">
        <w:rPr>
          <w:rFonts w:ascii="Arial" w:hAnsi="Arial" w:cs="Arial"/>
        </w:rPr>
        <w:t xml:space="preserve"> patients along a continuous spectrum of disease</w:t>
      </w:r>
      <w:r w:rsidR="00153AC4">
        <w:rPr>
          <w:rFonts w:ascii="Arial" w:hAnsi="Arial" w:cs="Arial"/>
        </w:rPr>
        <w:t>. This spectrum</w:t>
      </w:r>
      <w:r w:rsidR="002829B1">
        <w:rPr>
          <w:rFonts w:ascii="Arial" w:hAnsi="Arial" w:cs="Arial"/>
        </w:rPr>
        <w:t xml:space="preserve"> </w:t>
      </w:r>
      <w:r w:rsidR="00D72CCE" w:rsidRPr="005D5DCE">
        <w:rPr>
          <w:rFonts w:ascii="Arial" w:hAnsi="Arial" w:cs="Arial"/>
        </w:rPr>
        <w:t>r</w:t>
      </w:r>
      <w:r w:rsidR="00D72CCE">
        <w:rPr>
          <w:rFonts w:ascii="Arial" w:hAnsi="Arial" w:cs="Arial"/>
        </w:rPr>
        <w:t xml:space="preserve">anges </w:t>
      </w:r>
      <w:r w:rsidR="005D5DCE">
        <w:rPr>
          <w:rFonts w:ascii="Arial" w:hAnsi="Arial" w:cs="Arial"/>
        </w:rPr>
        <w:t>from</w:t>
      </w:r>
      <w:r w:rsidR="00153AC4" w:rsidRPr="005D5DCE">
        <w:rPr>
          <w:rFonts w:ascii="Arial" w:hAnsi="Arial" w:cs="Arial"/>
        </w:rPr>
        <w:t xml:space="preserve"> </w:t>
      </w:r>
      <w:r w:rsidR="0071107A">
        <w:rPr>
          <w:rFonts w:ascii="Arial" w:hAnsi="Arial" w:cs="Arial"/>
        </w:rPr>
        <w:t>(</w:t>
      </w:r>
      <w:proofErr w:type="spellStart"/>
      <w:r w:rsidR="0071107A">
        <w:rPr>
          <w:rFonts w:ascii="Arial" w:hAnsi="Arial" w:cs="Arial"/>
        </w:rPr>
        <w:t>i</w:t>
      </w:r>
      <w:proofErr w:type="spellEnd"/>
      <w:r w:rsidR="0071107A">
        <w:rPr>
          <w:rFonts w:ascii="Arial" w:hAnsi="Arial" w:cs="Arial"/>
        </w:rPr>
        <w:t xml:space="preserve">) </w:t>
      </w:r>
      <w:r w:rsidR="005D5DCE">
        <w:rPr>
          <w:rFonts w:ascii="Arial" w:hAnsi="Arial" w:cs="Arial"/>
        </w:rPr>
        <w:t xml:space="preserve">pure cerebellar ataxia via </w:t>
      </w:r>
      <w:r w:rsidR="0071107A">
        <w:rPr>
          <w:rFonts w:ascii="Arial" w:hAnsi="Arial" w:cs="Arial"/>
        </w:rPr>
        <w:t xml:space="preserve">(ii) </w:t>
      </w:r>
      <w:r w:rsidR="00153AC4" w:rsidRPr="005D5DCE">
        <w:rPr>
          <w:rFonts w:ascii="Arial" w:hAnsi="Arial" w:cs="Arial"/>
        </w:rPr>
        <w:t>cerebellar ataxia plus damage of one or two additional systems (such as</w:t>
      </w:r>
      <w:r w:rsidR="002212CE">
        <w:rPr>
          <w:rFonts w:ascii="Arial" w:hAnsi="Arial" w:cs="Arial"/>
        </w:rPr>
        <w:t xml:space="preserve"> motor neuron disease, thu</w:t>
      </w:r>
      <w:r w:rsidR="00153AC4" w:rsidRPr="005D5DCE">
        <w:rPr>
          <w:rFonts w:ascii="Arial" w:hAnsi="Arial" w:cs="Arial"/>
        </w:rPr>
        <w:t xml:space="preserve">s </w:t>
      </w:r>
      <w:r w:rsidR="00153AC4">
        <w:rPr>
          <w:rFonts w:ascii="Arial" w:hAnsi="Arial" w:cs="Arial"/>
        </w:rPr>
        <w:t>giving rise to spastic ataxia and complicated hered</w:t>
      </w:r>
      <w:r w:rsidR="002212CE">
        <w:rPr>
          <w:rFonts w:ascii="Arial" w:hAnsi="Arial" w:cs="Arial"/>
        </w:rPr>
        <w:t xml:space="preserve">itary spastic paraplegia </w:t>
      </w:r>
      <w:r w:rsidR="00153AC4">
        <w:rPr>
          <w:rFonts w:ascii="Arial" w:hAnsi="Arial" w:cs="Arial"/>
        </w:rPr>
        <w:t xml:space="preserve">phenotypes) </w:t>
      </w:r>
      <w:r w:rsidR="00153AC4" w:rsidRPr="005D5DCE">
        <w:rPr>
          <w:rFonts w:ascii="Arial" w:hAnsi="Arial" w:cs="Arial"/>
        </w:rPr>
        <w:t xml:space="preserve">to </w:t>
      </w:r>
      <w:r w:rsidR="0071107A">
        <w:rPr>
          <w:rFonts w:ascii="Arial" w:hAnsi="Arial" w:cs="Arial"/>
        </w:rPr>
        <w:t xml:space="preserve">(iii) </w:t>
      </w:r>
      <w:r w:rsidR="00153AC4" w:rsidRPr="005D5DCE">
        <w:rPr>
          <w:rFonts w:ascii="Arial" w:hAnsi="Arial" w:cs="Arial"/>
        </w:rPr>
        <w:t xml:space="preserve">cerebellar ataxia as part of severe </w:t>
      </w:r>
      <w:proofErr w:type="spellStart"/>
      <w:r w:rsidR="00153AC4" w:rsidRPr="005D5DCE">
        <w:rPr>
          <w:rFonts w:ascii="Arial" w:hAnsi="Arial" w:cs="Arial"/>
        </w:rPr>
        <w:t>multisystemic</w:t>
      </w:r>
      <w:proofErr w:type="spellEnd"/>
      <w:r w:rsidR="00153AC4" w:rsidRPr="005D5DCE">
        <w:rPr>
          <w:rFonts w:ascii="Arial" w:hAnsi="Arial" w:cs="Arial"/>
        </w:rPr>
        <w:t xml:space="preserve"> neurodegenerative syndrome</w:t>
      </w:r>
      <w:r w:rsidR="0071107A">
        <w:rPr>
          <w:rFonts w:ascii="Arial" w:hAnsi="Arial" w:cs="Arial"/>
        </w:rPr>
        <w:t>s</w:t>
      </w:r>
      <w:r w:rsidR="00153AC4" w:rsidRPr="005D5DCE">
        <w:rPr>
          <w:rFonts w:ascii="Arial" w:hAnsi="Arial" w:cs="Arial"/>
        </w:rPr>
        <w:t xml:space="preserve">. </w:t>
      </w:r>
      <w:r w:rsidR="006A5BB9">
        <w:rPr>
          <w:rFonts w:ascii="Arial" w:hAnsi="Arial" w:cs="Arial"/>
        </w:rPr>
        <w:t>The latter</w:t>
      </w:r>
      <w:r w:rsidR="00D61140">
        <w:rPr>
          <w:rFonts w:ascii="Arial" w:hAnsi="Arial" w:cs="Arial"/>
        </w:rPr>
        <w:t xml:space="preserve"> encompass</w:t>
      </w:r>
      <w:r w:rsidR="002829B1">
        <w:rPr>
          <w:rFonts w:ascii="Arial" w:hAnsi="Arial" w:cs="Arial"/>
        </w:rPr>
        <w:t xml:space="preserve"> </w:t>
      </w:r>
      <w:r w:rsidR="007E623B">
        <w:rPr>
          <w:rFonts w:ascii="Arial" w:hAnsi="Arial" w:cs="Arial"/>
        </w:rPr>
        <w:t>literally</w:t>
      </w:r>
      <w:r w:rsidR="002829B1">
        <w:rPr>
          <w:rFonts w:ascii="Arial" w:hAnsi="Arial" w:cs="Arial"/>
        </w:rPr>
        <w:t xml:space="preserve"> </w:t>
      </w:r>
      <w:r w:rsidR="002829B1" w:rsidRPr="007E623B">
        <w:rPr>
          <w:rFonts w:ascii="Arial" w:hAnsi="Arial" w:cs="Arial"/>
          <w:i/>
        </w:rPr>
        <w:t xml:space="preserve">all </w:t>
      </w:r>
      <w:r w:rsidR="002829B1">
        <w:rPr>
          <w:rFonts w:ascii="Arial" w:hAnsi="Arial" w:cs="Arial"/>
        </w:rPr>
        <w:t>of the</w:t>
      </w:r>
      <w:r w:rsidR="006A5BB9">
        <w:rPr>
          <w:rFonts w:ascii="Arial" w:hAnsi="Arial" w:cs="Arial"/>
        </w:rPr>
        <w:t xml:space="preserve"> aforementioned</w:t>
      </w:r>
      <w:r w:rsidR="002829B1">
        <w:rPr>
          <w:rFonts w:ascii="Arial" w:hAnsi="Arial" w:cs="Arial"/>
        </w:rPr>
        <w:t xml:space="preserve"> SYNE1-a</w:t>
      </w:r>
      <w:r w:rsidR="00D61140">
        <w:rPr>
          <w:rFonts w:ascii="Arial" w:hAnsi="Arial" w:cs="Arial"/>
        </w:rPr>
        <w:t xml:space="preserve">ssociated </w:t>
      </w:r>
      <w:r w:rsidR="00153AC4">
        <w:rPr>
          <w:rFonts w:ascii="Arial" w:hAnsi="Arial" w:cs="Arial"/>
        </w:rPr>
        <w:t>domains</w:t>
      </w:r>
      <w:r w:rsidR="00D61140">
        <w:rPr>
          <w:rFonts w:ascii="Arial" w:hAnsi="Arial" w:cs="Arial"/>
        </w:rPr>
        <w:t xml:space="preserve"> and include</w:t>
      </w:r>
      <w:r w:rsidR="002829B1">
        <w:rPr>
          <w:rFonts w:ascii="Arial" w:hAnsi="Arial" w:cs="Arial"/>
        </w:rPr>
        <w:t xml:space="preserve"> also mental retardation</w:t>
      </w:r>
      <w:r w:rsidR="00D61140">
        <w:rPr>
          <w:rFonts w:ascii="Arial" w:hAnsi="Arial" w:cs="Arial"/>
        </w:rPr>
        <w:t xml:space="preserve">, </w:t>
      </w:r>
      <w:r w:rsidR="002829B1">
        <w:rPr>
          <w:rFonts w:ascii="Arial" w:hAnsi="Arial" w:cs="Arial"/>
        </w:rPr>
        <w:t>respiratory distress</w:t>
      </w:r>
      <w:r w:rsidR="00D61140">
        <w:rPr>
          <w:rFonts w:ascii="Arial" w:hAnsi="Arial" w:cs="Arial"/>
        </w:rPr>
        <w:t xml:space="preserve"> and </w:t>
      </w:r>
      <w:r w:rsidR="00275768">
        <w:rPr>
          <w:rFonts w:ascii="Arial" w:hAnsi="Arial" w:cs="Arial"/>
        </w:rPr>
        <w:t xml:space="preserve">possibly </w:t>
      </w:r>
      <w:r w:rsidR="00D61140">
        <w:rPr>
          <w:rFonts w:ascii="Arial" w:hAnsi="Arial" w:cs="Arial"/>
        </w:rPr>
        <w:t>visceral organ</w:t>
      </w:r>
      <w:r w:rsidR="00D72CCE">
        <w:rPr>
          <w:rFonts w:ascii="Arial" w:hAnsi="Arial" w:cs="Arial"/>
        </w:rPr>
        <w:t xml:space="preserve"> involvement</w:t>
      </w:r>
      <w:r w:rsidR="00CE3656">
        <w:rPr>
          <w:rFonts w:ascii="Arial" w:hAnsi="Arial" w:cs="Arial"/>
        </w:rPr>
        <w:t xml:space="preserve"> (</w:t>
      </w:r>
      <w:r w:rsidR="00597AA7">
        <w:rPr>
          <w:rFonts w:ascii="Arial" w:hAnsi="Arial" w:cs="Arial"/>
        </w:rPr>
        <w:t>Table 2</w:t>
      </w:r>
      <w:r w:rsidR="00D61140">
        <w:rPr>
          <w:rFonts w:ascii="Arial" w:hAnsi="Arial" w:cs="Arial"/>
        </w:rPr>
        <w:t>; for gr</w:t>
      </w:r>
      <w:r w:rsidR="00A3364D">
        <w:rPr>
          <w:rFonts w:ascii="Arial" w:hAnsi="Arial" w:cs="Arial"/>
        </w:rPr>
        <w:t xml:space="preserve">aphic illustration of the SYNE1 </w:t>
      </w:r>
      <w:r w:rsidR="00D61140">
        <w:rPr>
          <w:rFonts w:ascii="Arial" w:hAnsi="Arial" w:cs="Arial"/>
        </w:rPr>
        <w:t xml:space="preserve">disease continuum, see </w:t>
      </w:r>
      <w:r w:rsidR="00153AC4">
        <w:rPr>
          <w:rFonts w:ascii="Arial" w:hAnsi="Arial" w:cs="Arial"/>
        </w:rPr>
        <w:t>Figure 4</w:t>
      </w:r>
      <w:r w:rsidR="00027EAD">
        <w:rPr>
          <w:rFonts w:ascii="Arial" w:hAnsi="Arial" w:cs="Arial"/>
        </w:rPr>
        <w:t xml:space="preserve">B and </w:t>
      </w:r>
      <w:r w:rsidR="0071107A">
        <w:rPr>
          <w:rFonts w:ascii="Arial" w:hAnsi="Arial" w:cs="Arial"/>
        </w:rPr>
        <w:t>4</w:t>
      </w:r>
      <w:r w:rsidR="00027EAD">
        <w:rPr>
          <w:rFonts w:ascii="Arial" w:hAnsi="Arial" w:cs="Arial"/>
        </w:rPr>
        <w:t>C</w:t>
      </w:r>
      <w:r w:rsidR="00CE3656">
        <w:rPr>
          <w:rFonts w:ascii="Arial" w:hAnsi="Arial" w:cs="Arial"/>
        </w:rPr>
        <w:t>)</w:t>
      </w:r>
      <w:r w:rsidR="002829B1">
        <w:rPr>
          <w:rFonts w:ascii="Arial" w:hAnsi="Arial" w:cs="Arial"/>
        </w:rPr>
        <w:t>.</w:t>
      </w:r>
      <w:r w:rsidR="004D1AE6">
        <w:rPr>
          <w:rFonts w:ascii="Arial" w:hAnsi="Arial" w:cs="Arial"/>
        </w:rPr>
        <w:t xml:space="preserve"> </w:t>
      </w:r>
    </w:p>
    <w:p w14:paraId="3ECDE0A3" w14:textId="61C4FCD3" w:rsidR="00EA5369" w:rsidRDefault="002218E9" w:rsidP="005D5F08">
      <w:pPr>
        <w:spacing w:after="0" w:line="480" w:lineRule="auto"/>
        <w:jc w:val="both"/>
        <w:rPr>
          <w:rFonts w:ascii="Arial" w:hAnsi="Arial" w:cs="Arial"/>
        </w:rPr>
      </w:pPr>
      <w:r w:rsidRPr="0026358C">
        <w:rPr>
          <w:rFonts w:ascii="Arial" w:hAnsi="Arial" w:cs="Arial"/>
        </w:rPr>
        <w:t>The complex early-onset neurodeg</w:t>
      </w:r>
      <w:r>
        <w:rPr>
          <w:rFonts w:ascii="Arial" w:hAnsi="Arial" w:cs="Arial"/>
        </w:rPr>
        <w:t>e</w:t>
      </w:r>
      <w:r w:rsidRPr="0026358C">
        <w:rPr>
          <w:rFonts w:ascii="Arial" w:hAnsi="Arial" w:cs="Arial"/>
        </w:rPr>
        <w:t>nerative syndrome does</w:t>
      </w:r>
      <w:r>
        <w:rPr>
          <w:rFonts w:ascii="Arial" w:hAnsi="Arial" w:cs="Arial"/>
        </w:rPr>
        <w:t xml:space="preserve"> not seem to present a mere coincidental finding (that might be unrelated to the </w:t>
      </w:r>
      <w:r w:rsidRPr="004D3B08">
        <w:rPr>
          <w:rFonts w:ascii="Arial" w:hAnsi="Arial" w:cs="Arial"/>
          <w:i/>
        </w:rPr>
        <w:t>SYNE1</w:t>
      </w:r>
      <w:r>
        <w:rPr>
          <w:rFonts w:ascii="Arial" w:hAnsi="Arial" w:cs="Arial"/>
        </w:rPr>
        <w:t xml:space="preserve"> mutations), but rather reflects a phenotypic cluster systematically related to </w:t>
      </w:r>
      <w:r w:rsidRPr="004D3B08">
        <w:rPr>
          <w:rFonts w:ascii="Arial" w:hAnsi="Arial" w:cs="Arial"/>
          <w:i/>
        </w:rPr>
        <w:t>SYNE1</w:t>
      </w:r>
      <w:r>
        <w:rPr>
          <w:rFonts w:ascii="Arial" w:hAnsi="Arial" w:cs="Arial"/>
        </w:rPr>
        <w:t xml:space="preserve"> mutations. This is indicated by the fact that we identified 3 patients from two different families with this severe phenotypic combination. In fact, a fourth patient with early-onset complex </w:t>
      </w:r>
      <w:r w:rsidRPr="00213334">
        <w:rPr>
          <w:rFonts w:ascii="Arial" w:hAnsi="Arial" w:cs="Arial"/>
          <w:i/>
        </w:rPr>
        <w:t>SYNE1</w:t>
      </w:r>
      <w:r>
        <w:rPr>
          <w:rFonts w:ascii="Arial" w:hAnsi="Arial" w:cs="Arial"/>
        </w:rPr>
        <w:t xml:space="preserve"> ataxia-motor neuron disease and respiratory dysfunction has recently been described as a single case in a Japanese family </w:t>
      </w:r>
      <w:r>
        <w:rPr>
          <w:rFonts w:ascii="Arial" w:hAnsi="Arial" w:cs="Arial"/>
        </w:rPr>
        <w:fldChar w:fldCharType="begin"/>
      </w:r>
      <w:r>
        <w:rPr>
          <w:rFonts w:ascii="Arial" w:hAnsi="Arial" w:cs="Arial"/>
        </w:rPr>
        <w:instrText xml:space="preserve"> ADDIN EN.CITE &lt;EndNote&gt;&lt;Cite&gt;&lt;Author&gt;Izumi&lt;/Author&gt;&lt;Year&gt;2013&lt;/Year&gt;&lt;RecNum&gt;9306&lt;/RecNum&gt;&lt;DisplayText&gt;(Izumi&lt;style face="italic"&gt; et al.&lt;/style&gt;, 2013)&lt;/DisplayText&gt;&lt;record&gt;&lt;rec-number&gt;9306&lt;/rec-number&gt;&lt;foreign-keys&gt;&lt;key app="EN" db-id="z25sdadwv9wrade0ezop2wrc2dzfs2dffr2x"&gt;9306&lt;/key&gt;&lt;/foreign-keys&gt;&lt;ref-type name="Journal Article"&gt;17&lt;/ref-type&gt;&lt;contributors&gt;&lt;authors&gt;&lt;author&gt;Izumi, Y.&lt;/author&gt;&lt;author&gt;Miyamoto, R.&lt;/author&gt;&lt;author&gt;Morino, H.&lt;/author&gt;&lt;author&gt;Yoshizawa, A.&lt;/author&gt;&lt;author&gt;Nishinaka, K.&lt;/author&gt;&lt;author&gt;Udaka, F.&lt;/author&gt;&lt;author&gt;Kameyama, M.&lt;/author&gt;&lt;author&gt;Maruyama, H.&lt;/author&gt;&lt;author&gt;Kawakami, H.&lt;/author&gt;&lt;/authors&gt;&lt;/contributors&gt;&lt;auth-address&gt;Department of Neurology, Sumitomo Hospital, Osaka, Japan.&lt;/auth-address&gt;&lt;titles&gt;&lt;title&gt;Cerebellar ataxia with SYNE1 mutation accompanying motor neuron disease&lt;/title&gt;&lt;secondary-title&gt;Neurology&lt;/secondary-title&gt;&lt;alt-title&gt;Neurology&lt;/alt-title&gt;&lt;/titles&gt;&lt;periodical&gt;&lt;full-title&gt;Neurology&lt;/full-title&gt;&lt;/periodical&gt;&lt;alt-periodical&gt;&lt;full-title&gt;Neurology&lt;/full-title&gt;&lt;/alt-periodical&gt;&lt;pages&gt;600-1&lt;/pages&gt;&lt;volume&gt;80&lt;/volume&gt;&lt;number&gt;6&lt;/number&gt;&lt;keywords&gt;&lt;keyword&gt;Adolescent&lt;/keyword&gt;&lt;keyword&gt;Adult&lt;/keyword&gt;&lt;keyword&gt;Age of Onset&lt;/keyword&gt;&lt;keyword&gt;Cerebellar Ataxia/complications/*genetics/physiopathology&lt;/keyword&gt;&lt;keyword&gt;Child&lt;/keyword&gt;&lt;keyword&gt;Female&lt;/keyword&gt;&lt;keyword&gt;Humans&lt;/keyword&gt;&lt;keyword&gt;Motor Neuron Disease/complications/*genetics/physiopathology&lt;/keyword&gt;&lt;keyword&gt;Mutation&lt;/keyword&gt;&lt;keyword&gt;Nerve Tissue Proteins/*genetics&lt;/keyword&gt;&lt;keyword&gt;Nuclear Proteins/*genetics&lt;/keyword&gt;&lt;keyword&gt;Young Adult&lt;/keyword&gt;&lt;/keywords&gt;&lt;dates&gt;&lt;year&gt;2013&lt;/year&gt;&lt;pub-dates&gt;&lt;date&gt;Feb 5&lt;/date&gt;&lt;/pub-dates&gt;&lt;/dates&gt;&lt;isbn&gt;1526-632X (Electronic)&amp;#xD;0028-3878 (Linking)&lt;/isbn&gt;&lt;accession-num&gt;23325900&lt;/accession-num&gt;&lt;urls&gt;&lt;related-urls&gt;&lt;url&gt;http://www.ncbi.nlm.nih.gov/pubmed/23325900&lt;/url&gt;&lt;/related-urls&gt;&lt;/urls&gt;&lt;electronic-resource-num&gt;10.1212/WNL.0b013e3182815529&lt;/electronic-resource-num&gt;&lt;/record&gt;&lt;/Cite&gt;&lt;/EndNote&gt;</w:instrText>
      </w:r>
      <w:r>
        <w:rPr>
          <w:rFonts w:ascii="Arial" w:hAnsi="Arial" w:cs="Arial"/>
        </w:rPr>
        <w:fldChar w:fldCharType="separate"/>
      </w:r>
      <w:r>
        <w:rPr>
          <w:rFonts w:ascii="Arial" w:hAnsi="Arial" w:cs="Arial"/>
          <w:noProof/>
        </w:rPr>
        <w:t>(</w:t>
      </w:r>
      <w:hyperlink w:anchor="_ENREF_11" w:tooltip="Izumi, 2013 #9306" w:history="1">
        <w:r w:rsidR="00746F7A">
          <w:rPr>
            <w:rFonts w:ascii="Arial" w:hAnsi="Arial" w:cs="Arial"/>
            <w:noProof/>
          </w:rPr>
          <w:t>Izumi</w:t>
        </w:r>
        <w:r w:rsidR="00746F7A" w:rsidRPr="00E206CA">
          <w:rPr>
            <w:rFonts w:ascii="Arial" w:hAnsi="Arial" w:cs="Arial"/>
            <w:i/>
            <w:noProof/>
          </w:rPr>
          <w:t xml:space="preserve"> et al.</w:t>
        </w:r>
        <w:r w:rsidR="00746F7A">
          <w:rPr>
            <w:rFonts w:ascii="Arial" w:hAnsi="Arial" w:cs="Arial"/>
            <w:noProof/>
          </w:rPr>
          <w:t>, 2013</w:t>
        </w:r>
      </w:hyperlink>
      <w:r>
        <w:rPr>
          <w:rFonts w:ascii="Arial" w:hAnsi="Arial" w:cs="Arial"/>
          <w:noProof/>
        </w:rPr>
        <w:t>)</w:t>
      </w:r>
      <w:r>
        <w:rPr>
          <w:rFonts w:ascii="Arial" w:hAnsi="Arial" w:cs="Arial"/>
        </w:rPr>
        <w:fldChar w:fldCharType="end"/>
      </w:r>
      <w:r>
        <w:rPr>
          <w:rFonts w:ascii="Arial" w:hAnsi="Arial" w:cs="Arial"/>
        </w:rPr>
        <w:t xml:space="preserve">, thus increasing the evidence to three different families. Here we now show that this phenotypic cluster is not a qualitatively distinct syndrome, but rather a </w:t>
      </w:r>
      <w:r w:rsidRPr="004976F5">
        <w:rPr>
          <w:rFonts w:ascii="Arial" w:hAnsi="Arial" w:cs="Arial"/>
          <w:i/>
        </w:rPr>
        <w:t>combination</w:t>
      </w:r>
      <w:r>
        <w:rPr>
          <w:rFonts w:ascii="Arial" w:hAnsi="Arial" w:cs="Arial"/>
        </w:rPr>
        <w:t xml:space="preserve"> of </w:t>
      </w:r>
      <w:r w:rsidRPr="00294D72">
        <w:rPr>
          <w:rFonts w:ascii="Arial" w:hAnsi="Arial" w:cs="Arial"/>
          <w:i/>
        </w:rPr>
        <w:t>SYNE1</w:t>
      </w:r>
      <w:r>
        <w:rPr>
          <w:rFonts w:ascii="Arial" w:hAnsi="Arial" w:cs="Arial"/>
        </w:rPr>
        <w:t xml:space="preserve">-assosciated features that can each be found in isolation or as part of less complex phenotypic clusters in other </w:t>
      </w:r>
      <w:r w:rsidRPr="003B4369">
        <w:rPr>
          <w:rFonts w:ascii="Arial" w:hAnsi="Arial" w:cs="Arial"/>
          <w:i/>
        </w:rPr>
        <w:t>SYNE1</w:t>
      </w:r>
      <w:r>
        <w:rPr>
          <w:rFonts w:ascii="Arial" w:hAnsi="Arial" w:cs="Arial"/>
        </w:rPr>
        <w:t xml:space="preserve"> patients along a continuous spectrum of disease.</w:t>
      </w:r>
      <w:r w:rsidR="00EA5369">
        <w:rPr>
          <w:rFonts w:ascii="Arial" w:hAnsi="Arial" w:cs="Arial"/>
        </w:rPr>
        <w:t xml:space="preserve"> Although we did not find obvious mutation-phenotype correlations, different </w:t>
      </w:r>
      <w:r w:rsidR="00EA5369" w:rsidRPr="00B23F7B">
        <w:rPr>
          <w:rFonts w:ascii="Arial" w:hAnsi="Arial" w:cs="Arial"/>
          <w:i/>
        </w:rPr>
        <w:t>SYNE1</w:t>
      </w:r>
      <w:r w:rsidR="00EA5369">
        <w:rPr>
          <w:rFonts w:ascii="Arial" w:hAnsi="Arial" w:cs="Arial"/>
        </w:rPr>
        <w:t xml:space="preserve"> mutations might differentially affect the </w:t>
      </w:r>
      <w:r w:rsidR="00B13886">
        <w:rPr>
          <w:rFonts w:ascii="Arial" w:hAnsi="Arial" w:cs="Arial"/>
        </w:rPr>
        <w:t>multiple</w:t>
      </w:r>
      <w:r w:rsidR="00EA5369">
        <w:rPr>
          <w:rFonts w:ascii="Arial" w:hAnsi="Arial" w:cs="Arial"/>
        </w:rPr>
        <w:t xml:space="preserve"> SYNE1 splicing isoforms which </w:t>
      </w:r>
      <w:r w:rsidR="00B23F7B">
        <w:rPr>
          <w:rFonts w:ascii="Arial" w:hAnsi="Arial" w:cs="Arial"/>
        </w:rPr>
        <w:t>vary gre</w:t>
      </w:r>
      <w:r w:rsidR="00036C61">
        <w:rPr>
          <w:rFonts w:ascii="Arial" w:hAnsi="Arial" w:cs="Arial"/>
        </w:rPr>
        <w:t>atly in size and</w:t>
      </w:r>
      <w:r w:rsidR="00EA5369">
        <w:rPr>
          <w:rFonts w:ascii="Arial" w:hAnsi="Arial" w:cs="Arial"/>
        </w:rPr>
        <w:t xml:space="preserve"> tissue-specific expression patterns </w:t>
      </w:r>
      <w:r w:rsidR="00EA5369">
        <w:rPr>
          <w:rFonts w:ascii="Arial" w:hAnsi="Arial" w:cs="Arial"/>
        </w:rPr>
        <w:fldChar w:fldCharType="begin">
          <w:fldData xml:space="preserve">PEVuZE5vdGU+PENpdGU+PEF1dGhvcj5SYXphZnNreTwvQXV0aG9yPjxZZWFyPjIwMTU8L1llYXI+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</w:fldData>
        </w:fldChar>
      </w:r>
      <w:r w:rsidR="00B23F7B">
        <w:rPr>
          <w:rFonts w:ascii="Arial" w:hAnsi="Arial" w:cs="Arial"/>
        </w:rPr>
        <w:instrText xml:space="preserve"> ADDIN EN.CITE </w:instrText>
      </w:r>
      <w:r w:rsidR="00B23F7B">
        <w:rPr>
          <w:rFonts w:ascii="Arial" w:hAnsi="Arial" w:cs="Arial"/>
        </w:rPr>
        <w:fldChar w:fldCharType="begin">
          <w:fldData xml:space="preserve">PEVuZE5vdGU+PENpdGU+PEF1dGhvcj5SYXphZnNreTwvQXV0aG9yPjxZZWFyPjIwMTU8L1llYXI+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</w:fldData>
        </w:fldChar>
      </w:r>
      <w:r w:rsidR="00B23F7B">
        <w:rPr>
          <w:rFonts w:ascii="Arial" w:hAnsi="Arial" w:cs="Arial"/>
        </w:rPr>
        <w:instrText xml:space="preserve"> ADDIN EN.CITE.DATA </w:instrText>
      </w:r>
      <w:r w:rsidR="00B23F7B">
        <w:rPr>
          <w:rFonts w:ascii="Arial" w:hAnsi="Arial" w:cs="Arial"/>
        </w:rPr>
      </w:r>
      <w:r w:rsidR="00B23F7B">
        <w:rPr>
          <w:rFonts w:ascii="Arial" w:hAnsi="Arial" w:cs="Arial"/>
        </w:rPr>
        <w:fldChar w:fldCharType="end"/>
      </w:r>
      <w:r w:rsidR="00EA5369">
        <w:rPr>
          <w:rFonts w:ascii="Arial" w:hAnsi="Arial" w:cs="Arial"/>
        </w:rPr>
      </w:r>
      <w:r w:rsidR="00EA5369">
        <w:rPr>
          <w:rFonts w:ascii="Arial" w:hAnsi="Arial" w:cs="Arial"/>
        </w:rPr>
        <w:fldChar w:fldCharType="separate"/>
      </w:r>
      <w:r w:rsidR="00B23F7B">
        <w:rPr>
          <w:rFonts w:ascii="Arial" w:hAnsi="Arial" w:cs="Arial"/>
          <w:noProof/>
        </w:rPr>
        <w:t>(</w:t>
      </w:r>
      <w:hyperlink w:anchor="_ENREF_23" w:tooltip="Zhang, 2010 #9541" w:history="1">
        <w:r w:rsidR="00746F7A">
          <w:rPr>
            <w:rFonts w:ascii="Arial" w:hAnsi="Arial" w:cs="Arial"/>
            <w:noProof/>
          </w:rPr>
          <w:t>Zhang</w:t>
        </w:r>
        <w:r w:rsidR="00746F7A" w:rsidRPr="00B23F7B">
          <w:rPr>
            <w:rFonts w:ascii="Arial" w:hAnsi="Arial" w:cs="Arial"/>
            <w:i/>
            <w:noProof/>
          </w:rPr>
          <w:t xml:space="preserve"> et al.</w:t>
        </w:r>
        <w:r w:rsidR="00746F7A">
          <w:rPr>
            <w:rFonts w:ascii="Arial" w:hAnsi="Arial" w:cs="Arial"/>
            <w:noProof/>
          </w:rPr>
          <w:t>, 2010</w:t>
        </w:r>
      </w:hyperlink>
      <w:r w:rsidR="00B23F7B">
        <w:rPr>
          <w:rFonts w:ascii="Arial" w:hAnsi="Arial" w:cs="Arial"/>
          <w:noProof/>
        </w:rPr>
        <w:t xml:space="preserve">, </w:t>
      </w:r>
      <w:hyperlink w:anchor="_ENREF_17" w:tooltip="Razafsky, 2015 #9538" w:history="1">
        <w:r w:rsidR="00746F7A">
          <w:rPr>
            <w:rFonts w:ascii="Arial" w:hAnsi="Arial" w:cs="Arial"/>
            <w:noProof/>
          </w:rPr>
          <w:t>Razafsky and Hodzic, 2015</w:t>
        </w:r>
      </w:hyperlink>
      <w:r w:rsidR="00B23F7B">
        <w:rPr>
          <w:rFonts w:ascii="Arial" w:hAnsi="Arial" w:cs="Arial"/>
          <w:noProof/>
        </w:rPr>
        <w:t>)</w:t>
      </w:r>
      <w:r w:rsidR="00EA5369">
        <w:rPr>
          <w:rFonts w:ascii="Arial" w:hAnsi="Arial" w:cs="Arial"/>
        </w:rPr>
        <w:fldChar w:fldCharType="end"/>
      </w:r>
      <w:r w:rsidR="00EA5369">
        <w:rPr>
          <w:rFonts w:ascii="Arial" w:hAnsi="Arial" w:cs="Arial"/>
        </w:rPr>
        <w:t xml:space="preserve">, thus </w:t>
      </w:r>
      <w:r w:rsidR="00BF373A">
        <w:rPr>
          <w:rFonts w:ascii="Arial" w:hAnsi="Arial" w:cs="Arial"/>
        </w:rPr>
        <w:t xml:space="preserve">possibly </w:t>
      </w:r>
      <w:r w:rsidR="00036C61">
        <w:rPr>
          <w:rFonts w:ascii="Arial" w:hAnsi="Arial" w:cs="Arial"/>
        </w:rPr>
        <w:t>explain</w:t>
      </w:r>
      <w:r w:rsidR="00BF373A">
        <w:rPr>
          <w:rFonts w:ascii="Arial" w:hAnsi="Arial" w:cs="Arial"/>
        </w:rPr>
        <w:t>ing parts of</w:t>
      </w:r>
      <w:r w:rsidR="00EA5369">
        <w:rPr>
          <w:rFonts w:ascii="Arial" w:hAnsi="Arial" w:cs="Arial"/>
        </w:rPr>
        <w:t xml:space="preserve"> the phenotypic variability</w:t>
      </w:r>
      <w:r w:rsidR="00C55B8C">
        <w:rPr>
          <w:rFonts w:ascii="Arial" w:hAnsi="Arial" w:cs="Arial"/>
        </w:rPr>
        <w:t xml:space="preserve"> observed here</w:t>
      </w:r>
      <w:r w:rsidR="00BF373A">
        <w:rPr>
          <w:rFonts w:ascii="Arial" w:hAnsi="Arial" w:cs="Arial"/>
        </w:rPr>
        <w:t xml:space="preserve">. In fact, </w:t>
      </w:r>
      <w:r w:rsidR="00BF373A" w:rsidRPr="00BF373A">
        <w:rPr>
          <w:rFonts w:ascii="Arial" w:hAnsi="Arial" w:cs="Arial"/>
          <w:i/>
        </w:rPr>
        <w:t xml:space="preserve">SYNE1 </w:t>
      </w:r>
      <w:r w:rsidR="00BF373A">
        <w:rPr>
          <w:rFonts w:ascii="Arial" w:hAnsi="Arial" w:cs="Arial"/>
        </w:rPr>
        <w:t xml:space="preserve">mutant mice show variable phenotypes depending on the splicing isoform that was targeted (for overview see </w:t>
      </w:r>
      <w:r w:rsidR="00BF373A">
        <w:rPr>
          <w:rFonts w:ascii="Arial" w:hAnsi="Arial" w:cs="Arial"/>
        </w:rPr>
        <w:fldChar w:fldCharType="begin">
          <w:fldData xml:space="preserve">PEVuZE5vdGU+PENpdGU+PEF1dGhvcj5aaGFuZzwvQXV0aG9yPjxZZWFyPjIwMTA8L1llYXI+PFJl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=
</w:fldData>
        </w:fldChar>
      </w:r>
      <w:r w:rsidR="00BF373A">
        <w:rPr>
          <w:rFonts w:ascii="Arial" w:hAnsi="Arial" w:cs="Arial"/>
        </w:rPr>
        <w:instrText xml:space="preserve"> ADDIN EN.CITE </w:instrText>
      </w:r>
      <w:r w:rsidR="00BF373A">
        <w:rPr>
          <w:rFonts w:ascii="Arial" w:hAnsi="Arial" w:cs="Arial"/>
        </w:rPr>
        <w:fldChar w:fldCharType="begin">
          <w:fldData xml:space="preserve">PEVuZE5vdGU+PENpdGU+PEF1dGhvcj5aaGFuZzwvQXV0aG9yPjxZZWFyPjIwMTA8L1llYXI+PFJl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=
</w:fldData>
        </w:fldChar>
      </w:r>
      <w:r w:rsidR="00BF373A">
        <w:rPr>
          <w:rFonts w:ascii="Arial" w:hAnsi="Arial" w:cs="Arial"/>
        </w:rPr>
        <w:instrText xml:space="preserve"> ADDIN EN.CITE.DATA </w:instrText>
      </w:r>
      <w:r w:rsidR="00BF373A">
        <w:rPr>
          <w:rFonts w:ascii="Arial" w:hAnsi="Arial" w:cs="Arial"/>
        </w:rPr>
      </w:r>
      <w:r w:rsidR="00BF373A">
        <w:rPr>
          <w:rFonts w:ascii="Arial" w:hAnsi="Arial" w:cs="Arial"/>
        </w:rPr>
        <w:fldChar w:fldCharType="end"/>
      </w:r>
      <w:r w:rsidR="00BF373A">
        <w:rPr>
          <w:rFonts w:ascii="Arial" w:hAnsi="Arial" w:cs="Arial"/>
        </w:rPr>
      </w:r>
      <w:r w:rsidR="00BF373A">
        <w:rPr>
          <w:rFonts w:ascii="Arial" w:hAnsi="Arial" w:cs="Arial"/>
        </w:rPr>
        <w:fldChar w:fldCharType="separate"/>
      </w:r>
      <w:r w:rsidR="00BF373A">
        <w:rPr>
          <w:rFonts w:ascii="Arial" w:hAnsi="Arial" w:cs="Arial"/>
          <w:noProof/>
        </w:rPr>
        <w:t>(</w:t>
      </w:r>
      <w:hyperlink w:anchor="_ENREF_23" w:tooltip="Zhang, 2010 #9541" w:history="1">
        <w:r w:rsidR="00746F7A">
          <w:rPr>
            <w:rFonts w:ascii="Arial" w:hAnsi="Arial" w:cs="Arial"/>
            <w:noProof/>
          </w:rPr>
          <w:t>Zhang</w:t>
        </w:r>
        <w:r w:rsidR="00746F7A" w:rsidRPr="00BF373A">
          <w:rPr>
            <w:rFonts w:ascii="Arial" w:hAnsi="Arial" w:cs="Arial"/>
            <w:i/>
            <w:noProof/>
          </w:rPr>
          <w:t xml:space="preserve"> et al.</w:t>
        </w:r>
        <w:r w:rsidR="00746F7A">
          <w:rPr>
            <w:rFonts w:ascii="Arial" w:hAnsi="Arial" w:cs="Arial"/>
            <w:noProof/>
          </w:rPr>
          <w:t>, 2010</w:t>
        </w:r>
      </w:hyperlink>
      <w:r w:rsidR="00BF373A">
        <w:rPr>
          <w:rFonts w:ascii="Arial" w:hAnsi="Arial" w:cs="Arial"/>
          <w:noProof/>
        </w:rPr>
        <w:t>)</w:t>
      </w:r>
      <w:r w:rsidR="00BF373A">
        <w:rPr>
          <w:rFonts w:ascii="Arial" w:hAnsi="Arial" w:cs="Arial"/>
        </w:rPr>
        <w:fldChar w:fldCharType="end"/>
      </w:r>
      <w:r w:rsidR="00EA5369">
        <w:rPr>
          <w:rFonts w:ascii="Arial" w:hAnsi="Arial" w:cs="Arial"/>
        </w:rPr>
        <w:t>.</w:t>
      </w:r>
    </w:p>
    <w:p w14:paraId="3D0E7699" w14:textId="02D2B99A" w:rsidR="00357548" w:rsidRDefault="00EA5369" w:rsidP="00357548">
      <w:pPr>
        <w:spacing w:after="0" w:line="480" w:lineRule="auto"/>
        <w:jc w:val="both"/>
        <w:rPr>
          <w:rFonts w:ascii="Arial" w:hAnsi="Arial" w:cs="Arial"/>
        </w:rPr>
      </w:pPr>
      <w:r>
        <w:rPr>
          <w:rFonts w:ascii="Arial" w:hAnsi="Arial" w:cs="Arial"/>
        </w:rPr>
        <w:lastRenderedPageBreak/>
        <w:t>Our</w:t>
      </w:r>
      <w:r w:rsidR="00357548">
        <w:rPr>
          <w:rFonts w:ascii="Arial" w:hAnsi="Arial" w:cs="Arial"/>
        </w:rPr>
        <w:t xml:space="preserve"> findings have important implications for </w:t>
      </w:r>
      <w:proofErr w:type="spellStart"/>
      <w:r w:rsidR="00357548">
        <w:rPr>
          <w:rFonts w:ascii="Arial" w:hAnsi="Arial" w:cs="Arial"/>
        </w:rPr>
        <w:t>clinico</w:t>
      </w:r>
      <w:proofErr w:type="spellEnd"/>
      <w:r w:rsidR="00357548">
        <w:rPr>
          <w:rFonts w:ascii="Arial" w:hAnsi="Arial" w:cs="Arial"/>
        </w:rPr>
        <w:t xml:space="preserve">-genetic counselling. They revise current clinical notions about the benign disease course of </w:t>
      </w:r>
      <w:r w:rsidR="00357548" w:rsidRPr="003B4369">
        <w:rPr>
          <w:rFonts w:ascii="Arial" w:hAnsi="Arial" w:cs="Arial"/>
          <w:i/>
        </w:rPr>
        <w:t>SYNE1</w:t>
      </w:r>
      <w:r w:rsidR="00357548">
        <w:rPr>
          <w:rFonts w:ascii="Arial" w:hAnsi="Arial" w:cs="Arial"/>
        </w:rPr>
        <w:t>-disease</w:t>
      </w:r>
      <w:r w:rsidR="001501DD">
        <w:rPr>
          <w:rFonts w:ascii="Arial" w:hAnsi="Arial" w:cs="Arial"/>
        </w:rPr>
        <w:t xml:space="preserve">, </w:t>
      </w:r>
      <w:r>
        <w:rPr>
          <w:rFonts w:ascii="Arial" w:hAnsi="Arial" w:cs="Arial"/>
        </w:rPr>
        <w:t xml:space="preserve">including </w:t>
      </w:r>
      <w:r w:rsidR="001501DD">
        <w:rPr>
          <w:rFonts w:ascii="Arial" w:hAnsi="Arial" w:cs="Arial"/>
        </w:rPr>
        <w:t>the</w:t>
      </w:r>
      <w:r w:rsidR="00FE1A8D">
        <w:rPr>
          <w:rFonts w:ascii="Arial" w:hAnsi="Arial" w:cs="Arial"/>
        </w:rPr>
        <w:t xml:space="preserve"> notion that</w:t>
      </w:r>
      <w:r w:rsidR="001501DD">
        <w:rPr>
          <w:rFonts w:ascii="Arial" w:hAnsi="Arial" w:cs="Arial"/>
        </w:rPr>
        <w:t xml:space="preserve"> life expectancy was normal </w:t>
      </w:r>
      <w:r w:rsidR="001501DD">
        <w:rPr>
          <w:rFonts w:ascii="Arial" w:hAnsi="Arial" w:cs="Arial"/>
        </w:rPr>
        <w:fldChar w:fldCharType="begin">
          <w:fldData xml:space="preserve">PEVuZE5vdGU+PENpdGU+PEF1dGhvcj5Hcm9zLUxvdWlzPC9BdXRob3I+PFllYXI+MjAwNzwvWWVh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</w:fldData>
        </w:fldChar>
      </w:r>
      <w:r w:rsidR="001501DD">
        <w:rPr>
          <w:rFonts w:ascii="Arial" w:hAnsi="Arial" w:cs="Arial"/>
        </w:rPr>
        <w:instrText xml:space="preserve"> ADDIN EN.CITE </w:instrText>
      </w:r>
      <w:r w:rsidR="001501DD">
        <w:rPr>
          <w:rFonts w:ascii="Arial" w:hAnsi="Arial" w:cs="Arial"/>
        </w:rPr>
        <w:fldChar w:fldCharType="begin">
          <w:fldData xml:space="preserve">PEVuZE5vdGU+PENpdGU+PEF1dGhvcj5Hcm9zLUxvdWlzPC9BdXRob3I+PFllYXI+MjAwNzwvWWVh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</w:fldData>
        </w:fldChar>
      </w:r>
      <w:r w:rsidR="001501DD">
        <w:rPr>
          <w:rFonts w:ascii="Arial" w:hAnsi="Arial" w:cs="Arial"/>
        </w:rPr>
        <w:instrText xml:space="preserve"> ADDIN EN.CITE.DATA </w:instrText>
      </w:r>
      <w:r w:rsidR="001501DD">
        <w:rPr>
          <w:rFonts w:ascii="Arial" w:hAnsi="Arial" w:cs="Arial"/>
        </w:rPr>
      </w:r>
      <w:r w:rsidR="001501DD">
        <w:rPr>
          <w:rFonts w:ascii="Arial" w:hAnsi="Arial" w:cs="Arial"/>
        </w:rPr>
        <w:fldChar w:fldCharType="end"/>
      </w:r>
      <w:r w:rsidR="001501DD">
        <w:rPr>
          <w:rFonts w:ascii="Arial" w:hAnsi="Arial" w:cs="Arial"/>
        </w:rPr>
      </w:r>
      <w:r w:rsidR="001501DD">
        <w:rPr>
          <w:rFonts w:ascii="Arial" w:hAnsi="Arial" w:cs="Arial"/>
        </w:rPr>
        <w:fldChar w:fldCharType="separate"/>
      </w:r>
      <w:r w:rsidR="001501DD">
        <w:rPr>
          <w:rFonts w:ascii="Arial" w:hAnsi="Arial" w:cs="Arial"/>
          <w:noProof/>
        </w:rPr>
        <w:t>(</w:t>
      </w:r>
      <w:hyperlink w:anchor="_ENREF_5" w:tooltip="Dupre, 1993/2012 #8904" w:history="1">
        <w:r w:rsidR="00746F7A">
          <w:rPr>
            <w:rFonts w:ascii="Arial" w:hAnsi="Arial" w:cs="Arial"/>
            <w:noProof/>
          </w:rPr>
          <w:t>Dupre</w:t>
        </w:r>
        <w:r w:rsidR="00746F7A" w:rsidRPr="001501DD">
          <w:rPr>
            <w:rFonts w:ascii="Arial" w:hAnsi="Arial" w:cs="Arial"/>
            <w:i/>
            <w:noProof/>
          </w:rPr>
          <w:t xml:space="preserve"> et al.</w:t>
        </w:r>
        <w:r w:rsidR="00746F7A">
          <w:rPr>
            <w:rFonts w:ascii="Arial" w:hAnsi="Arial" w:cs="Arial"/>
            <w:noProof/>
          </w:rPr>
          <w:t>, 1993/2012</w:t>
        </w:r>
      </w:hyperlink>
      <w:r w:rsidR="001501DD">
        <w:rPr>
          <w:rFonts w:ascii="Arial" w:hAnsi="Arial" w:cs="Arial"/>
          <w:noProof/>
        </w:rPr>
        <w:t xml:space="preserve">, </w:t>
      </w:r>
      <w:hyperlink w:anchor="_ENREF_9" w:tooltip="Gros-Louis, 2007 #9308" w:history="1">
        <w:r w:rsidR="00746F7A">
          <w:rPr>
            <w:rFonts w:ascii="Arial" w:hAnsi="Arial" w:cs="Arial"/>
            <w:noProof/>
          </w:rPr>
          <w:t>Gros-Louis</w:t>
        </w:r>
        <w:r w:rsidR="00746F7A" w:rsidRPr="001501DD">
          <w:rPr>
            <w:rFonts w:ascii="Arial" w:hAnsi="Arial" w:cs="Arial"/>
            <w:i/>
            <w:noProof/>
          </w:rPr>
          <w:t xml:space="preserve"> et al.</w:t>
        </w:r>
        <w:r w:rsidR="00746F7A">
          <w:rPr>
            <w:rFonts w:ascii="Arial" w:hAnsi="Arial" w:cs="Arial"/>
            <w:noProof/>
          </w:rPr>
          <w:t>, 2007</w:t>
        </w:r>
      </w:hyperlink>
      <w:r w:rsidR="001501DD">
        <w:rPr>
          <w:rFonts w:ascii="Arial" w:hAnsi="Arial" w:cs="Arial"/>
          <w:noProof/>
        </w:rPr>
        <w:t>)</w:t>
      </w:r>
      <w:r w:rsidR="001501DD">
        <w:rPr>
          <w:rFonts w:ascii="Arial" w:hAnsi="Arial" w:cs="Arial"/>
        </w:rPr>
        <w:fldChar w:fldCharType="end"/>
      </w:r>
      <w:r w:rsidR="00357548">
        <w:rPr>
          <w:rFonts w:ascii="Arial" w:hAnsi="Arial" w:cs="Arial"/>
        </w:rPr>
        <w:t>. They show that, at least in</w:t>
      </w:r>
      <w:r w:rsidR="00FE1A8D">
        <w:rPr>
          <w:rFonts w:ascii="Arial" w:hAnsi="Arial" w:cs="Arial"/>
        </w:rPr>
        <w:t xml:space="preserve"> some patients, </w:t>
      </w:r>
      <w:r w:rsidR="00FE1A8D" w:rsidRPr="00FE1A8D">
        <w:rPr>
          <w:rFonts w:ascii="Arial" w:hAnsi="Arial" w:cs="Arial"/>
          <w:i/>
        </w:rPr>
        <w:t>SYNE1</w:t>
      </w:r>
      <w:r w:rsidR="00FE1A8D">
        <w:rPr>
          <w:rFonts w:ascii="Arial" w:hAnsi="Arial" w:cs="Arial"/>
        </w:rPr>
        <w:t>-disease</w:t>
      </w:r>
      <w:r w:rsidR="00357548">
        <w:rPr>
          <w:rFonts w:ascii="Arial" w:hAnsi="Arial" w:cs="Arial"/>
        </w:rPr>
        <w:t xml:space="preserve"> can start already as a developmental disease with mental retardation and early-onset ataxia in the first decade of life, and that it can lead to premature death due to respiratory dysfunction in the mid-adult age (age 30- 40 years).</w:t>
      </w:r>
    </w:p>
    <w:p w14:paraId="01C0CA91" w14:textId="77777777" w:rsidR="002218E9" w:rsidRDefault="002218E9" w:rsidP="005D5F08">
      <w:pPr>
        <w:spacing w:after="0" w:line="480" w:lineRule="auto"/>
        <w:jc w:val="both"/>
        <w:rPr>
          <w:rFonts w:ascii="Arial" w:hAnsi="Arial" w:cs="Arial"/>
        </w:rPr>
      </w:pPr>
    </w:p>
    <w:p w14:paraId="3EE3EE80" w14:textId="6CAAA162" w:rsidR="00027EAD" w:rsidRPr="00027EAD" w:rsidRDefault="00027EAD" w:rsidP="005D5F08">
      <w:pPr>
        <w:spacing w:after="0" w:line="480" w:lineRule="auto"/>
        <w:jc w:val="both"/>
        <w:rPr>
          <w:rFonts w:ascii="Arial" w:hAnsi="Arial" w:cs="Arial"/>
          <w:b/>
          <w:bCs/>
          <w:i/>
          <w:iCs/>
        </w:rPr>
      </w:pPr>
      <w:r w:rsidRPr="00027EAD">
        <w:rPr>
          <w:rFonts w:ascii="Arial" w:hAnsi="Arial" w:cs="Arial"/>
          <w:b/>
          <w:bCs/>
          <w:i/>
          <w:iCs/>
        </w:rPr>
        <w:t>Bridgi</w:t>
      </w:r>
      <w:r w:rsidR="005C475D">
        <w:rPr>
          <w:rFonts w:ascii="Arial" w:hAnsi="Arial" w:cs="Arial"/>
          <w:b/>
          <w:bCs/>
          <w:i/>
          <w:iCs/>
        </w:rPr>
        <w:t xml:space="preserve">ng the gap between </w:t>
      </w:r>
      <w:r w:rsidR="002218E9">
        <w:rPr>
          <w:rFonts w:ascii="Arial" w:hAnsi="Arial" w:cs="Arial"/>
          <w:b/>
          <w:bCs/>
          <w:i/>
          <w:iCs/>
        </w:rPr>
        <w:t>SYNE1</w:t>
      </w:r>
      <w:r w:rsidRPr="00027EAD">
        <w:rPr>
          <w:rFonts w:ascii="Arial" w:hAnsi="Arial" w:cs="Arial"/>
          <w:b/>
          <w:bCs/>
          <w:i/>
          <w:iCs/>
        </w:rPr>
        <w:t xml:space="preserve"> ataxia </w:t>
      </w:r>
      <w:r w:rsidR="005C475D">
        <w:rPr>
          <w:rFonts w:ascii="Arial" w:hAnsi="Arial" w:cs="Arial"/>
          <w:b/>
          <w:bCs/>
          <w:i/>
          <w:iCs/>
        </w:rPr>
        <w:t>and</w:t>
      </w:r>
      <w:r w:rsidR="00F63195">
        <w:rPr>
          <w:rFonts w:ascii="Arial" w:hAnsi="Arial" w:cs="Arial"/>
          <w:b/>
          <w:bCs/>
          <w:i/>
          <w:iCs/>
        </w:rPr>
        <w:t xml:space="preserve"> </w:t>
      </w:r>
      <w:r w:rsidR="002218E9">
        <w:rPr>
          <w:rFonts w:ascii="Arial" w:hAnsi="Arial" w:cs="Arial"/>
          <w:b/>
          <w:bCs/>
          <w:i/>
          <w:iCs/>
        </w:rPr>
        <w:t xml:space="preserve">arthrogryposis </w:t>
      </w:r>
      <w:r w:rsidRPr="00027EAD">
        <w:rPr>
          <w:rFonts w:ascii="Arial" w:hAnsi="Arial" w:cs="Arial"/>
          <w:b/>
          <w:bCs/>
          <w:i/>
          <w:iCs/>
        </w:rPr>
        <w:t>syndromes</w:t>
      </w:r>
    </w:p>
    <w:p w14:paraId="2E47A9C0" w14:textId="36B1F56F" w:rsidR="00357548" w:rsidRPr="003A2B32" w:rsidRDefault="002218E9" w:rsidP="00357548">
      <w:pPr>
        <w:spacing w:after="0" w:line="480" w:lineRule="auto"/>
        <w:jc w:val="both"/>
        <w:rPr>
          <w:rFonts w:ascii="Arial" w:hAnsi="Arial" w:cs="Arial"/>
        </w:rPr>
      </w:pPr>
      <w:r>
        <w:rPr>
          <w:rFonts w:ascii="Arial" w:hAnsi="Arial" w:cs="Arial"/>
        </w:rPr>
        <w:t xml:space="preserve">Truncating recessive </w:t>
      </w:r>
      <w:r w:rsidRPr="008E69EB">
        <w:rPr>
          <w:rFonts w:ascii="Arial" w:hAnsi="Arial" w:cs="Arial"/>
          <w:i/>
        </w:rPr>
        <w:t>SYNE1</w:t>
      </w:r>
      <w:r>
        <w:rPr>
          <w:rFonts w:ascii="Arial" w:hAnsi="Arial" w:cs="Arial"/>
        </w:rPr>
        <w:t xml:space="preserve"> mutations have been described as a cause of a arthrogryposis</w:t>
      </w:r>
      <w:r w:rsidR="0091492D">
        <w:rPr>
          <w:rFonts w:ascii="Arial" w:hAnsi="Arial" w:cs="Arial"/>
        </w:rPr>
        <w:t xml:space="preserve"> multiplex </w:t>
      </w:r>
      <w:proofErr w:type="spellStart"/>
      <w:r w:rsidR="0091492D">
        <w:rPr>
          <w:rFonts w:ascii="Arial" w:hAnsi="Arial" w:cs="Arial"/>
        </w:rPr>
        <w:t>congenita</w:t>
      </w:r>
      <w:proofErr w:type="spellEnd"/>
      <w:r>
        <w:rPr>
          <w:rFonts w:ascii="Arial" w:hAnsi="Arial" w:cs="Arial"/>
        </w:rPr>
        <w:t xml:space="preserve"> syndrome in a single Palestinian family presenting with infantile-onset </w:t>
      </w:r>
      <w:proofErr w:type="spellStart"/>
      <w:r>
        <w:rPr>
          <w:rFonts w:ascii="Arial" w:hAnsi="Arial" w:cs="Arial"/>
        </w:rPr>
        <w:t>hypotonia</w:t>
      </w:r>
      <w:proofErr w:type="spellEnd"/>
      <w:r>
        <w:rPr>
          <w:rFonts w:ascii="Arial" w:hAnsi="Arial" w:cs="Arial"/>
        </w:rPr>
        <w:t xml:space="preserve">, bilateral club foot, progressive </w:t>
      </w:r>
      <w:r w:rsidR="00FA661B">
        <w:rPr>
          <w:rFonts w:ascii="Arial" w:hAnsi="Arial" w:cs="Arial"/>
        </w:rPr>
        <w:t>motor decline in the first decade</w:t>
      </w:r>
      <w:r>
        <w:rPr>
          <w:rFonts w:ascii="Arial" w:hAnsi="Arial" w:cs="Arial"/>
        </w:rPr>
        <w:t>, scoliosi</w:t>
      </w:r>
      <w:r w:rsidR="00FE1A8D">
        <w:rPr>
          <w:rFonts w:ascii="Arial" w:hAnsi="Arial" w:cs="Arial"/>
        </w:rPr>
        <w:t xml:space="preserve">s and restrictive lung disease, </w:t>
      </w:r>
      <w:r>
        <w:rPr>
          <w:rFonts w:ascii="Arial" w:hAnsi="Arial" w:cs="Arial"/>
        </w:rPr>
        <w:t>yet without</w:t>
      </w:r>
      <w:r w:rsidR="00FE1A8D">
        <w:rPr>
          <w:rFonts w:ascii="Arial" w:hAnsi="Arial" w:cs="Arial"/>
        </w:rPr>
        <w:t xml:space="preserve"> ataxia or motor neuron disease</w:t>
      </w:r>
      <w:r w:rsidR="002B536D">
        <w:rPr>
          <w:rFonts w:ascii="Arial" w:hAnsi="Arial" w:cs="Arial"/>
        </w:rPr>
        <w:t xml:space="preserve"> </w:t>
      </w:r>
      <w:r w:rsidR="002B536D">
        <w:rPr>
          <w:rFonts w:ascii="Arial" w:hAnsi="Arial" w:cs="Arial"/>
        </w:rPr>
        <w:fldChar w:fldCharType="begin">
          <w:fldData xml:space="preserve">PEVuZE5vdGU+PENpdGU+PEF1dGhvcj5BdHRhbGk8L0F1dGhvcj48WWVhcj4yMDA5PC9ZZWFyPjxS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</w:fldData>
        </w:fldChar>
      </w:r>
      <w:r w:rsidR="002B536D">
        <w:rPr>
          <w:rFonts w:ascii="Arial" w:hAnsi="Arial" w:cs="Arial"/>
        </w:rPr>
        <w:instrText xml:space="preserve"> ADDIN EN.CITE </w:instrText>
      </w:r>
      <w:r w:rsidR="002B536D">
        <w:rPr>
          <w:rFonts w:ascii="Arial" w:hAnsi="Arial" w:cs="Arial"/>
        </w:rPr>
        <w:fldChar w:fldCharType="begin">
          <w:fldData xml:space="preserve">PEVuZE5vdGU+PENpdGU+PEF1dGhvcj5BdHRhbGk8L0F1dGhvcj48WWVhcj4yMDA5PC9ZZWFyPjxS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</w:fldData>
        </w:fldChar>
      </w:r>
      <w:r w:rsidR="002B536D">
        <w:rPr>
          <w:rFonts w:ascii="Arial" w:hAnsi="Arial" w:cs="Arial"/>
        </w:rPr>
        <w:instrText xml:space="preserve"> ADDIN EN.CITE.DATA </w:instrText>
      </w:r>
      <w:r w:rsidR="002B536D">
        <w:rPr>
          <w:rFonts w:ascii="Arial" w:hAnsi="Arial" w:cs="Arial"/>
        </w:rPr>
      </w:r>
      <w:r w:rsidR="002B536D">
        <w:rPr>
          <w:rFonts w:ascii="Arial" w:hAnsi="Arial" w:cs="Arial"/>
        </w:rPr>
        <w:fldChar w:fldCharType="end"/>
      </w:r>
      <w:r w:rsidR="002B536D">
        <w:rPr>
          <w:rFonts w:ascii="Arial" w:hAnsi="Arial" w:cs="Arial"/>
        </w:rPr>
      </w:r>
      <w:r w:rsidR="002B536D">
        <w:rPr>
          <w:rFonts w:ascii="Arial" w:hAnsi="Arial" w:cs="Arial"/>
        </w:rPr>
        <w:fldChar w:fldCharType="separate"/>
      </w:r>
      <w:r w:rsidR="002B536D">
        <w:rPr>
          <w:rFonts w:ascii="Arial" w:hAnsi="Arial" w:cs="Arial"/>
          <w:noProof/>
        </w:rPr>
        <w:t>(</w:t>
      </w:r>
      <w:hyperlink w:anchor="_ENREF_3" w:tooltip="Attali, 2009 #8918" w:history="1">
        <w:r w:rsidR="00746F7A">
          <w:rPr>
            <w:rFonts w:ascii="Arial" w:hAnsi="Arial" w:cs="Arial"/>
            <w:noProof/>
          </w:rPr>
          <w:t>Attali</w:t>
        </w:r>
        <w:r w:rsidR="00746F7A" w:rsidRPr="002B536D">
          <w:rPr>
            <w:rFonts w:ascii="Arial" w:hAnsi="Arial" w:cs="Arial"/>
            <w:i/>
            <w:noProof/>
          </w:rPr>
          <w:t xml:space="preserve"> et al.</w:t>
        </w:r>
        <w:r w:rsidR="00746F7A">
          <w:rPr>
            <w:rFonts w:ascii="Arial" w:hAnsi="Arial" w:cs="Arial"/>
            <w:noProof/>
          </w:rPr>
          <w:t>, 2009</w:t>
        </w:r>
      </w:hyperlink>
      <w:r w:rsidR="002B536D">
        <w:rPr>
          <w:rFonts w:ascii="Arial" w:hAnsi="Arial" w:cs="Arial"/>
          <w:noProof/>
        </w:rPr>
        <w:t>)</w:t>
      </w:r>
      <w:r w:rsidR="002B536D">
        <w:rPr>
          <w:rFonts w:ascii="Arial" w:hAnsi="Arial" w:cs="Arial"/>
        </w:rPr>
        <w:fldChar w:fldCharType="end"/>
      </w:r>
      <w:r w:rsidR="00163743">
        <w:rPr>
          <w:rFonts w:ascii="Arial" w:hAnsi="Arial" w:cs="Arial"/>
        </w:rPr>
        <w:t xml:space="preserve"> (for location of these mutations, see Figure 1B)</w:t>
      </w:r>
      <w:r>
        <w:rPr>
          <w:rFonts w:ascii="Arial" w:hAnsi="Arial" w:cs="Arial"/>
        </w:rPr>
        <w:t xml:space="preserve">. </w:t>
      </w:r>
      <w:r w:rsidR="00B05214">
        <w:rPr>
          <w:rFonts w:ascii="Arial" w:hAnsi="Arial" w:cs="Arial"/>
        </w:rPr>
        <w:t>Th</w:t>
      </w:r>
      <w:r w:rsidR="002B536D">
        <w:rPr>
          <w:rFonts w:ascii="Arial" w:hAnsi="Arial" w:cs="Arial"/>
        </w:rPr>
        <w:t>is</w:t>
      </w:r>
      <w:r w:rsidR="00B1787E">
        <w:rPr>
          <w:rFonts w:ascii="Arial" w:hAnsi="Arial" w:cs="Arial"/>
        </w:rPr>
        <w:t xml:space="preserve"> musculoskeletal</w:t>
      </w:r>
      <w:r w:rsidR="002B536D">
        <w:rPr>
          <w:rFonts w:ascii="Arial" w:hAnsi="Arial" w:cs="Arial"/>
        </w:rPr>
        <w:t xml:space="preserve"> </w:t>
      </w:r>
      <w:r w:rsidR="00B1787E">
        <w:rPr>
          <w:rFonts w:ascii="Arial" w:hAnsi="Arial" w:cs="Arial"/>
        </w:rPr>
        <w:t>infantile-onset phenotypic cluster</w:t>
      </w:r>
      <w:r w:rsidR="002B536D">
        <w:rPr>
          <w:rFonts w:ascii="Arial" w:hAnsi="Arial" w:cs="Arial"/>
        </w:rPr>
        <w:t xml:space="preserve"> </w:t>
      </w:r>
      <w:r w:rsidRPr="00B05214">
        <w:rPr>
          <w:rFonts w:ascii="Arial" w:hAnsi="Arial" w:cs="Arial"/>
        </w:rPr>
        <w:t xml:space="preserve">was proposed as a </w:t>
      </w:r>
      <w:r w:rsidR="000D4DD8">
        <w:rPr>
          <w:rFonts w:ascii="Arial" w:hAnsi="Arial" w:cs="Arial"/>
        </w:rPr>
        <w:t>“</w:t>
      </w:r>
      <w:r w:rsidRPr="00B05214">
        <w:rPr>
          <w:rFonts w:ascii="Arial" w:hAnsi="Arial" w:cs="Arial"/>
        </w:rPr>
        <w:t xml:space="preserve">distinct </w:t>
      </w:r>
      <w:r w:rsidR="00B05214" w:rsidRPr="00B05214">
        <w:rPr>
          <w:rFonts w:ascii="Arial" w:hAnsi="Arial" w:cs="Arial"/>
        </w:rPr>
        <w:t xml:space="preserve">human disease </w:t>
      </w:r>
      <w:r w:rsidRPr="00B05214">
        <w:rPr>
          <w:rFonts w:ascii="Arial" w:hAnsi="Arial" w:cs="Arial"/>
        </w:rPr>
        <w:t>phenotype</w:t>
      </w:r>
      <w:r w:rsidR="00B05214" w:rsidRPr="00B05214">
        <w:rPr>
          <w:rFonts w:ascii="Arial" w:hAnsi="Arial" w:cs="Arial"/>
        </w:rPr>
        <w:t>”</w:t>
      </w:r>
      <w:r w:rsidR="00B1787E">
        <w:rPr>
          <w:rFonts w:ascii="Arial" w:hAnsi="Arial" w:cs="Arial"/>
        </w:rPr>
        <w:t xml:space="preserve"> of SYNE1</w:t>
      </w:r>
      <w:r w:rsidR="00B05214">
        <w:rPr>
          <w:rFonts w:ascii="Arial" w:hAnsi="Arial" w:cs="Arial"/>
        </w:rPr>
        <w:t>, separate</w:t>
      </w:r>
      <w:r w:rsidRPr="00B05214">
        <w:rPr>
          <w:rFonts w:ascii="Arial" w:hAnsi="Arial" w:cs="Arial"/>
        </w:rPr>
        <w:t xml:space="preserve"> from the</w:t>
      </w:r>
      <w:r>
        <w:rPr>
          <w:rFonts w:ascii="Arial" w:hAnsi="Arial" w:cs="Arial"/>
        </w:rPr>
        <w:t xml:space="preserve"> neurological phenotype</w:t>
      </w:r>
      <w:r w:rsidR="00357548">
        <w:rPr>
          <w:rFonts w:ascii="Arial" w:hAnsi="Arial" w:cs="Arial"/>
        </w:rPr>
        <w:t xml:space="preserve"> </w:t>
      </w:r>
      <w:r w:rsidR="00357548">
        <w:rPr>
          <w:rFonts w:ascii="Arial" w:hAnsi="Arial" w:cs="Arial"/>
        </w:rPr>
        <w:fldChar w:fldCharType="begin">
          <w:fldData xml:space="preserve">PEVuZE5vdGU+PENpdGU+PEF1dGhvcj5BdHRhbGk8L0F1dGhvcj48WWVhcj4yMDA5PC9ZZWFyPjxS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</w:fldData>
        </w:fldChar>
      </w:r>
      <w:r w:rsidR="00357548">
        <w:rPr>
          <w:rFonts w:ascii="Arial" w:hAnsi="Arial" w:cs="Arial"/>
        </w:rPr>
        <w:instrText xml:space="preserve"> ADDIN EN.CITE </w:instrText>
      </w:r>
      <w:r w:rsidR="00357548">
        <w:rPr>
          <w:rFonts w:ascii="Arial" w:hAnsi="Arial" w:cs="Arial"/>
        </w:rPr>
        <w:fldChar w:fldCharType="begin">
          <w:fldData xml:space="preserve">PEVuZE5vdGU+PENpdGU+PEF1dGhvcj5BdHRhbGk8L0F1dGhvcj48WWVhcj4yMDA5PC9ZZWFyPjxS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</w:fldData>
        </w:fldChar>
      </w:r>
      <w:r w:rsidR="00357548">
        <w:rPr>
          <w:rFonts w:ascii="Arial" w:hAnsi="Arial" w:cs="Arial"/>
        </w:rPr>
        <w:instrText xml:space="preserve"> ADDIN EN.CITE.DATA </w:instrText>
      </w:r>
      <w:r w:rsidR="00357548">
        <w:rPr>
          <w:rFonts w:ascii="Arial" w:hAnsi="Arial" w:cs="Arial"/>
        </w:rPr>
      </w:r>
      <w:r w:rsidR="00357548">
        <w:rPr>
          <w:rFonts w:ascii="Arial" w:hAnsi="Arial" w:cs="Arial"/>
        </w:rPr>
        <w:fldChar w:fldCharType="end"/>
      </w:r>
      <w:r w:rsidR="00357548">
        <w:rPr>
          <w:rFonts w:ascii="Arial" w:hAnsi="Arial" w:cs="Arial"/>
        </w:rPr>
      </w:r>
      <w:r w:rsidR="00357548">
        <w:rPr>
          <w:rFonts w:ascii="Arial" w:hAnsi="Arial" w:cs="Arial"/>
        </w:rPr>
        <w:fldChar w:fldCharType="separate"/>
      </w:r>
      <w:r w:rsidR="00357548">
        <w:rPr>
          <w:rFonts w:ascii="Arial" w:hAnsi="Arial" w:cs="Arial"/>
          <w:noProof/>
        </w:rPr>
        <w:t>(</w:t>
      </w:r>
      <w:hyperlink w:anchor="_ENREF_3" w:tooltip="Attali, 2009 #8918" w:history="1">
        <w:r w:rsidR="00746F7A">
          <w:rPr>
            <w:rFonts w:ascii="Arial" w:hAnsi="Arial" w:cs="Arial"/>
            <w:noProof/>
          </w:rPr>
          <w:t>Attali</w:t>
        </w:r>
        <w:r w:rsidR="00746F7A" w:rsidRPr="00357548">
          <w:rPr>
            <w:rFonts w:ascii="Arial" w:hAnsi="Arial" w:cs="Arial"/>
            <w:i/>
            <w:noProof/>
          </w:rPr>
          <w:t xml:space="preserve"> et al.</w:t>
        </w:r>
        <w:r w:rsidR="00746F7A">
          <w:rPr>
            <w:rFonts w:ascii="Arial" w:hAnsi="Arial" w:cs="Arial"/>
            <w:noProof/>
          </w:rPr>
          <w:t>, 2009</w:t>
        </w:r>
      </w:hyperlink>
      <w:r w:rsidR="00357548">
        <w:rPr>
          <w:rFonts w:ascii="Arial" w:hAnsi="Arial" w:cs="Arial"/>
          <w:noProof/>
        </w:rPr>
        <w:t>)</w:t>
      </w:r>
      <w:r w:rsidR="00357548">
        <w:rPr>
          <w:rFonts w:ascii="Arial" w:hAnsi="Arial" w:cs="Arial"/>
        </w:rPr>
        <w:fldChar w:fldCharType="end"/>
      </w:r>
      <w:r>
        <w:rPr>
          <w:rFonts w:ascii="Arial" w:hAnsi="Arial" w:cs="Arial"/>
        </w:rPr>
        <w:t>.</w:t>
      </w:r>
      <w:r w:rsidR="00357548">
        <w:rPr>
          <w:rFonts w:ascii="Arial" w:hAnsi="Arial" w:cs="Arial"/>
        </w:rPr>
        <w:t xml:space="preserve"> </w:t>
      </w:r>
      <w:r w:rsidR="0072295F">
        <w:rPr>
          <w:rFonts w:ascii="Arial" w:hAnsi="Arial" w:cs="Arial"/>
        </w:rPr>
        <w:t xml:space="preserve">As </w:t>
      </w:r>
      <w:r w:rsidR="00357548">
        <w:rPr>
          <w:rFonts w:ascii="Arial" w:hAnsi="Arial" w:cs="Arial"/>
        </w:rPr>
        <w:t>several of our ataxic SYNE1 patients</w:t>
      </w:r>
      <w:r w:rsidR="0072295F">
        <w:rPr>
          <w:rFonts w:ascii="Arial" w:hAnsi="Arial" w:cs="Arial"/>
        </w:rPr>
        <w:t xml:space="preserve">, however, </w:t>
      </w:r>
      <w:r w:rsidR="0002165C">
        <w:rPr>
          <w:rFonts w:ascii="Arial" w:hAnsi="Arial" w:cs="Arial"/>
        </w:rPr>
        <w:t>(</w:t>
      </w:r>
      <w:proofErr w:type="spellStart"/>
      <w:r w:rsidR="0002165C">
        <w:rPr>
          <w:rFonts w:ascii="Arial" w:hAnsi="Arial" w:cs="Arial"/>
        </w:rPr>
        <w:t>i</w:t>
      </w:r>
      <w:proofErr w:type="spellEnd"/>
      <w:r w:rsidR="0002165C">
        <w:rPr>
          <w:rFonts w:ascii="Arial" w:hAnsi="Arial" w:cs="Arial"/>
        </w:rPr>
        <w:t xml:space="preserve">) </w:t>
      </w:r>
      <w:r w:rsidR="0072295F">
        <w:rPr>
          <w:rFonts w:ascii="Arial" w:hAnsi="Arial" w:cs="Arial"/>
        </w:rPr>
        <w:t>also show</w:t>
      </w:r>
      <w:r w:rsidR="00357548">
        <w:rPr>
          <w:rFonts w:ascii="Arial" w:hAnsi="Arial" w:cs="Arial"/>
        </w:rPr>
        <w:t xml:space="preserve"> scoliosis/kyphosis, restrictive lung disease, foot deformities, and other neuromuscular abnormalities</w:t>
      </w:r>
      <w:r w:rsidR="00A33169">
        <w:rPr>
          <w:rFonts w:ascii="Arial" w:hAnsi="Arial" w:cs="Arial"/>
        </w:rPr>
        <w:t xml:space="preserve"> as part of their</w:t>
      </w:r>
      <w:r w:rsidR="00B1787E">
        <w:rPr>
          <w:rFonts w:ascii="Arial" w:hAnsi="Arial" w:cs="Arial"/>
        </w:rPr>
        <w:t xml:space="preserve"> early-onset</w:t>
      </w:r>
      <w:r w:rsidR="00A33169" w:rsidRPr="00A33169">
        <w:rPr>
          <w:rFonts w:ascii="Arial" w:hAnsi="Arial" w:cs="Arial"/>
        </w:rPr>
        <w:t xml:space="preserve"> </w:t>
      </w:r>
      <w:proofErr w:type="spellStart"/>
      <w:r w:rsidR="00A33169">
        <w:rPr>
          <w:rFonts w:ascii="Arial" w:hAnsi="Arial" w:cs="Arial"/>
        </w:rPr>
        <w:t>multisystemic</w:t>
      </w:r>
      <w:proofErr w:type="spellEnd"/>
      <w:r w:rsidR="00A33169">
        <w:rPr>
          <w:rFonts w:ascii="Arial" w:hAnsi="Arial" w:cs="Arial"/>
        </w:rPr>
        <w:t xml:space="preserve"> disease</w:t>
      </w:r>
      <w:r w:rsidR="00357548">
        <w:rPr>
          <w:rFonts w:ascii="Arial" w:hAnsi="Arial" w:cs="Arial"/>
        </w:rPr>
        <w:t xml:space="preserve">, </w:t>
      </w:r>
      <w:r w:rsidR="0002165C">
        <w:rPr>
          <w:rFonts w:ascii="Arial" w:hAnsi="Arial" w:cs="Arial"/>
        </w:rPr>
        <w:t xml:space="preserve">and (ii) </w:t>
      </w:r>
      <w:r w:rsidR="00AC59AF">
        <w:rPr>
          <w:rFonts w:ascii="Arial" w:hAnsi="Arial" w:cs="Arial"/>
        </w:rPr>
        <w:t xml:space="preserve">also </w:t>
      </w:r>
      <w:r w:rsidR="0002165C">
        <w:rPr>
          <w:rFonts w:ascii="Arial" w:hAnsi="Arial" w:cs="Arial"/>
        </w:rPr>
        <w:t xml:space="preserve">carry </w:t>
      </w:r>
      <w:r w:rsidR="00271341">
        <w:rPr>
          <w:rFonts w:ascii="Arial" w:hAnsi="Arial" w:cs="Arial"/>
        </w:rPr>
        <w:t xml:space="preserve">truncating </w:t>
      </w:r>
      <w:r w:rsidR="0002165C">
        <w:rPr>
          <w:rFonts w:ascii="Arial" w:hAnsi="Arial" w:cs="Arial"/>
        </w:rPr>
        <w:t xml:space="preserve">mutations in the same or neighboring gene region (Figure 1B), </w:t>
      </w:r>
      <w:r w:rsidR="00357548">
        <w:rPr>
          <w:rFonts w:ascii="Arial" w:hAnsi="Arial" w:cs="Arial"/>
        </w:rPr>
        <w:t xml:space="preserve">we here suggest </w:t>
      </w:r>
      <w:r w:rsidR="00341617">
        <w:rPr>
          <w:rFonts w:ascii="Arial" w:hAnsi="Arial" w:cs="Arial"/>
        </w:rPr>
        <w:t>that su</w:t>
      </w:r>
      <w:r w:rsidR="00341617" w:rsidRPr="003A2B32">
        <w:rPr>
          <w:rFonts w:ascii="Arial" w:hAnsi="Arial" w:cs="Arial"/>
        </w:rPr>
        <w:t xml:space="preserve">ch arthrogryposis </w:t>
      </w:r>
      <w:r w:rsidR="0072295F" w:rsidRPr="003A2B32">
        <w:rPr>
          <w:rFonts w:ascii="Arial" w:hAnsi="Arial" w:cs="Arial"/>
        </w:rPr>
        <w:t>syndromes</w:t>
      </w:r>
      <w:r w:rsidR="00357548" w:rsidRPr="003A2B32">
        <w:rPr>
          <w:rFonts w:ascii="Arial" w:hAnsi="Arial" w:cs="Arial"/>
        </w:rPr>
        <w:t xml:space="preserve"> do not represent qualitatively distinct </w:t>
      </w:r>
      <w:r w:rsidR="0072295F" w:rsidRPr="003A2B32">
        <w:rPr>
          <w:rFonts w:ascii="Arial" w:hAnsi="Arial" w:cs="Arial"/>
        </w:rPr>
        <w:t>phenotypes</w:t>
      </w:r>
      <w:r w:rsidR="00357548" w:rsidRPr="003A2B32">
        <w:rPr>
          <w:rFonts w:ascii="Arial" w:hAnsi="Arial" w:cs="Arial"/>
        </w:rPr>
        <w:t xml:space="preserve">, but </w:t>
      </w:r>
      <w:r w:rsidR="0072295F" w:rsidRPr="003A2B32">
        <w:rPr>
          <w:rFonts w:ascii="Arial" w:hAnsi="Arial" w:cs="Arial"/>
        </w:rPr>
        <w:t>rather clusters of variably combined</w:t>
      </w:r>
      <w:r w:rsidR="00640EE6" w:rsidRPr="003A2B32">
        <w:rPr>
          <w:rFonts w:ascii="Arial" w:hAnsi="Arial" w:cs="Arial"/>
        </w:rPr>
        <w:t xml:space="preserve"> </w:t>
      </w:r>
      <w:r w:rsidR="0072295F" w:rsidRPr="003A2B32">
        <w:rPr>
          <w:rFonts w:ascii="Arial" w:hAnsi="Arial" w:cs="Arial"/>
        </w:rPr>
        <w:t xml:space="preserve">neurologic and non-neurologic </w:t>
      </w:r>
      <w:r w:rsidR="00640EE6" w:rsidRPr="003A2B32">
        <w:rPr>
          <w:rFonts w:ascii="Arial" w:hAnsi="Arial" w:cs="Arial"/>
        </w:rPr>
        <w:t xml:space="preserve">features </w:t>
      </w:r>
      <w:r w:rsidR="00357548" w:rsidRPr="003A2B32">
        <w:rPr>
          <w:rFonts w:ascii="Arial" w:hAnsi="Arial" w:cs="Arial"/>
        </w:rPr>
        <w:t xml:space="preserve">along </w:t>
      </w:r>
      <w:r w:rsidR="00FE1A8D" w:rsidRPr="003A2B32">
        <w:rPr>
          <w:rFonts w:ascii="Arial" w:hAnsi="Arial" w:cs="Arial"/>
        </w:rPr>
        <w:t>the</w:t>
      </w:r>
      <w:r w:rsidR="007874D8" w:rsidRPr="003A2B32">
        <w:rPr>
          <w:rFonts w:ascii="Arial" w:hAnsi="Arial" w:cs="Arial"/>
        </w:rPr>
        <w:t xml:space="preserve"> continuum of</w:t>
      </w:r>
      <w:r w:rsidR="0072295F" w:rsidRPr="003A2B32">
        <w:rPr>
          <w:rFonts w:ascii="Arial" w:hAnsi="Arial" w:cs="Arial"/>
        </w:rPr>
        <w:t xml:space="preserve"> </w:t>
      </w:r>
      <w:r w:rsidR="0072295F" w:rsidRPr="003A2B32">
        <w:rPr>
          <w:rFonts w:ascii="Arial" w:hAnsi="Arial" w:cs="Arial"/>
          <w:i/>
        </w:rPr>
        <w:t>SYNE1</w:t>
      </w:r>
      <w:r w:rsidR="0072295F" w:rsidRPr="003A2B32">
        <w:rPr>
          <w:rFonts w:ascii="Arial" w:hAnsi="Arial" w:cs="Arial"/>
        </w:rPr>
        <w:t xml:space="preserve"> disease</w:t>
      </w:r>
      <w:r w:rsidR="00357548" w:rsidRPr="003A2B32">
        <w:rPr>
          <w:rFonts w:ascii="Arial" w:hAnsi="Arial" w:cs="Arial"/>
        </w:rPr>
        <w:t>.</w:t>
      </w:r>
    </w:p>
    <w:p w14:paraId="723CE715" w14:textId="0409BC9F" w:rsidR="00AE223B" w:rsidRDefault="001F2AD7" w:rsidP="00AE223B">
      <w:pPr>
        <w:spacing w:after="0" w:line="480" w:lineRule="auto"/>
        <w:jc w:val="both"/>
        <w:rPr>
          <w:rFonts w:ascii="Arial" w:hAnsi="Arial" w:cs="Arial"/>
        </w:rPr>
      </w:pPr>
      <w:r w:rsidRPr="003A2B32">
        <w:rPr>
          <w:rFonts w:ascii="Arial" w:hAnsi="Arial" w:cs="Arial"/>
        </w:rPr>
        <w:t>It remains</w:t>
      </w:r>
      <w:r w:rsidR="005F0A15" w:rsidRPr="003A2B32">
        <w:rPr>
          <w:rFonts w:ascii="Arial" w:hAnsi="Arial" w:cs="Arial"/>
        </w:rPr>
        <w:t xml:space="preserve"> more</w:t>
      </w:r>
      <w:r w:rsidRPr="003A2B32">
        <w:rPr>
          <w:rFonts w:ascii="Arial" w:hAnsi="Arial" w:cs="Arial"/>
        </w:rPr>
        <w:t xml:space="preserve"> questionable w</w:t>
      </w:r>
      <w:r w:rsidR="004E7CAF" w:rsidRPr="003A2B32">
        <w:rPr>
          <w:rFonts w:ascii="Arial" w:hAnsi="Arial" w:cs="Arial"/>
        </w:rPr>
        <w:t>hether this SYNE1 disease continuum</w:t>
      </w:r>
      <w:r w:rsidRPr="003A2B32">
        <w:rPr>
          <w:rFonts w:ascii="Arial" w:hAnsi="Arial" w:cs="Arial"/>
        </w:rPr>
        <w:t xml:space="preserve"> also </w:t>
      </w:r>
      <w:r w:rsidR="004E7CAF" w:rsidRPr="003A2B32">
        <w:rPr>
          <w:rFonts w:ascii="Arial" w:hAnsi="Arial" w:cs="Arial"/>
        </w:rPr>
        <w:t xml:space="preserve">includes the </w:t>
      </w:r>
      <w:r w:rsidR="00E51490" w:rsidRPr="003A2B32">
        <w:rPr>
          <w:rFonts w:ascii="Arial" w:hAnsi="Arial" w:cs="Arial"/>
        </w:rPr>
        <w:t>dominant form</w:t>
      </w:r>
      <w:r w:rsidR="004E7CAF" w:rsidRPr="003A2B32">
        <w:rPr>
          <w:rFonts w:ascii="Arial" w:hAnsi="Arial" w:cs="Arial"/>
        </w:rPr>
        <w:t xml:space="preserve"> of Emery-</w:t>
      </w:r>
      <w:proofErr w:type="spellStart"/>
      <w:r w:rsidR="004E7CAF" w:rsidRPr="003A2B32">
        <w:rPr>
          <w:rFonts w:ascii="Arial" w:hAnsi="Arial" w:cs="Arial"/>
        </w:rPr>
        <w:t>Dreifuss</w:t>
      </w:r>
      <w:proofErr w:type="spellEnd"/>
      <w:r w:rsidR="004E7CAF" w:rsidRPr="003A2B32">
        <w:rPr>
          <w:rFonts w:ascii="Arial" w:hAnsi="Arial" w:cs="Arial"/>
        </w:rPr>
        <w:t xml:space="preserve"> muscular dystrophy type 4</w:t>
      </w:r>
      <w:r w:rsidR="009A33D2" w:rsidRPr="003A2B32">
        <w:rPr>
          <w:rFonts w:ascii="Arial" w:hAnsi="Arial" w:cs="Arial"/>
        </w:rPr>
        <w:t xml:space="preserve"> </w:t>
      </w:r>
      <w:r w:rsidRPr="003A2B32">
        <w:rPr>
          <w:rFonts w:ascii="Arial" w:hAnsi="Arial" w:cs="Arial"/>
        </w:rPr>
        <w:t>(</w:t>
      </w:r>
      <w:r w:rsidR="009A5399" w:rsidRPr="003A2B32">
        <w:rPr>
          <w:rFonts w:ascii="Arial" w:hAnsi="Arial" w:cs="Arial"/>
        </w:rPr>
        <w:t xml:space="preserve">EDMD4; </w:t>
      </w:r>
      <w:r w:rsidRPr="003A2B32">
        <w:rPr>
          <w:rFonts w:ascii="Arial" w:hAnsi="Arial" w:cs="Arial"/>
        </w:rPr>
        <w:t>MIM</w:t>
      </w:r>
      <w:r w:rsidR="00E51490" w:rsidRPr="003A2B32">
        <w:rPr>
          <w:rFonts w:ascii="Arial" w:hAnsi="Arial" w:cs="Arial"/>
        </w:rPr>
        <w:t xml:space="preserve"> </w:t>
      </w:r>
      <w:r w:rsidR="000F08F1" w:rsidRPr="003A2B32">
        <w:rPr>
          <w:rFonts w:ascii="Arial" w:hAnsi="Arial" w:cs="Arial"/>
        </w:rPr>
        <w:t>612998</w:t>
      </w:r>
      <w:r w:rsidRPr="003A2B32">
        <w:rPr>
          <w:rFonts w:ascii="Arial" w:hAnsi="Arial" w:cs="Arial"/>
        </w:rPr>
        <w:t>)</w:t>
      </w:r>
      <w:r w:rsidR="00FE7A64" w:rsidRPr="003A2B32">
        <w:rPr>
          <w:rFonts w:ascii="Arial" w:hAnsi="Arial" w:cs="Arial"/>
        </w:rPr>
        <w:t xml:space="preserve"> </w:t>
      </w:r>
      <w:r w:rsidRPr="003A2B32">
        <w:rPr>
          <w:rFonts w:ascii="Arial" w:hAnsi="Arial" w:cs="Arial"/>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Pr="003A2B32">
        <w:rPr>
          <w:rFonts w:ascii="Arial" w:hAnsi="Arial" w:cs="Arial"/>
        </w:rPr>
        <w:instrText xml:space="preserve"> ADDIN EN.CITE </w:instrText>
      </w:r>
      <w:r w:rsidRPr="003A2B32">
        <w:rPr>
          <w:rFonts w:ascii="Arial" w:hAnsi="Arial" w:cs="Arial"/>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Pr="003A2B32">
        <w:rPr>
          <w:rFonts w:ascii="Arial" w:hAnsi="Arial" w:cs="Arial"/>
        </w:rPr>
        <w:instrText xml:space="preserve"> ADDIN EN.CITE.DATA </w:instrText>
      </w:r>
      <w:r w:rsidRPr="003A2B32">
        <w:rPr>
          <w:rFonts w:ascii="Arial" w:hAnsi="Arial" w:cs="Arial"/>
        </w:rPr>
      </w:r>
      <w:r w:rsidRPr="003A2B32">
        <w:rPr>
          <w:rFonts w:ascii="Arial" w:hAnsi="Arial" w:cs="Arial"/>
        </w:rPr>
        <w:fldChar w:fldCharType="end"/>
      </w:r>
      <w:r w:rsidRPr="003A2B32">
        <w:rPr>
          <w:rFonts w:ascii="Arial" w:hAnsi="Arial" w:cs="Arial"/>
        </w:rPr>
      </w:r>
      <w:r w:rsidRPr="003A2B32">
        <w:rPr>
          <w:rFonts w:ascii="Arial" w:hAnsi="Arial" w:cs="Arial"/>
        </w:rPr>
        <w:fldChar w:fldCharType="separate"/>
      </w:r>
      <w:r w:rsidRPr="003A2B32">
        <w:rPr>
          <w:rFonts w:ascii="Arial" w:hAnsi="Arial" w:cs="Arial"/>
          <w:noProof/>
        </w:rPr>
        <w:t>(</w:t>
      </w:r>
      <w:hyperlink w:anchor="_ENREF_24" w:tooltip="Zhang, 2007 #8916" w:history="1">
        <w:r w:rsidR="00746F7A" w:rsidRPr="003A2B32">
          <w:rPr>
            <w:rFonts w:ascii="Arial" w:hAnsi="Arial" w:cs="Arial"/>
            <w:noProof/>
          </w:rPr>
          <w:t>Zhang</w:t>
        </w:r>
        <w:r w:rsidR="00746F7A" w:rsidRPr="003A2B32">
          <w:rPr>
            <w:rFonts w:ascii="Arial" w:hAnsi="Arial" w:cs="Arial"/>
            <w:i/>
            <w:noProof/>
          </w:rPr>
          <w:t xml:space="preserve"> et al.</w:t>
        </w:r>
        <w:r w:rsidR="00746F7A" w:rsidRPr="003A2B32">
          <w:rPr>
            <w:rFonts w:ascii="Arial" w:hAnsi="Arial" w:cs="Arial"/>
            <w:noProof/>
          </w:rPr>
          <w:t>, 2007</w:t>
        </w:r>
      </w:hyperlink>
      <w:r w:rsidRPr="003A2B32">
        <w:rPr>
          <w:rFonts w:ascii="Arial" w:hAnsi="Arial" w:cs="Arial"/>
          <w:noProof/>
        </w:rPr>
        <w:t>)</w:t>
      </w:r>
      <w:r w:rsidRPr="003A2B32">
        <w:rPr>
          <w:rFonts w:ascii="Arial" w:hAnsi="Arial" w:cs="Arial"/>
        </w:rPr>
        <w:fldChar w:fldCharType="end"/>
      </w:r>
      <w:r w:rsidR="004E7CAF" w:rsidRPr="003A2B32">
        <w:rPr>
          <w:rFonts w:ascii="Arial" w:hAnsi="Arial" w:cs="Arial"/>
        </w:rPr>
        <w:t xml:space="preserve">. </w:t>
      </w:r>
      <w:r w:rsidR="00E51490" w:rsidRPr="003A2B32">
        <w:rPr>
          <w:rFonts w:ascii="Arial" w:hAnsi="Arial" w:cs="Arial"/>
        </w:rPr>
        <w:t xml:space="preserve">Although </w:t>
      </w:r>
      <w:r w:rsidR="009A5399" w:rsidRPr="003A2B32">
        <w:rPr>
          <w:rFonts w:ascii="Arial" w:hAnsi="Arial" w:cs="Arial"/>
        </w:rPr>
        <w:t>a</w:t>
      </w:r>
      <w:r w:rsidR="00E51490" w:rsidRPr="003A2B32">
        <w:rPr>
          <w:rFonts w:ascii="Arial" w:hAnsi="Arial" w:cs="Arial"/>
        </w:rPr>
        <w:t xml:space="preserve"> phenotypic overlap</w:t>
      </w:r>
      <w:r w:rsidR="00B64AFB" w:rsidRPr="003A2B32">
        <w:rPr>
          <w:rFonts w:ascii="Arial" w:hAnsi="Arial" w:cs="Arial"/>
        </w:rPr>
        <w:t xml:space="preserve"> might be</w:t>
      </w:r>
      <w:r w:rsidR="009A5399" w:rsidRPr="003A2B32">
        <w:rPr>
          <w:rFonts w:ascii="Arial" w:hAnsi="Arial" w:cs="Arial"/>
        </w:rPr>
        <w:t xml:space="preserve"> theoretically conceivable</w:t>
      </w:r>
      <w:r w:rsidR="00E51490" w:rsidRPr="003A2B32">
        <w:rPr>
          <w:rFonts w:ascii="Arial" w:hAnsi="Arial" w:cs="Arial"/>
        </w:rPr>
        <w:t xml:space="preserve">, as indicated by our </w:t>
      </w:r>
      <w:r w:rsidR="00B64AFB" w:rsidRPr="003A2B32">
        <w:rPr>
          <w:rFonts w:ascii="Arial" w:hAnsi="Arial" w:cs="Arial"/>
        </w:rPr>
        <w:t xml:space="preserve">clinical </w:t>
      </w:r>
      <w:r w:rsidR="00E51490" w:rsidRPr="003A2B32">
        <w:rPr>
          <w:rFonts w:ascii="Arial" w:hAnsi="Arial" w:cs="Arial"/>
        </w:rPr>
        <w:t>findings, t</w:t>
      </w:r>
      <w:r w:rsidR="004E7CAF" w:rsidRPr="003A2B32">
        <w:rPr>
          <w:rFonts w:ascii="Arial" w:hAnsi="Arial" w:cs="Arial"/>
        </w:rPr>
        <w:t xml:space="preserve">his </w:t>
      </w:r>
      <w:r w:rsidRPr="003A2B32">
        <w:rPr>
          <w:rFonts w:ascii="Arial" w:hAnsi="Arial" w:cs="Arial"/>
        </w:rPr>
        <w:t>syndrome</w:t>
      </w:r>
      <w:r w:rsidR="004E7CAF" w:rsidRPr="003A2B32">
        <w:rPr>
          <w:rFonts w:ascii="Arial" w:hAnsi="Arial" w:cs="Arial"/>
        </w:rPr>
        <w:t xml:space="preserve"> has been linked</w:t>
      </w:r>
      <w:r w:rsidRPr="003A2B32">
        <w:rPr>
          <w:rFonts w:ascii="Arial" w:hAnsi="Arial" w:cs="Arial"/>
        </w:rPr>
        <w:t xml:space="preserve"> only</w:t>
      </w:r>
      <w:r w:rsidR="004E7CAF" w:rsidRPr="003A2B32">
        <w:rPr>
          <w:rFonts w:ascii="Arial" w:hAnsi="Arial" w:cs="Arial"/>
        </w:rPr>
        <w:t xml:space="preserve"> to </w:t>
      </w:r>
      <w:r w:rsidR="004E7CAF" w:rsidRPr="003A2B32">
        <w:rPr>
          <w:rFonts w:ascii="Arial" w:hAnsi="Arial" w:cs="Arial"/>
          <w:i/>
        </w:rPr>
        <w:t>heterozygous missense</w:t>
      </w:r>
      <w:r w:rsidR="004E7CAF" w:rsidRPr="003A2B32">
        <w:rPr>
          <w:rFonts w:ascii="Arial" w:hAnsi="Arial" w:cs="Arial"/>
        </w:rPr>
        <w:t xml:space="preserve"> mutations in </w:t>
      </w:r>
      <w:r w:rsidR="004E7CAF" w:rsidRPr="003A2B32">
        <w:rPr>
          <w:rFonts w:ascii="Arial" w:hAnsi="Arial" w:cs="Arial"/>
          <w:i/>
        </w:rPr>
        <w:t>SYNE1</w:t>
      </w:r>
      <w:r w:rsidRPr="003A2B32">
        <w:rPr>
          <w:rFonts w:ascii="Arial" w:hAnsi="Arial" w:cs="Arial"/>
          <w:i/>
        </w:rPr>
        <w:t xml:space="preserve"> </w:t>
      </w:r>
      <w:r w:rsidRPr="003A2B32">
        <w:rPr>
          <w:rFonts w:ascii="Arial" w:hAnsi="Arial" w:cs="Arial"/>
          <w:i/>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Pr="003A2B32">
        <w:rPr>
          <w:rFonts w:ascii="Arial" w:hAnsi="Arial" w:cs="Arial"/>
          <w:i/>
        </w:rPr>
        <w:instrText xml:space="preserve"> ADDIN EN.CITE </w:instrText>
      </w:r>
      <w:r w:rsidRPr="003A2B32">
        <w:rPr>
          <w:rFonts w:ascii="Arial" w:hAnsi="Arial" w:cs="Arial"/>
          <w:i/>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Pr="003A2B32">
        <w:rPr>
          <w:rFonts w:ascii="Arial" w:hAnsi="Arial" w:cs="Arial"/>
          <w:i/>
        </w:rPr>
        <w:instrText xml:space="preserve"> ADDIN EN.CITE.DATA </w:instrText>
      </w:r>
      <w:r w:rsidRPr="003A2B32">
        <w:rPr>
          <w:rFonts w:ascii="Arial" w:hAnsi="Arial" w:cs="Arial"/>
          <w:i/>
        </w:rPr>
      </w:r>
      <w:r w:rsidRPr="003A2B32">
        <w:rPr>
          <w:rFonts w:ascii="Arial" w:hAnsi="Arial" w:cs="Arial"/>
          <w:i/>
        </w:rPr>
        <w:fldChar w:fldCharType="end"/>
      </w:r>
      <w:r w:rsidRPr="003A2B32">
        <w:rPr>
          <w:rFonts w:ascii="Arial" w:hAnsi="Arial" w:cs="Arial"/>
          <w:i/>
        </w:rPr>
      </w:r>
      <w:r w:rsidRPr="003A2B32">
        <w:rPr>
          <w:rFonts w:ascii="Arial" w:hAnsi="Arial" w:cs="Arial"/>
          <w:i/>
        </w:rPr>
        <w:fldChar w:fldCharType="separate"/>
      </w:r>
      <w:r w:rsidRPr="003A2B32">
        <w:rPr>
          <w:rFonts w:ascii="Arial" w:hAnsi="Arial" w:cs="Arial"/>
          <w:i/>
          <w:noProof/>
        </w:rPr>
        <w:t>(</w:t>
      </w:r>
      <w:hyperlink w:anchor="_ENREF_24" w:tooltip="Zhang, 2007 #8916" w:history="1">
        <w:r w:rsidR="00746F7A" w:rsidRPr="003A2B32">
          <w:rPr>
            <w:rFonts w:ascii="Arial" w:hAnsi="Arial" w:cs="Arial"/>
            <w:i/>
            <w:noProof/>
          </w:rPr>
          <w:t>Zhang et al., 2007</w:t>
        </w:r>
      </w:hyperlink>
      <w:r w:rsidRPr="003A2B32">
        <w:rPr>
          <w:rFonts w:ascii="Arial" w:hAnsi="Arial" w:cs="Arial"/>
          <w:i/>
          <w:noProof/>
        </w:rPr>
        <w:t>)</w:t>
      </w:r>
      <w:r w:rsidRPr="003A2B32">
        <w:rPr>
          <w:rFonts w:ascii="Arial" w:hAnsi="Arial" w:cs="Arial"/>
          <w:i/>
        </w:rPr>
        <w:fldChar w:fldCharType="end"/>
      </w:r>
      <w:r w:rsidR="004E7CAF" w:rsidRPr="003A2B32">
        <w:rPr>
          <w:rFonts w:ascii="Arial" w:hAnsi="Arial" w:cs="Arial"/>
          <w:i/>
        </w:rPr>
        <w:t xml:space="preserve"> </w:t>
      </w:r>
      <w:r w:rsidR="004E7CAF" w:rsidRPr="003A2B32">
        <w:rPr>
          <w:rFonts w:ascii="Arial" w:hAnsi="Arial" w:cs="Arial"/>
        </w:rPr>
        <w:t>(see Figure 1B),</w:t>
      </w:r>
      <w:r w:rsidR="00E51490" w:rsidRPr="003A2B32">
        <w:rPr>
          <w:rFonts w:ascii="Arial" w:hAnsi="Arial" w:cs="Arial"/>
        </w:rPr>
        <w:t xml:space="preserve"> but not to </w:t>
      </w:r>
      <w:proofErr w:type="spellStart"/>
      <w:r w:rsidR="00E51490" w:rsidRPr="003A2B32">
        <w:rPr>
          <w:rFonts w:ascii="Arial" w:hAnsi="Arial" w:cs="Arial"/>
          <w:i/>
        </w:rPr>
        <w:t>biallelic</w:t>
      </w:r>
      <w:proofErr w:type="spellEnd"/>
      <w:r w:rsidR="00E51490" w:rsidRPr="003A2B32">
        <w:rPr>
          <w:rFonts w:ascii="Arial" w:hAnsi="Arial" w:cs="Arial"/>
          <w:i/>
        </w:rPr>
        <w:t xml:space="preserve"> truncating</w:t>
      </w:r>
      <w:r w:rsidR="00E51490" w:rsidRPr="003A2B32">
        <w:rPr>
          <w:rFonts w:ascii="Arial" w:hAnsi="Arial" w:cs="Arial"/>
        </w:rPr>
        <w:t xml:space="preserve"> mutations. </w:t>
      </w:r>
      <w:r w:rsidR="003A2B32" w:rsidRPr="003A2B32">
        <w:rPr>
          <w:rFonts w:ascii="Arial" w:hAnsi="Arial" w:cs="Arial"/>
        </w:rPr>
        <w:t xml:space="preserve">As </w:t>
      </w:r>
      <w:r w:rsidR="003A2B32" w:rsidRPr="003A2B32">
        <w:rPr>
          <w:rFonts w:ascii="Arial" w:hAnsi="Arial" w:cs="Arial"/>
        </w:rPr>
        <w:lastRenderedPageBreak/>
        <w:t xml:space="preserve">advanced genomic techniques now allow us to appreciate the immense variability of the </w:t>
      </w:r>
      <w:r w:rsidR="003A2B32" w:rsidRPr="007D3200">
        <w:rPr>
          <w:rFonts w:ascii="Arial" w:hAnsi="Arial" w:cs="Arial"/>
          <w:i/>
        </w:rPr>
        <w:t xml:space="preserve">SYNE1 </w:t>
      </w:r>
      <w:r w:rsidR="003A2B32" w:rsidRPr="003A2B32">
        <w:rPr>
          <w:rFonts w:ascii="Arial" w:hAnsi="Arial" w:cs="Arial"/>
        </w:rPr>
        <w:t>gene and</w:t>
      </w:r>
      <w:ins w:id="322" w:author="msynofzik" w:date="2015-12-09T19:11:00Z">
        <w:r w:rsidR="004A3CA5">
          <w:rPr>
            <w:rFonts w:ascii="Arial" w:hAnsi="Arial" w:cs="Arial"/>
          </w:rPr>
          <w:t xml:space="preserve"> to determine</w:t>
        </w:r>
      </w:ins>
      <w:r w:rsidR="003A2B32" w:rsidRPr="003A2B32">
        <w:rPr>
          <w:rFonts w:ascii="Arial" w:hAnsi="Arial" w:cs="Arial"/>
        </w:rPr>
        <w:t xml:space="preserve"> the frequency of </w:t>
      </w:r>
      <w:del w:id="323" w:author="msynofzik" w:date="2015-12-09T19:12:00Z">
        <w:r w:rsidR="003A2B32" w:rsidRPr="003A2B32" w:rsidDel="004A3CA5">
          <w:rPr>
            <w:rFonts w:ascii="Arial" w:hAnsi="Arial" w:cs="Arial"/>
          </w:rPr>
          <w:delText>novel or</w:delText>
        </w:r>
      </w:del>
      <w:r w:rsidR="003A2B32" w:rsidRPr="003A2B32">
        <w:rPr>
          <w:rFonts w:ascii="Arial" w:hAnsi="Arial" w:cs="Arial"/>
        </w:rPr>
        <w:t xml:space="preserve"> rare </w:t>
      </w:r>
      <w:r w:rsidR="003A2B32" w:rsidRPr="003A2B32">
        <w:rPr>
          <w:rFonts w:ascii="Arial" w:hAnsi="Arial" w:cs="Arial"/>
          <w:i/>
        </w:rPr>
        <w:t>SYNE1</w:t>
      </w:r>
      <w:r w:rsidR="003A2B32" w:rsidRPr="003A2B32">
        <w:rPr>
          <w:rFonts w:ascii="Arial" w:hAnsi="Arial" w:cs="Arial"/>
        </w:rPr>
        <w:t xml:space="preserve"> missense variants in </w:t>
      </w:r>
      <w:del w:id="324" w:author="msynofzik" w:date="2015-12-07T19:04:00Z">
        <w:r w:rsidR="003A2B32" w:rsidRPr="003A2B32" w:rsidDel="00255A7E">
          <w:rPr>
            <w:rFonts w:ascii="Arial" w:hAnsi="Arial" w:cs="Arial"/>
          </w:rPr>
          <w:delText>the normal population</w:delText>
        </w:r>
      </w:del>
      <w:ins w:id="325" w:author="msynofzik" w:date="2015-12-07T19:04:00Z">
        <w:r w:rsidR="00255A7E">
          <w:rPr>
            <w:rFonts w:ascii="Arial" w:hAnsi="Arial" w:cs="Arial"/>
          </w:rPr>
          <w:t>controls (</w:t>
        </w:r>
      </w:ins>
      <w:ins w:id="326" w:author="msynofzik" w:date="2015-12-07T19:05:00Z">
        <w:r w:rsidR="00255A7E">
          <w:rPr>
            <w:rFonts w:ascii="Arial" w:hAnsi="Arial" w:cs="Arial"/>
          </w:rPr>
          <w:t>e.g</w:t>
        </w:r>
        <w:proofErr w:type="gramStart"/>
        <w:r w:rsidR="00255A7E">
          <w:rPr>
            <w:rFonts w:ascii="Arial" w:hAnsi="Arial" w:cs="Arial"/>
          </w:rPr>
          <w:t>.</w:t>
        </w:r>
      </w:ins>
      <w:proofErr w:type="gramEnd"/>
      <w:del w:id="327" w:author="msynofzik" w:date="2015-12-07T19:04:00Z">
        <w:r w:rsidR="003A2B32" w:rsidRPr="003A2B32" w:rsidDel="00255A7E">
          <w:rPr>
            <w:rFonts w:ascii="Arial" w:hAnsi="Arial" w:cs="Arial"/>
          </w:rPr>
          <w:delText>,</w:delText>
        </w:r>
      </w:del>
      <w:ins w:id="328" w:author="msynofzik" w:date="2015-12-07T19:04:00Z">
        <w:r w:rsidR="00D646F3">
          <w:rPr>
            <w:rFonts w:ascii="Arial" w:hAnsi="Arial" w:cs="Arial"/>
          </w:rPr>
          <w:t xml:space="preserve">28/500 </w:t>
        </w:r>
      </w:ins>
      <w:ins w:id="329" w:author="msynofzik" w:date="2015-12-09T13:47:00Z">
        <w:r w:rsidR="00D646F3">
          <w:rPr>
            <w:rFonts w:ascii="Arial" w:hAnsi="Arial" w:cs="Arial"/>
          </w:rPr>
          <w:t>[</w:t>
        </w:r>
      </w:ins>
      <w:ins w:id="330" w:author="msynofzik" w:date="2015-12-07T19:04:00Z">
        <w:r w:rsidR="00D646F3">
          <w:rPr>
            <w:rFonts w:ascii="Arial" w:hAnsi="Arial" w:cs="Arial"/>
          </w:rPr>
          <w:t>=5.6%</w:t>
        </w:r>
      </w:ins>
      <w:ins w:id="331" w:author="msynofzik" w:date="2015-12-09T13:47:00Z">
        <w:r w:rsidR="00D646F3">
          <w:rPr>
            <w:rFonts w:ascii="Arial" w:hAnsi="Arial" w:cs="Arial"/>
          </w:rPr>
          <w:t>]</w:t>
        </w:r>
      </w:ins>
      <w:ins w:id="332" w:author="msynofzik" w:date="2015-12-07T19:04:00Z">
        <w:r w:rsidR="00255A7E">
          <w:rPr>
            <w:rFonts w:ascii="Arial" w:hAnsi="Arial" w:cs="Arial"/>
          </w:rPr>
          <w:t xml:space="preserve"> </w:t>
        </w:r>
      </w:ins>
      <w:ins w:id="333" w:author="msynofzik" w:date="2015-12-09T19:12:00Z">
        <w:r w:rsidR="004A3CA5">
          <w:rPr>
            <w:rFonts w:ascii="Arial" w:hAnsi="Arial" w:cs="Arial"/>
          </w:rPr>
          <w:t>rare missense alleles</w:t>
        </w:r>
      </w:ins>
      <w:r w:rsidR="00255A7E">
        <w:rPr>
          <w:rFonts w:ascii="Arial" w:hAnsi="Arial" w:cs="Arial"/>
        </w:rPr>
        <w:t xml:space="preserve"> i</w:t>
      </w:r>
      <w:ins w:id="334" w:author="msynofzik" w:date="2015-12-07T19:03:00Z">
        <w:r w:rsidR="00255A7E">
          <w:rPr>
            <w:rFonts w:ascii="Arial" w:hAnsi="Arial" w:cs="Arial"/>
          </w:rPr>
          <w:t xml:space="preserve">n our control dataset with early-onset </w:t>
        </w:r>
        <w:r w:rsidR="00354DB5">
          <w:rPr>
            <w:rFonts w:ascii="Arial" w:hAnsi="Arial" w:cs="Arial"/>
          </w:rPr>
          <w:t xml:space="preserve">Alzheimer dementia; Supplement </w:t>
        </w:r>
      </w:ins>
      <w:ins w:id="335" w:author="msynofzik" w:date="2015-12-09T20:35:00Z">
        <w:r w:rsidR="00354DB5">
          <w:rPr>
            <w:rFonts w:ascii="Arial" w:hAnsi="Arial" w:cs="Arial"/>
          </w:rPr>
          <w:t>4</w:t>
        </w:r>
      </w:ins>
      <w:bookmarkStart w:id="336" w:name="_GoBack"/>
      <w:bookmarkEnd w:id="336"/>
      <w:ins w:id="337" w:author="msynofzik" w:date="2015-12-07T19:03:00Z">
        <w:r w:rsidR="00255A7E">
          <w:rPr>
            <w:rFonts w:ascii="Arial" w:hAnsi="Arial" w:cs="Arial"/>
          </w:rPr>
          <w:t>)</w:t>
        </w:r>
      </w:ins>
      <w:r w:rsidR="00255A7E">
        <w:rPr>
          <w:rFonts w:ascii="Arial" w:hAnsi="Arial" w:cs="Arial"/>
        </w:rPr>
        <w:t>,</w:t>
      </w:r>
      <w:r w:rsidR="003A2B32" w:rsidRPr="003A2B32">
        <w:rPr>
          <w:rFonts w:ascii="Arial" w:hAnsi="Arial" w:cs="Arial"/>
        </w:rPr>
        <w:t xml:space="preserve"> the pathogenicity of such variants previously related to EDMD4 needs to be critically evaluated against current standards. Furthermore, also findings on muscle biopsies between EDMD4 subjects and the here reported cases with </w:t>
      </w:r>
      <w:proofErr w:type="spellStart"/>
      <w:r w:rsidR="003A2B32" w:rsidRPr="003A2B32">
        <w:rPr>
          <w:rFonts w:ascii="Arial" w:hAnsi="Arial" w:cs="Arial"/>
        </w:rPr>
        <w:t>biallelic</w:t>
      </w:r>
      <w:proofErr w:type="spellEnd"/>
      <w:r w:rsidR="003A2B32" w:rsidRPr="003A2B32">
        <w:rPr>
          <w:rFonts w:ascii="Arial" w:hAnsi="Arial" w:cs="Arial"/>
        </w:rPr>
        <w:t xml:space="preserve"> truncating mutations differ substantially</w:t>
      </w:r>
      <w:r w:rsidR="009A5399" w:rsidRPr="003A2B32">
        <w:rPr>
          <w:rFonts w:ascii="Arial" w:hAnsi="Arial" w:cs="Arial"/>
        </w:rPr>
        <w:t xml:space="preserve">: while EDMD4 subjects showed dystrophic </w:t>
      </w:r>
      <w:proofErr w:type="spellStart"/>
      <w:r w:rsidR="009A5399" w:rsidRPr="003A2B32">
        <w:rPr>
          <w:rFonts w:ascii="Arial" w:hAnsi="Arial" w:cs="Arial"/>
        </w:rPr>
        <w:t>myopathic</w:t>
      </w:r>
      <w:proofErr w:type="spellEnd"/>
      <w:r w:rsidR="009A5399" w:rsidRPr="003A2B32">
        <w:rPr>
          <w:rFonts w:ascii="Arial" w:hAnsi="Arial" w:cs="Arial"/>
        </w:rPr>
        <w:t xml:space="preserve"> changes and in particular </w:t>
      </w:r>
      <w:proofErr w:type="spellStart"/>
      <w:r w:rsidR="009A5399" w:rsidRPr="003A2B32">
        <w:rPr>
          <w:rFonts w:ascii="Arial" w:hAnsi="Arial" w:cs="Arial"/>
        </w:rPr>
        <w:t>mislocalization</w:t>
      </w:r>
      <w:proofErr w:type="spellEnd"/>
      <w:r w:rsidR="009A5399" w:rsidRPr="003A2B32">
        <w:rPr>
          <w:rFonts w:ascii="Arial" w:hAnsi="Arial" w:cs="Arial"/>
        </w:rPr>
        <w:t xml:space="preserve"> of </w:t>
      </w:r>
      <w:proofErr w:type="spellStart"/>
      <w:r w:rsidR="009A5399" w:rsidRPr="003A2B32">
        <w:rPr>
          <w:rFonts w:ascii="Arial" w:hAnsi="Arial" w:cs="Arial"/>
        </w:rPr>
        <w:t>emerin</w:t>
      </w:r>
      <w:proofErr w:type="spellEnd"/>
      <w:r w:rsidR="009A5399" w:rsidRPr="003A2B32">
        <w:rPr>
          <w:rFonts w:ascii="Arial" w:hAnsi="Arial" w:cs="Arial"/>
        </w:rPr>
        <w:t xml:space="preserve"> or </w:t>
      </w:r>
      <w:proofErr w:type="spellStart"/>
      <w:r w:rsidR="009A5399" w:rsidRPr="003A2B32">
        <w:rPr>
          <w:rFonts w:ascii="Arial" w:hAnsi="Arial" w:cs="Arial"/>
        </w:rPr>
        <w:t>lamin</w:t>
      </w:r>
      <w:proofErr w:type="spellEnd"/>
      <w:r w:rsidR="009A5399" w:rsidRPr="003A2B32">
        <w:rPr>
          <w:rFonts w:ascii="Arial" w:hAnsi="Arial" w:cs="Arial"/>
        </w:rPr>
        <w:t xml:space="preserve"> A/C</w:t>
      </w:r>
      <w:r w:rsidR="00B64AFB" w:rsidRPr="003A2B32">
        <w:rPr>
          <w:rFonts w:ascii="Arial" w:hAnsi="Arial" w:cs="Arial"/>
        </w:rPr>
        <w:t xml:space="preserve"> </w:t>
      </w:r>
      <w:r w:rsidR="00B64AFB" w:rsidRPr="003A2B32">
        <w:rPr>
          <w:rFonts w:ascii="Arial" w:hAnsi="Arial" w:cs="Arial"/>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00B64AFB" w:rsidRPr="003A2B32">
        <w:rPr>
          <w:rFonts w:ascii="Arial" w:hAnsi="Arial" w:cs="Arial"/>
        </w:rPr>
        <w:instrText xml:space="preserve"> ADDIN EN.CITE </w:instrText>
      </w:r>
      <w:r w:rsidR="00B64AFB" w:rsidRPr="003A2B32">
        <w:rPr>
          <w:rFonts w:ascii="Arial" w:hAnsi="Arial" w:cs="Arial"/>
        </w:rPr>
        <w:fldChar w:fldCharType="begin">
          <w:fldData xml:space="preserve">PEVuZE5vdGU+PENpdGU+PEF1dGhvcj5aaGFuZzwvQXV0aG9yPjxZZWFyPjIwMDc8L1llYXI+PFJl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</w:fldData>
        </w:fldChar>
      </w:r>
      <w:r w:rsidR="00B64AFB" w:rsidRPr="003A2B32">
        <w:rPr>
          <w:rFonts w:ascii="Arial" w:hAnsi="Arial" w:cs="Arial"/>
        </w:rPr>
        <w:instrText xml:space="preserve"> ADDIN EN.CITE.DATA </w:instrText>
      </w:r>
      <w:r w:rsidR="00B64AFB" w:rsidRPr="003A2B32">
        <w:rPr>
          <w:rFonts w:ascii="Arial" w:hAnsi="Arial" w:cs="Arial"/>
        </w:rPr>
      </w:r>
      <w:r w:rsidR="00B64AFB" w:rsidRPr="003A2B32">
        <w:rPr>
          <w:rFonts w:ascii="Arial" w:hAnsi="Arial" w:cs="Arial"/>
        </w:rPr>
        <w:fldChar w:fldCharType="end"/>
      </w:r>
      <w:r w:rsidR="00B64AFB" w:rsidRPr="003A2B32">
        <w:rPr>
          <w:rFonts w:ascii="Arial" w:hAnsi="Arial" w:cs="Arial"/>
        </w:rPr>
      </w:r>
      <w:r w:rsidR="00B64AFB" w:rsidRPr="003A2B32">
        <w:rPr>
          <w:rFonts w:ascii="Arial" w:hAnsi="Arial" w:cs="Arial"/>
        </w:rPr>
        <w:fldChar w:fldCharType="separate"/>
      </w:r>
      <w:r w:rsidR="00B64AFB" w:rsidRPr="003A2B32">
        <w:rPr>
          <w:rFonts w:ascii="Arial" w:hAnsi="Arial" w:cs="Arial"/>
          <w:noProof/>
        </w:rPr>
        <w:t>(</w:t>
      </w:r>
      <w:hyperlink w:anchor="_ENREF_24" w:tooltip="Zhang, 2007 #8916" w:history="1">
        <w:r w:rsidR="00746F7A" w:rsidRPr="003A2B32">
          <w:rPr>
            <w:rFonts w:ascii="Arial" w:hAnsi="Arial" w:cs="Arial"/>
            <w:noProof/>
          </w:rPr>
          <w:t>Zhang</w:t>
        </w:r>
        <w:r w:rsidR="00746F7A" w:rsidRPr="003A2B32">
          <w:rPr>
            <w:rFonts w:ascii="Arial" w:hAnsi="Arial" w:cs="Arial"/>
            <w:i/>
            <w:noProof/>
          </w:rPr>
          <w:t xml:space="preserve"> et al.</w:t>
        </w:r>
        <w:r w:rsidR="00746F7A" w:rsidRPr="003A2B32">
          <w:rPr>
            <w:rFonts w:ascii="Arial" w:hAnsi="Arial" w:cs="Arial"/>
            <w:noProof/>
          </w:rPr>
          <w:t>, 2007</w:t>
        </w:r>
      </w:hyperlink>
      <w:r w:rsidR="00B64AFB" w:rsidRPr="003A2B32">
        <w:rPr>
          <w:rFonts w:ascii="Arial" w:hAnsi="Arial" w:cs="Arial"/>
          <w:noProof/>
        </w:rPr>
        <w:t>)</w:t>
      </w:r>
      <w:r w:rsidR="00B64AFB" w:rsidRPr="003A2B32">
        <w:rPr>
          <w:rFonts w:ascii="Arial" w:hAnsi="Arial" w:cs="Arial"/>
        </w:rPr>
        <w:fldChar w:fldCharType="end"/>
      </w:r>
      <w:r w:rsidR="00B64AFB" w:rsidRPr="003A2B32">
        <w:rPr>
          <w:rFonts w:ascii="Arial" w:hAnsi="Arial" w:cs="Arial"/>
        </w:rPr>
        <w:t xml:space="preserve">, none of these features was seen in the muscle cells of any of our subjects </w:t>
      </w:r>
      <w:r w:rsidR="00081084" w:rsidRPr="003A2B32">
        <w:rPr>
          <w:rFonts w:ascii="Arial" w:hAnsi="Arial" w:cs="Arial"/>
        </w:rPr>
        <w:t>(Figure 3)</w:t>
      </w:r>
      <w:r w:rsidR="00B64AFB" w:rsidRPr="003A2B32">
        <w:rPr>
          <w:rFonts w:ascii="Arial" w:hAnsi="Arial" w:cs="Arial"/>
        </w:rPr>
        <w:t>.</w:t>
      </w:r>
      <w:r w:rsidR="00B421B6" w:rsidRPr="003A2B32">
        <w:rPr>
          <w:rFonts w:ascii="Arial" w:hAnsi="Arial" w:cs="Arial"/>
        </w:rPr>
        <w:t xml:space="preserve"> </w:t>
      </w:r>
      <w:r w:rsidR="00AE223B" w:rsidRPr="003A2B32">
        <w:rPr>
          <w:rFonts w:ascii="Arial" w:hAnsi="Arial" w:cs="Arial"/>
        </w:rPr>
        <w:t xml:space="preserve">Although this might be explained by a different </w:t>
      </w:r>
      <w:r w:rsidR="00AE223B" w:rsidRPr="003A2B32">
        <w:rPr>
          <w:rFonts w:ascii="Arial" w:hAnsi="Arial" w:cs="Arial"/>
          <w:i/>
        </w:rPr>
        <w:t>SYNE1</w:t>
      </w:r>
      <w:r w:rsidR="00AE223B" w:rsidRPr="003A2B32">
        <w:rPr>
          <w:rFonts w:ascii="Arial" w:hAnsi="Arial" w:cs="Arial"/>
        </w:rPr>
        <w:t xml:space="preserve">-related </w:t>
      </w:r>
      <w:proofErr w:type="spellStart"/>
      <w:r w:rsidR="00AE223B" w:rsidRPr="003A2B32">
        <w:rPr>
          <w:rFonts w:ascii="Arial" w:hAnsi="Arial" w:cs="Arial"/>
        </w:rPr>
        <w:t>pathomechanism</w:t>
      </w:r>
      <w:proofErr w:type="spellEnd"/>
      <w:r w:rsidR="00AE223B" w:rsidRPr="003A2B32">
        <w:rPr>
          <w:rFonts w:ascii="Arial" w:hAnsi="Arial" w:cs="Arial"/>
        </w:rPr>
        <w:t xml:space="preserve">, this </w:t>
      </w:r>
      <w:proofErr w:type="spellStart"/>
      <w:r w:rsidR="00AE223B" w:rsidRPr="003A2B32">
        <w:rPr>
          <w:rFonts w:ascii="Arial" w:hAnsi="Arial" w:cs="Arial"/>
        </w:rPr>
        <w:t>patho</w:t>
      </w:r>
      <w:proofErr w:type="spellEnd"/>
      <w:r w:rsidR="00AE223B" w:rsidRPr="003A2B32">
        <w:rPr>
          <w:rFonts w:ascii="Arial" w:hAnsi="Arial" w:cs="Arial"/>
        </w:rPr>
        <w:t xml:space="preserve">-morphological discrepancy in addition to the genetic concerns mentioned above </w:t>
      </w:r>
      <w:del w:id="338" w:author="msynofzik" w:date="2015-12-09T13:48:00Z">
        <w:r w:rsidR="00AE223B" w:rsidRPr="003A2B32" w:rsidDel="00D646F3">
          <w:rPr>
            <w:rFonts w:ascii="Arial" w:hAnsi="Arial" w:cs="Arial"/>
          </w:rPr>
          <w:delText xml:space="preserve">might </w:delText>
        </w:r>
      </w:del>
      <w:r w:rsidR="00AE223B" w:rsidRPr="003A2B32">
        <w:rPr>
          <w:rFonts w:ascii="Arial" w:hAnsi="Arial" w:cs="Arial"/>
        </w:rPr>
        <w:t>indicate</w:t>
      </w:r>
      <w:ins w:id="339" w:author="msynofzik" w:date="2015-12-09T13:48:00Z">
        <w:r w:rsidR="00D646F3">
          <w:rPr>
            <w:rFonts w:ascii="Arial" w:hAnsi="Arial" w:cs="Arial"/>
          </w:rPr>
          <w:t>s</w:t>
        </w:r>
      </w:ins>
      <w:r w:rsidR="00AE223B" w:rsidRPr="003A2B32">
        <w:rPr>
          <w:rFonts w:ascii="Arial" w:hAnsi="Arial" w:cs="Arial"/>
        </w:rPr>
        <w:t xml:space="preserve"> a possible over-interpretation of heterozygous </w:t>
      </w:r>
      <w:r w:rsidR="00AE223B" w:rsidRPr="007D3200">
        <w:rPr>
          <w:rFonts w:ascii="Arial" w:hAnsi="Arial" w:cs="Arial"/>
          <w:i/>
        </w:rPr>
        <w:t>SYNE1</w:t>
      </w:r>
      <w:r w:rsidR="00AE223B" w:rsidRPr="003A2B32">
        <w:rPr>
          <w:rFonts w:ascii="Arial" w:hAnsi="Arial" w:cs="Arial"/>
        </w:rPr>
        <w:t xml:space="preserve"> variants in the context of EDMD4 and warrant</w:t>
      </w:r>
      <w:ins w:id="340" w:author="msynofzik" w:date="2015-12-09T19:13:00Z">
        <w:r w:rsidR="001246F2">
          <w:rPr>
            <w:rFonts w:ascii="Arial" w:hAnsi="Arial" w:cs="Arial"/>
          </w:rPr>
          <w:t>s</w:t>
        </w:r>
      </w:ins>
      <w:r w:rsidR="00AE223B" w:rsidRPr="003A2B32">
        <w:rPr>
          <w:rFonts w:ascii="Arial" w:hAnsi="Arial" w:cs="Arial"/>
        </w:rPr>
        <w:t xml:space="preserve"> a </w:t>
      </w:r>
      <w:ins w:id="341" w:author="msynofzik" w:date="2015-12-09T13:48:00Z">
        <w:r w:rsidR="00D646F3">
          <w:rPr>
            <w:rFonts w:ascii="Arial" w:hAnsi="Arial" w:cs="Arial"/>
          </w:rPr>
          <w:t xml:space="preserve">critical </w:t>
        </w:r>
      </w:ins>
      <w:r w:rsidR="00AE223B" w:rsidRPr="003A2B32">
        <w:rPr>
          <w:rFonts w:ascii="Arial" w:hAnsi="Arial" w:cs="Arial"/>
        </w:rPr>
        <w:t xml:space="preserve">re-evaluation of these historic findings.  </w:t>
      </w:r>
    </w:p>
    <w:p w14:paraId="6E241D1C" w14:textId="77777777" w:rsidR="0081779D" w:rsidRDefault="0081779D" w:rsidP="005D5F08">
      <w:pPr>
        <w:spacing w:after="0" w:line="480" w:lineRule="auto"/>
        <w:jc w:val="both"/>
        <w:rPr>
          <w:rFonts w:ascii="Arial" w:hAnsi="Arial" w:cs="Arial"/>
        </w:rPr>
      </w:pPr>
    </w:p>
    <w:p w14:paraId="7A7D9B74" w14:textId="6624749B" w:rsidR="00B372FF" w:rsidRPr="000F7BC4" w:rsidRDefault="007F3AA2" w:rsidP="00E46B7D">
      <w:pPr>
        <w:spacing w:after="0" w:line="480" w:lineRule="auto"/>
        <w:jc w:val="both"/>
        <w:rPr>
          <w:rFonts w:ascii="Arial" w:hAnsi="Arial" w:cs="Arial"/>
          <w:b/>
          <w:bCs/>
          <w:i/>
          <w:iCs/>
        </w:rPr>
      </w:pPr>
      <w:r>
        <w:rPr>
          <w:rFonts w:ascii="Arial" w:hAnsi="Arial" w:cs="Arial"/>
          <w:b/>
          <w:bCs/>
          <w:i/>
          <w:iCs/>
        </w:rPr>
        <w:t xml:space="preserve">A widespread functional role of SYNE1 </w:t>
      </w:r>
      <w:r w:rsidR="004F4836">
        <w:rPr>
          <w:rFonts w:ascii="Arial" w:hAnsi="Arial" w:cs="Arial"/>
          <w:b/>
          <w:bCs/>
          <w:i/>
          <w:iCs/>
        </w:rPr>
        <w:t>in various tissues</w:t>
      </w:r>
    </w:p>
    <w:p w14:paraId="65CF1127" w14:textId="7FAF697E" w:rsidR="00AE3903" w:rsidRDefault="00AE3903" w:rsidP="00AE3903">
      <w:pPr>
        <w:spacing w:after="0" w:line="480" w:lineRule="auto"/>
        <w:jc w:val="both"/>
        <w:rPr>
          <w:rFonts w:ascii="Arial" w:hAnsi="Arial" w:cs="Arial"/>
        </w:rPr>
      </w:pPr>
      <w:r w:rsidRPr="00CF4A97">
        <w:rPr>
          <w:rFonts w:ascii="Arial" w:hAnsi="Arial" w:cs="Arial"/>
        </w:rPr>
        <w:t xml:space="preserve">Our findings </w:t>
      </w:r>
      <w:r>
        <w:rPr>
          <w:rFonts w:ascii="Arial" w:hAnsi="Arial" w:cs="Arial"/>
        </w:rPr>
        <w:t>on</w:t>
      </w:r>
      <w:r w:rsidR="00AA6F4F">
        <w:rPr>
          <w:rFonts w:ascii="Arial" w:hAnsi="Arial" w:cs="Arial"/>
        </w:rPr>
        <w:t xml:space="preserve"> widespread </w:t>
      </w:r>
      <w:r>
        <w:rPr>
          <w:rFonts w:ascii="Arial" w:hAnsi="Arial" w:cs="Arial"/>
        </w:rPr>
        <w:t>extra-cerebellar dysfunctions in human SYNE1 disease complement and recapitulate</w:t>
      </w:r>
      <w:r w:rsidRPr="00CF4A97">
        <w:rPr>
          <w:rFonts w:ascii="Arial" w:hAnsi="Arial" w:cs="Arial"/>
        </w:rPr>
        <w:t xml:space="preserve"> </w:t>
      </w:r>
      <w:r>
        <w:rPr>
          <w:rFonts w:ascii="Arial" w:hAnsi="Arial" w:cs="Arial"/>
        </w:rPr>
        <w:t>some of the key features of SYNE1/</w:t>
      </w:r>
      <w:proofErr w:type="spellStart"/>
      <w:r>
        <w:rPr>
          <w:rFonts w:ascii="Arial" w:hAnsi="Arial" w:cs="Arial"/>
        </w:rPr>
        <w:t>Nesprin</w:t>
      </w:r>
      <w:proofErr w:type="spellEnd"/>
      <w:r>
        <w:rPr>
          <w:rFonts w:ascii="Arial" w:hAnsi="Arial" w:cs="Arial"/>
        </w:rPr>
        <w:t xml:space="preserve"> 1 knock-out</w:t>
      </w:r>
      <w:r w:rsidRPr="00CF4A97">
        <w:rPr>
          <w:rFonts w:ascii="Arial" w:hAnsi="Arial" w:cs="Arial"/>
        </w:rPr>
        <w:t xml:space="preserve"> mouse models.</w:t>
      </w:r>
      <w:r>
        <w:rPr>
          <w:rFonts w:ascii="Arial" w:hAnsi="Arial" w:cs="Arial"/>
        </w:rPr>
        <w:t xml:space="preserve"> </w:t>
      </w:r>
      <w:r w:rsidR="0071107A">
        <w:rPr>
          <w:rFonts w:ascii="Arial" w:hAnsi="Arial" w:cs="Arial"/>
        </w:rPr>
        <w:t>K</w:t>
      </w:r>
      <w:r w:rsidR="00AA6F4F">
        <w:rPr>
          <w:rFonts w:ascii="Arial" w:hAnsi="Arial" w:cs="Arial"/>
        </w:rPr>
        <w:t xml:space="preserve">ey features </w:t>
      </w:r>
      <w:r w:rsidR="0071107A">
        <w:rPr>
          <w:rFonts w:ascii="Arial" w:hAnsi="Arial" w:cs="Arial"/>
        </w:rPr>
        <w:t xml:space="preserve">in mice </w:t>
      </w:r>
      <w:r>
        <w:rPr>
          <w:rFonts w:ascii="Arial" w:hAnsi="Arial" w:cs="Arial"/>
        </w:rPr>
        <w:t xml:space="preserve">include kyphoscoliosis, respiratory failure, and shortened survival </w:t>
      </w:r>
      <w:r>
        <w:rPr>
          <w:rFonts w:ascii="Arial" w:hAnsi="Arial" w:cs="Arial"/>
        </w:rPr>
        <w:fldChar w:fldCharType="begin">
          <w:fldData xml:space="preserve">PEVuZE5vdGU+PENpdGU+PEF1dGhvcj5aaGFuZzwvQXV0aG9yPjxZZWFyPjIwMDc8L1llYXI+PFJl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</w:fldData>
        </w:fldChar>
      </w:r>
      <w:r>
        <w:rPr>
          <w:rFonts w:ascii="Arial" w:hAnsi="Arial" w:cs="Arial"/>
        </w:rPr>
        <w:instrText xml:space="preserve"> ADDIN EN.CITE </w:instrText>
      </w:r>
      <w:r>
        <w:rPr>
          <w:rFonts w:ascii="Arial" w:hAnsi="Arial" w:cs="Arial"/>
        </w:rPr>
        <w:fldChar w:fldCharType="begin">
          <w:fldData xml:space="preserve">PEVuZE5vdGU+PENpdGU+PEF1dGhvcj5aaGFuZzwvQXV0aG9yPjxZZWFyPjIwMDc8L1llYXI+PFJl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</w:fldData>
        </w:fldChar>
      </w:r>
      <w:r>
        <w:rPr>
          <w:rFonts w:ascii="Arial" w:hAnsi="Arial" w:cs="Arial"/>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Pr>
          <w:rFonts w:ascii="Arial" w:hAnsi="Arial" w:cs="Arial"/>
          <w:noProof/>
        </w:rPr>
        <w:t>(</w:t>
      </w:r>
      <w:hyperlink w:anchor="_ENREF_25" w:tooltip="Zhang, 2007 #9311" w:history="1">
        <w:r w:rsidR="00746F7A">
          <w:rPr>
            <w:rFonts w:ascii="Arial" w:hAnsi="Arial" w:cs="Arial"/>
            <w:noProof/>
          </w:rPr>
          <w:t>Zhang</w:t>
        </w:r>
        <w:r w:rsidR="00746F7A" w:rsidRPr="008A086C">
          <w:rPr>
            <w:rFonts w:ascii="Arial" w:hAnsi="Arial" w:cs="Arial"/>
            <w:i/>
            <w:noProof/>
          </w:rPr>
          <w:t xml:space="preserve"> et al.</w:t>
        </w:r>
        <w:r w:rsidR="00746F7A">
          <w:rPr>
            <w:rFonts w:ascii="Arial" w:hAnsi="Arial" w:cs="Arial"/>
            <w:noProof/>
          </w:rPr>
          <w:t>, 2007</w:t>
        </w:r>
      </w:hyperlink>
      <w:r>
        <w:rPr>
          <w:rFonts w:ascii="Arial" w:hAnsi="Arial" w:cs="Arial"/>
          <w:noProof/>
        </w:rPr>
        <w:t xml:space="preserve">, </w:t>
      </w:r>
      <w:hyperlink w:anchor="_ENREF_16" w:tooltip="Puckelwartz, 2009 #9542" w:history="1">
        <w:r w:rsidR="00746F7A">
          <w:rPr>
            <w:rFonts w:ascii="Arial" w:hAnsi="Arial" w:cs="Arial"/>
            <w:noProof/>
          </w:rPr>
          <w:t>Puckelwartz</w:t>
        </w:r>
        <w:r w:rsidR="00746F7A" w:rsidRPr="008A086C">
          <w:rPr>
            <w:rFonts w:ascii="Arial" w:hAnsi="Arial" w:cs="Arial"/>
            <w:i/>
            <w:noProof/>
          </w:rPr>
          <w:t xml:space="preserve"> et al.</w:t>
        </w:r>
        <w:r w:rsidR="00746F7A">
          <w:rPr>
            <w:rFonts w:ascii="Arial" w:hAnsi="Arial" w:cs="Arial"/>
            <w:noProof/>
          </w:rPr>
          <w:t>, 2009</w:t>
        </w:r>
      </w:hyperlink>
      <w:r>
        <w:rPr>
          <w:rFonts w:ascii="Arial" w:hAnsi="Arial" w:cs="Arial"/>
          <w:noProof/>
        </w:rPr>
        <w:t xml:space="preserve">, </w:t>
      </w:r>
      <w:hyperlink w:anchor="_ENREF_23" w:tooltip="Zhang, 2010 #9541" w:history="1">
        <w:r w:rsidR="00746F7A">
          <w:rPr>
            <w:rFonts w:ascii="Arial" w:hAnsi="Arial" w:cs="Arial"/>
            <w:noProof/>
          </w:rPr>
          <w:t>Zhang</w:t>
        </w:r>
        <w:r w:rsidR="00746F7A" w:rsidRPr="008A086C">
          <w:rPr>
            <w:rFonts w:ascii="Arial" w:hAnsi="Arial" w:cs="Arial"/>
            <w:i/>
            <w:noProof/>
          </w:rPr>
          <w:t xml:space="preserve"> et al.</w:t>
        </w:r>
        <w:r w:rsidR="00746F7A">
          <w:rPr>
            <w:rFonts w:ascii="Arial" w:hAnsi="Arial" w:cs="Arial"/>
            <w:noProof/>
          </w:rPr>
          <w:t>, 2010</w:t>
        </w:r>
      </w:hyperlink>
      <w:r>
        <w:rPr>
          <w:rFonts w:ascii="Arial" w:hAnsi="Arial" w:cs="Arial"/>
          <w:noProof/>
        </w:rPr>
        <w:t>)</w:t>
      </w:r>
      <w:r>
        <w:rPr>
          <w:rFonts w:ascii="Arial" w:hAnsi="Arial" w:cs="Arial"/>
        </w:rPr>
        <w:fldChar w:fldCharType="end"/>
      </w:r>
      <w:r>
        <w:rPr>
          <w:rFonts w:ascii="Arial" w:hAnsi="Arial" w:cs="Arial"/>
        </w:rPr>
        <w:t>. We now show</w:t>
      </w:r>
      <w:r w:rsidR="004A36BB">
        <w:rPr>
          <w:rFonts w:ascii="Arial" w:hAnsi="Arial" w:cs="Arial"/>
        </w:rPr>
        <w:t xml:space="preserve"> systematically</w:t>
      </w:r>
      <w:r>
        <w:rPr>
          <w:rFonts w:ascii="Arial" w:hAnsi="Arial" w:cs="Arial"/>
        </w:rPr>
        <w:t xml:space="preserve"> that these features are also part of the human disease</w:t>
      </w:r>
      <w:r w:rsidR="004A36BB">
        <w:rPr>
          <w:rFonts w:ascii="Arial" w:hAnsi="Arial" w:cs="Arial"/>
        </w:rPr>
        <w:t xml:space="preserve"> spectrum</w:t>
      </w:r>
      <w:r>
        <w:rPr>
          <w:rFonts w:ascii="Arial" w:hAnsi="Arial" w:cs="Arial"/>
        </w:rPr>
        <w:t xml:space="preserve">, thus bridging the cross-species gap. </w:t>
      </w:r>
    </w:p>
    <w:p w14:paraId="530C2DBA" w14:textId="36D481D8" w:rsidR="002E0175" w:rsidRDefault="00151F33" w:rsidP="002E0175">
      <w:pPr>
        <w:spacing w:after="0" w:line="480" w:lineRule="auto"/>
        <w:jc w:val="both"/>
        <w:rPr>
          <w:rFonts w:ascii="Arial" w:hAnsi="Arial" w:cs="Arial"/>
        </w:rPr>
      </w:pPr>
      <w:r>
        <w:rPr>
          <w:rFonts w:ascii="Arial" w:hAnsi="Arial" w:cs="Arial"/>
        </w:rPr>
        <w:t>Moreover, our findings on extra-cerebel</w:t>
      </w:r>
      <w:r w:rsidR="00C55B8C">
        <w:rPr>
          <w:rFonts w:ascii="Arial" w:hAnsi="Arial" w:cs="Arial"/>
        </w:rPr>
        <w:t>lar dysfunctions might</w:t>
      </w:r>
      <w:r>
        <w:rPr>
          <w:rFonts w:ascii="Arial" w:hAnsi="Arial" w:cs="Arial"/>
        </w:rPr>
        <w:t xml:space="preserve"> provide new insights into the pathophysiology underlying SYNE1-associated neurodegeneration. </w:t>
      </w:r>
      <w:r w:rsidR="002E0175">
        <w:rPr>
          <w:rFonts w:ascii="Arial" w:hAnsi="Arial" w:cs="Arial"/>
        </w:rPr>
        <w:t xml:space="preserve">Recent work has shown that a specific SYNE1 isoform devoid of the KASH domain (KLNes1g) is specifically abundant in the cerebellum (in particular in the granule cell layer), where it might be involved in vesicular trafficking and/or in dendritic membranes’ structural organization </w:t>
      </w:r>
      <w:r w:rsidR="002E0175">
        <w:rPr>
          <w:rFonts w:ascii="Arial" w:hAnsi="Arial" w:cs="Arial"/>
        </w:rPr>
        <w:fldChar w:fldCharType="begin"/>
      </w:r>
      <w:r w:rsidR="002E0175">
        <w:rPr>
          <w:rFonts w:ascii="Arial" w:hAnsi="Arial" w:cs="Arial"/>
        </w:rPr>
        <w:instrText xml:space="preserve"> ADDIN EN.CITE &lt;EndNote&gt;&lt;Cite&gt;&lt;Author&gt;Razafsky&lt;/Author&gt;&lt;Year&gt;2015&lt;/Year&gt;&lt;RecNum&gt;9538&lt;/RecNum&gt;&lt;DisplayText&gt;(Razafsky and Hodzic, 2015)&lt;/DisplayText&gt;&lt;record&gt;&lt;rec-number&gt;9538&lt;/rec-number&gt;&lt;foreign-keys&gt;&lt;key app="EN" db-id="z25sdadwv9wrade0ezop2wrc2dzfs2dffr2x"&gt;9538&lt;/key&gt;&lt;/foreign-keys&gt;&lt;ref-type name="Journal Article"&gt;17&lt;/ref-type&gt;&lt;contributors&gt;&lt;authors&gt;&lt;author&gt;Razafsky, D.&lt;/author&gt;&lt;author&gt;Hodzic, D.&lt;/author&gt;&lt;/authors&gt;&lt;/contributors&gt;&lt;auth-address&gt;Department of Ophthalmology and Visual Sciences, Washington University School of Medicine, 660 S. Euclid, St Louis, MO 63110, USA.&amp;#xD;Department of Ophthalmology and Visual Sciences, Washington University School of Medicine, 660 S. Euclid, St Louis, MO 63110, USA. Electronic address: hodzicd@vision.wustl.edu.&lt;/auth-address&gt;&lt;titles&gt;&lt;title&gt;A variant of Nesprin1 giant devoid of KASH domain underlies the molecular etiology of autosomal recessive cerebellar ataxia type I&lt;/title&gt;&lt;secondary-title&gt;Neurobiol Dis&lt;/secondary-title&gt;&lt;alt-title&gt;Neurobiology of disease&lt;/alt-title&gt;&lt;/titles&gt;&lt;periodical&gt;&lt;full-title&gt;Neurobiol Dis&lt;/full-title&gt;&lt;/periodical&gt;&lt;pages&gt;57-67&lt;/pages&gt;&lt;volume&gt;78&lt;/volume&gt;&lt;dates&gt;&lt;year&gt;2015&lt;/year&gt;&lt;pub-dates&gt;&lt;date&gt;Jun&lt;/date&gt;&lt;/pub-dates&gt;&lt;/dates&gt;&lt;isbn&gt;1095-953X (Electronic)&amp;#xD;0969-9961 (Linking)&lt;/isbn&gt;&lt;accession-num&gt;25843669&lt;/accession-num&gt;&lt;urls&gt;&lt;related-urls&gt;&lt;url&gt;http://www.ncbi.nlm.nih.gov/pubmed/25843669&lt;/url&gt;&lt;/related-urls&gt;&lt;/urls&gt;&lt;custom2&gt;4426048&lt;/custom2&gt;&lt;electronic-resource-num&gt;10.1016/j.nbd.2015.03.027&lt;/electronic-resource-num&gt;&lt;/record&gt;&lt;/Cite&gt;&lt;/EndNote&gt;</w:instrText>
      </w:r>
      <w:r w:rsidR="002E0175">
        <w:rPr>
          <w:rFonts w:ascii="Arial" w:hAnsi="Arial" w:cs="Arial"/>
        </w:rPr>
        <w:fldChar w:fldCharType="separate"/>
      </w:r>
      <w:r w:rsidR="002E0175">
        <w:rPr>
          <w:rFonts w:ascii="Arial" w:hAnsi="Arial" w:cs="Arial"/>
          <w:noProof/>
        </w:rPr>
        <w:t>(</w:t>
      </w:r>
      <w:hyperlink w:anchor="_ENREF_17" w:tooltip="Razafsky, 2015 #9538" w:history="1">
        <w:r w:rsidR="00746F7A">
          <w:rPr>
            <w:rFonts w:ascii="Arial" w:hAnsi="Arial" w:cs="Arial"/>
            <w:noProof/>
          </w:rPr>
          <w:t>Razafsky and Hodzic, 2015</w:t>
        </w:r>
      </w:hyperlink>
      <w:r w:rsidR="002E0175">
        <w:rPr>
          <w:rFonts w:ascii="Arial" w:hAnsi="Arial" w:cs="Arial"/>
          <w:noProof/>
        </w:rPr>
        <w:t>)</w:t>
      </w:r>
      <w:r w:rsidR="002E0175">
        <w:rPr>
          <w:rFonts w:ascii="Arial" w:hAnsi="Arial" w:cs="Arial"/>
        </w:rPr>
        <w:fldChar w:fldCharType="end"/>
      </w:r>
      <w:r w:rsidR="002E0175">
        <w:rPr>
          <w:rFonts w:ascii="Arial" w:hAnsi="Arial" w:cs="Arial"/>
        </w:rPr>
        <w:t xml:space="preserve">. </w:t>
      </w:r>
      <w:r w:rsidR="002E0175">
        <w:rPr>
          <w:rFonts w:ascii="Arial" w:hAnsi="Arial" w:cs="Arial"/>
        </w:rPr>
        <w:lastRenderedPageBreak/>
        <w:t xml:space="preserve">Our </w:t>
      </w:r>
      <w:r w:rsidR="002E0175" w:rsidRPr="00B372FF">
        <w:rPr>
          <w:rFonts w:ascii="Arial" w:hAnsi="Arial" w:cs="Arial"/>
        </w:rPr>
        <w:t>clinical</w:t>
      </w:r>
      <w:r w:rsidR="002E0175">
        <w:rPr>
          <w:rFonts w:ascii="Arial" w:hAnsi="Arial" w:cs="Arial"/>
        </w:rPr>
        <w:t xml:space="preserve">, </w:t>
      </w:r>
      <w:r w:rsidR="002E0175" w:rsidRPr="00B372FF">
        <w:rPr>
          <w:rFonts w:ascii="Arial" w:hAnsi="Arial" w:cs="Arial"/>
        </w:rPr>
        <w:t xml:space="preserve">electrophysiological </w:t>
      </w:r>
      <w:r w:rsidR="002E0175">
        <w:rPr>
          <w:rFonts w:ascii="Arial" w:hAnsi="Arial" w:cs="Arial"/>
        </w:rPr>
        <w:t xml:space="preserve">and imaging </w:t>
      </w:r>
      <w:r w:rsidR="002E0175" w:rsidRPr="00B372FF">
        <w:rPr>
          <w:rFonts w:ascii="Arial" w:hAnsi="Arial" w:cs="Arial"/>
        </w:rPr>
        <w:t>observation</w:t>
      </w:r>
      <w:r w:rsidR="002E0175">
        <w:rPr>
          <w:rFonts w:ascii="Arial" w:hAnsi="Arial" w:cs="Arial"/>
        </w:rPr>
        <w:t>s</w:t>
      </w:r>
      <w:r w:rsidR="002E0175" w:rsidRPr="00B372FF">
        <w:rPr>
          <w:rFonts w:ascii="Arial" w:hAnsi="Arial" w:cs="Arial"/>
        </w:rPr>
        <w:t xml:space="preserve"> of </w:t>
      </w:r>
      <w:proofErr w:type="spellStart"/>
      <w:r w:rsidR="002E0175">
        <w:rPr>
          <w:rFonts w:ascii="Arial" w:hAnsi="Arial" w:cs="Arial"/>
        </w:rPr>
        <w:t>multisystemic</w:t>
      </w:r>
      <w:proofErr w:type="spellEnd"/>
      <w:r w:rsidR="002E0175">
        <w:rPr>
          <w:rFonts w:ascii="Arial" w:hAnsi="Arial" w:cs="Arial"/>
        </w:rPr>
        <w:t xml:space="preserve"> </w:t>
      </w:r>
      <w:r w:rsidR="002E0175" w:rsidRPr="00B372FF">
        <w:rPr>
          <w:rFonts w:ascii="Arial" w:hAnsi="Arial" w:cs="Arial"/>
        </w:rPr>
        <w:t xml:space="preserve">damage in </w:t>
      </w:r>
      <w:r w:rsidR="002E0175" w:rsidRPr="00446431">
        <w:rPr>
          <w:rFonts w:ascii="Arial" w:hAnsi="Arial" w:cs="Arial"/>
          <w:i/>
        </w:rPr>
        <w:t>SYNE1</w:t>
      </w:r>
      <w:r w:rsidR="002E0175">
        <w:rPr>
          <w:rFonts w:ascii="Arial" w:hAnsi="Arial" w:cs="Arial"/>
        </w:rPr>
        <w:t xml:space="preserve"> patients</w:t>
      </w:r>
      <w:r w:rsidR="00AA6F4F">
        <w:rPr>
          <w:rFonts w:ascii="Arial" w:hAnsi="Arial" w:cs="Arial"/>
        </w:rPr>
        <w:t xml:space="preserve">, however, </w:t>
      </w:r>
      <w:r w:rsidR="002E0175">
        <w:rPr>
          <w:rFonts w:ascii="Arial" w:hAnsi="Arial" w:cs="Arial"/>
        </w:rPr>
        <w:t xml:space="preserve">indicate that intact SYNE1 transcripts seem to be functionally important not only for </w:t>
      </w:r>
      <w:r w:rsidR="002E0175" w:rsidRPr="00B372FF">
        <w:rPr>
          <w:rFonts w:ascii="Arial" w:hAnsi="Arial" w:cs="Arial"/>
        </w:rPr>
        <w:t>cerebellar, but</w:t>
      </w:r>
      <w:r w:rsidR="002E0175">
        <w:rPr>
          <w:rFonts w:ascii="Arial" w:hAnsi="Arial" w:cs="Arial"/>
        </w:rPr>
        <w:t xml:space="preserve"> also for </w:t>
      </w:r>
      <w:r w:rsidR="002E0175" w:rsidRPr="00B372FF">
        <w:rPr>
          <w:rFonts w:ascii="Arial" w:hAnsi="Arial" w:cs="Arial"/>
        </w:rPr>
        <w:t>motor</w:t>
      </w:r>
      <w:r w:rsidR="002E0175">
        <w:rPr>
          <w:rFonts w:ascii="Arial" w:hAnsi="Arial" w:cs="Arial"/>
        </w:rPr>
        <w:t xml:space="preserve"> and brainstem neurons</w:t>
      </w:r>
      <w:r w:rsidR="002E0175" w:rsidRPr="00B372FF">
        <w:rPr>
          <w:rFonts w:ascii="Arial" w:hAnsi="Arial" w:cs="Arial"/>
        </w:rPr>
        <w:t>.</w:t>
      </w:r>
      <w:r w:rsidR="002E0175">
        <w:rPr>
          <w:rFonts w:ascii="Arial" w:hAnsi="Arial" w:cs="Arial"/>
        </w:rPr>
        <w:t xml:space="preserve"> They thus stimulate future </w:t>
      </w:r>
      <w:r w:rsidR="00C55B8C">
        <w:rPr>
          <w:rFonts w:ascii="Arial" w:hAnsi="Arial" w:cs="Arial"/>
        </w:rPr>
        <w:t>molecular</w:t>
      </w:r>
      <w:r w:rsidR="002E0175">
        <w:rPr>
          <w:rFonts w:ascii="Arial" w:hAnsi="Arial" w:cs="Arial"/>
        </w:rPr>
        <w:t xml:space="preserve"> research aiming to identify the specific functional role of SYNE1 in these neuron types. For example, the proposed interaction of SYNE1 transcripts with vesicular trafficking proteins such as Kif5c, suggested for cerebellar neurons </w:t>
      </w:r>
      <w:r w:rsidR="002E0175">
        <w:rPr>
          <w:rFonts w:ascii="Arial" w:hAnsi="Arial" w:cs="Arial"/>
        </w:rPr>
        <w:fldChar w:fldCharType="begin"/>
      </w:r>
      <w:r w:rsidR="002E0175">
        <w:rPr>
          <w:rFonts w:ascii="Arial" w:hAnsi="Arial" w:cs="Arial"/>
        </w:rPr>
        <w:instrText xml:space="preserve"> ADDIN EN.CITE &lt;EndNote&gt;&lt;Cite&gt;&lt;Author&gt;Razafsky&lt;/Author&gt;&lt;Year&gt;2015&lt;/Year&gt;&lt;RecNum&gt;9538&lt;/RecNum&gt;&lt;DisplayText&gt;(Razafsky and Hodzic, 2015)&lt;/DisplayText&gt;&lt;record&gt;&lt;rec-number&gt;9538&lt;/rec-number&gt;&lt;foreign-keys&gt;&lt;key app="EN" db-id="z25sdadwv9wrade0ezop2wrc2dzfs2dffr2x"&gt;9538&lt;/key&gt;&lt;/foreign-keys&gt;&lt;ref-type name="Journal Article"&gt;17&lt;/ref-type&gt;&lt;contributors&gt;&lt;authors&gt;&lt;author&gt;Razafsky, D.&lt;/author&gt;&lt;author&gt;Hodzic, D.&lt;/author&gt;&lt;/authors&gt;&lt;/contributors&gt;&lt;auth-address&gt;Department of Ophthalmology and Visual Sciences, Washington University School of Medicine, 660 S. Euclid, St Louis, MO 63110, USA.&amp;#xD;Department of Ophthalmology and Visual Sciences, Washington University School of Medicine, 660 S. Euclid, St Louis, MO 63110, USA. Electronic address: hodzicd@vision.wustl.edu.&lt;/auth-address&gt;&lt;titles&gt;&lt;title&gt;A variant of Nesprin1 giant devoid of KASH domain underlies the molecular etiology of autosomal recessive cerebellar ataxia type I&lt;/title&gt;&lt;secondary-title&gt;Neurobiol Dis&lt;/secondary-title&gt;&lt;alt-title&gt;Neurobiology of disease&lt;/alt-title&gt;&lt;/titles&gt;&lt;periodical&gt;&lt;full-title&gt;Neurobiol Dis&lt;/full-title&gt;&lt;/periodical&gt;&lt;pages&gt;57-67&lt;/pages&gt;&lt;volume&gt;78&lt;/volume&gt;&lt;dates&gt;&lt;year&gt;2015&lt;/year&gt;&lt;pub-dates&gt;&lt;date&gt;Jun&lt;/date&gt;&lt;/pub-dates&gt;&lt;/dates&gt;&lt;isbn&gt;1095-953X (Electronic)&amp;#xD;0969-9961 (Linking)&lt;/isbn&gt;&lt;accession-num&gt;25843669&lt;/accession-num&gt;&lt;urls&gt;&lt;related-urls&gt;&lt;url&gt;http://www.ncbi.nlm.nih.gov/pubmed/25843669&lt;/url&gt;&lt;/related-urls&gt;&lt;/urls&gt;&lt;custom2&gt;4426048&lt;/custom2&gt;&lt;electronic-resource-num&gt;10.1016/j.nbd.2015.03.027&lt;/electronic-resource-num&gt;&lt;/record&gt;&lt;/Cite&gt;&lt;/EndNote&gt;</w:instrText>
      </w:r>
      <w:r w:rsidR="002E0175">
        <w:rPr>
          <w:rFonts w:ascii="Arial" w:hAnsi="Arial" w:cs="Arial"/>
        </w:rPr>
        <w:fldChar w:fldCharType="separate"/>
      </w:r>
      <w:r w:rsidR="002E0175">
        <w:rPr>
          <w:rFonts w:ascii="Arial" w:hAnsi="Arial" w:cs="Arial"/>
          <w:noProof/>
        </w:rPr>
        <w:t>(</w:t>
      </w:r>
      <w:hyperlink w:anchor="_ENREF_17" w:tooltip="Razafsky, 2015 #9538" w:history="1">
        <w:r w:rsidR="00746F7A">
          <w:rPr>
            <w:rFonts w:ascii="Arial" w:hAnsi="Arial" w:cs="Arial"/>
            <w:noProof/>
          </w:rPr>
          <w:t>Razafsky and Hodzic, 2015</w:t>
        </w:r>
      </w:hyperlink>
      <w:r w:rsidR="002E0175">
        <w:rPr>
          <w:rFonts w:ascii="Arial" w:hAnsi="Arial" w:cs="Arial"/>
          <w:noProof/>
        </w:rPr>
        <w:t>)</w:t>
      </w:r>
      <w:r w:rsidR="002E0175">
        <w:rPr>
          <w:rFonts w:ascii="Arial" w:hAnsi="Arial" w:cs="Arial"/>
        </w:rPr>
        <w:fldChar w:fldCharType="end"/>
      </w:r>
      <w:r w:rsidR="002E0175">
        <w:rPr>
          <w:rFonts w:ascii="Arial" w:hAnsi="Arial" w:cs="Arial"/>
        </w:rPr>
        <w:t>, might also apply to motor neurons. A</w:t>
      </w:r>
      <w:r w:rsidR="002E0175" w:rsidRPr="00D371A2">
        <w:rPr>
          <w:rFonts w:ascii="Arial" w:hAnsi="Arial" w:cs="Arial"/>
        </w:rPr>
        <w:t xml:space="preserve">berrant </w:t>
      </w:r>
      <w:r w:rsidR="002E0175">
        <w:rPr>
          <w:rFonts w:ascii="Arial" w:hAnsi="Arial" w:cs="Arial"/>
        </w:rPr>
        <w:t xml:space="preserve">vesicular </w:t>
      </w:r>
      <w:r w:rsidR="002E0175" w:rsidRPr="00D371A2">
        <w:rPr>
          <w:rFonts w:ascii="Arial" w:hAnsi="Arial" w:cs="Arial"/>
        </w:rPr>
        <w:t xml:space="preserve">trafficking dynamics </w:t>
      </w:r>
      <w:r w:rsidR="002E0175">
        <w:rPr>
          <w:rFonts w:ascii="Arial" w:hAnsi="Arial" w:cs="Arial"/>
        </w:rPr>
        <w:t>is a</w:t>
      </w:r>
      <w:r w:rsidR="002E0175" w:rsidRPr="00D371A2">
        <w:rPr>
          <w:rFonts w:ascii="Arial" w:hAnsi="Arial" w:cs="Arial"/>
        </w:rPr>
        <w:t xml:space="preserve"> </w:t>
      </w:r>
      <w:r w:rsidR="002E0175">
        <w:rPr>
          <w:rFonts w:ascii="Arial" w:hAnsi="Arial" w:cs="Arial"/>
        </w:rPr>
        <w:t xml:space="preserve">common process underlying motor neuron degeneration (as e.g. </w:t>
      </w:r>
      <w:r w:rsidR="002E0175" w:rsidRPr="00D371A2">
        <w:rPr>
          <w:rFonts w:ascii="Arial" w:hAnsi="Arial" w:cs="Arial"/>
        </w:rPr>
        <w:t>in HSP</w:t>
      </w:r>
      <w:r w:rsidR="002E0175">
        <w:rPr>
          <w:rFonts w:ascii="Arial" w:hAnsi="Arial" w:cs="Arial"/>
        </w:rPr>
        <w:t xml:space="preserve">s </w:t>
      </w:r>
      <w:r w:rsidR="002E0175">
        <w:rPr>
          <w:rFonts w:ascii="Arial" w:hAnsi="Arial" w:cs="Arial"/>
        </w:rPr>
        <w:fldChar w:fldCharType="begin"/>
      </w:r>
      <w:r w:rsidR="002E0175">
        <w:rPr>
          <w:rFonts w:ascii="Arial" w:hAnsi="Arial" w:cs="Arial"/>
        </w:rPr>
        <w:instrText xml:space="preserve"> ADDIN EN.CITE &lt;EndNote&gt;&lt;Cite&gt;&lt;Author&gt;Crosby&lt;/Author&gt;&lt;Year&gt;2002&lt;/Year&gt;&lt;RecNum&gt;9539&lt;/RecNum&gt;&lt;DisplayText&gt;(Crosby and Proukakis, 2002)&lt;/DisplayText&gt;&lt;record&gt;&lt;rec-number&gt;9539&lt;/rec-number&gt;&lt;foreign-keys&gt;&lt;key app="EN" db-id="z25sdadwv9wrade0ezop2wrc2dzfs2dffr2x"&gt;9539&lt;/key&gt;&lt;/foreign-keys&gt;&lt;ref-type name="Journal Article"&gt;17&lt;/ref-type&gt;&lt;contributors&gt;&lt;authors&gt;&lt;author&gt;Crosby, A. H.&lt;/author&gt;&lt;author&gt;Proukakis, C.&lt;/author&gt;&lt;/authors&gt;&lt;/contributors&gt;&lt;titles&gt;&lt;title&gt;Is the transportation highway the right road for hereditary spastic paraplegia?&lt;/title&gt;&lt;secondary-title&gt;Am J Hum Genet&lt;/secondary-title&gt;&lt;alt-title&gt;American journal of human genetics&lt;/alt-title&gt;&lt;/titles&gt;&lt;periodical&gt;&lt;full-title&gt;Am J Hum Genet&lt;/full-title&gt;&lt;abbr-1&gt;American journal of human genetics&lt;/abbr-1&gt;&lt;/periodical&gt;&lt;alt-periodical&gt;&lt;full-title&gt;Am J Hum Genet&lt;/full-title&gt;&lt;abbr-1&gt;American journal of human genetics&lt;/abbr-1&gt;&lt;/alt-periodical&gt;&lt;pages&gt;1009-16&lt;/pages&gt;&lt;volume&gt;71&lt;/volume&gt;&lt;number&gt;5&lt;/number&gt;&lt;keywords&gt;&lt;keyword&gt;Amino Acid Sequence&lt;/keyword&gt;&lt;keyword&gt;Animals&lt;/keyword&gt;&lt;keyword&gt;Humans&lt;/keyword&gt;&lt;keyword&gt;Molecular Sequence Data&lt;/keyword&gt;&lt;keyword&gt;Mutation&lt;/keyword&gt;&lt;keyword&gt;Spastic Paraplegia, Hereditary/*genetics&lt;/keyword&gt;&lt;/keywords&gt;&lt;dates&gt;&lt;year&gt;2002&lt;/year&gt;&lt;pub-dates&gt;&lt;date&gt;Nov&lt;/date&gt;&lt;/pub-dates&gt;&lt;/dates&gt;&lt;isbn&gt;0002-9297 (Print)&amp;#xD;0002-9297 (Linking)&lt;/isbn&gt;&lt;accession-num&gt;12355399&lt;/accession-num&gt;&lt;urls&gt;&lt;related-urls&gt;&lt;url&gt;http://www.ncbi.nlm.nih.gov/pubmed/12355399&lt;/url&gt;&lt;/related-urls&gt;&lt;/urls&gt;&lt;custom2&gt;385081&lt;/custom2&gt;&lt;electronic-resource-num&gt;10.1086/344206&lt;/electronic-resource-num&gt;&lt;/record&gt;&lt;/Cite&gt;&lt;/EndNote&gt;</w:instrText>
      </w:r>
      <w:r w:rsidR="002E0175">
        <w:rPr>
          <w:rFonts w:ascii="Arial" w:hAnsi="Arial" w:cs="Arial"/>
        </w:rPr>
        <w:fldChar w:fldCharType="separate"/>
      </w:r>
      <w:r w:rsidR="002E0175">
        <w:rPr>
          <w:rFonts w:ascii="Arial" w:hAnsi="Arial" w:cs="Arial"/>
          <w:noProof/>
        </w:rPr>
        <w:t>(</w:t>
      </w:r>
      <w:hyperlink w:anchor="_ENREF_4" w:tooltip="Crosby, 2002 #9539" w:history="1">
        <w:r w:rsidR="00746F7A">
          <w:rPr>
            <w:rFonts w:ascii="Arial" w:hAnsi="Arial" w:cs="Arial"/>
            <w:noProof/>
          </w:rPr>
          <w:t>Crosby and Proukakis, 2002</w:t>
        </w:r>
      </w:hyperlink>
      <w:r w:rsidR="002E0175">
        <w:rPr>
          <w:rFonts w:ascii="Arial" w:hAnsi="Arial" w:cs="Arial"/>
          <w:noProof/>
        </w:rPr>
        <w:t>)</w:t>
      </w:r>
      <w:r w:rsidR="002E0175">
        <w:rPr>
          <w:rFonts w:ascii="Arial" w:hAnsi="Arial" w:cs="Arial"/>
        </w:rPr>
        <w:fldChar w:fldCharType="end"/>
      </w:r>
      <w:r w:rsidR="002E0175">
        <w:rPr>
          <w:rFonts w:ascii="Arial" w:hAnsi="Arial" w:cs="Arial"/>
        </w:rPr>
        <w:t xml:space="preserve">), and mutations in KIF5C have been shown to include upper motor neuron damage </w:t>
      </w:r>
      <w:r w:rsidR="002E0175">
        <w:rPr>
          <w:rFonts w:ascii="Arial" w:hAnsi="Arial" w:cs="Arial"/>
        </w:rPr>
        <w:fldChar w:fldCharType="begin">
          <w:fldData xml:space="preserve">PEVuZE5vdGU+PENpdGU+PEF1dGhvcj5Qb2lyaWVyPC9BdXRob3I+PFllYXI+MjAxMzwvWWVhcj48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</w:fldData>
        </w:fldChar>
      </w:r>
      <w:r w:rsidR="002E0175">
        <w:rPr>
          <w:rFonts w:ascii="Arial" w:hAnsi="Arial" w:cs="Arial"/>
        </w:rPr>
        <w:instrText xml:space="preserve"> ADDIN EN.CITE </w:instrText>
      </w:r>
      <w:r w:rsidR="002E0175">
        <w:rPr>
          <w:rFonts w:ascii="Arial" w:hAnsi="Arial" w:cs="Arial"/>
        </w:rPr>
        <w:fldChar w:fldCharType="begin">
          <w:fldData xml:space="preserve">PEVuZE5vdGU+PENpdGU+PEF1dGhvcj5Qb2lyaWVyPC9BdXRob3I+PFllYXI+MjAxMzwvWWVhcj48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</w:fldData>
        </w:fldChar>
      </w:r>
      <w:r w:rsidR="002E0175">
        <w:rPr>
          <w:rFonts w:ascii="Arial" w:hAnsi="Arial" w:cs="Arial"/>
        </w:rPr>
        <w:instrText xml:space="preserve"> ADDIN EN.CITE.DATA </w:instrText>
      </w:r>
      <w:r w:rsidR="002E0175">
        <w:rPr>
          <w:rFonts w:ascii="Arial" w:hAnsi="Arial" w:cs="Arial"/>
        </w:rPr>
      </w:r>
      <w:r w:rsidR="002E0175">
        <w:rPr>
          <w:rFonts w:ascii="Arial" w:hAnsi="Arial" w:cs="Arial"/>
        </w:rPr>
        <w:fldChar w:fldCharType="end"/>
      </w:r>
      <w:r w:rsidR="002E0175">
        <w:rPr>
          <w:rFonts w:ascii="Arial" w:hAnsi="Arial" w:cs="Arial"/>
        </w:rPr>
      </w:r>
      <w:r w:rsidR="002E0175">
        <w:rPr>
          <w:rFonts w:ascii="Arial" w:hAnsi="Arial" w:cs="Arial"/>
        </w:rPr>
        <w:fldChar w:fldCharType="separate"/>
      </w:r>
      <w:r w:rsidR="002E0175">
        <w:rPr>
          <w:rFonts w:ascii="Arial" w:hAnsi="Arial" w:cs="Arial"/>
          <w:noProof/>
        </w:rPr>
        <w:t>(</w:t>
      </w:r>
      <w:hyperlink w:anchor="_ENREF_15" w:tooltip="Poirier, 2013 #9540" w:history="1">
        <w:r w:rsidR="00746F7A">
          <w:rPr>
            <w:rFonts w:ascii="Arial" w:hAnsi="Arial" w:cs="Arial"/>
            <w:noProof/>
          </w:rPr>
          <w:t>Poirier</w:t>
        </w:r>
        <w:r w:rsidR="00746F7A" w:rsidRPr="00B80523">
          <w:rPr>
            <w:rFonts w:ascii="Arial" w:hAnsi="Arial" w:cs="Arial"/>
            <w:i/>
            <w:noProof/>
          </w:rPr>
          <w:t xml:space="preserve"> et al.</w:t>
        </w:r>
        <w:r w:rsidR="00746F7A">
          <w:rPr>
            <w:rFonts w:ascii="Arial" w:hAnsi="Arial" w:cs="Arial"/>
            <w:noProof/>
          </w:rPr>
          <w:t>, 2013</w:t>
        </w:r>
      </w:hyperlink>
      <w:r w:rsidR="002E0175">
        <w:rPr>
          <w:rFonts w:ascii="Arial" w:hAnsi="Arial" w:cs="Arial"/>
          <w:noProof/>
        </w:rPr>
        <w:t>)</w:t>
      </w:r>
      <w:r w:rsidR="002E0175">
        <w:rPr>
          <w:rFonts w:ascii="Arial" w:hAnsi="Arial" w:cs="Arial"/>
        </w:rPr>
        <w:fldChar w:fldCharType="end"/>
      </w:r>
      <w:r w:rsidR="002E0175" w:rsidRPr="00D371A2">
        <w:rPr>
          <w:rFonts w:ascii="Arial" w:hAnsi="Arial" w:cs="Arial"/>
        </w:rPr>
        <w:t>.</w:t>
      </w:r>
    </w:p>
    <w:p w14:paraId="015935C7" w14:textId="6D0FD3AA" w:rsidR="003D15BC" w:rsidRDefault="00135084" w:rsidP="00135084">
      <w:pPr>
        <w:spacing w:after="0" w:line="480" w:lineRule="auto"/>
        <w:jc w:val="both"/>
        <w:rPr>
          <w:rFonts w:ascii="Arial" w:hAnsi="Arial" w:cs="Arial"/>
        </w:rPr>
      </w:pPr>
      <w:r>
        <w:rPr>
          <w:rFonts w:ascii="Arial" w:hAnsi="Arial" w:cs="Arial"/>
        </w:rPr>
        <w:t xml:space="preserve">In sum, our </w:t>
      </w:r>
      <w:r w:rsidRPr="00B372FF">
        <w:rPr>
          <w:rFonts w:ascii="Arial" w:hAnsi="Arial" w:cs="Arial"/>
        </w:rPr>
        <w:t>clinical</w:t>
      </w:r>
      <w:r>
        <w:rPr>
          <w:rFonts w:ascii="Arial" w:hAnsi="Arial" w:cs="Arial"/>
        </w:rPr>
        <w:t xml:space="preserve">, </w:t>
      </w:r>
      <w:r w:rsidRPr="00B372FF">
        <w:rPr>
          <w:rFonts w:ascii="Arial" w:hAnsi="Arial" w:cs="Arial"/>
        </w:rPr>
        <w:t xml:space="preserve">electrophysiological </w:t>
      </w:r>
      <w:r>
        <w:rPr>
          <w:rFonts w:ascii="Arial" w:hAnsi="Arial" w:cs="Arial"/>
        </w:rPr>
        <w:t xml:space="preserve">and imaging </w:t>
      </w:r>
      <w:r w:rsidR="00C069EB">
        <w:rPr>
          <w:rFonts w:ascii="Arial" w:hAnsi="Arial" w:cs="Arial"/>
        </w:rPr>
        <w:t xml:space="preserve">findings </w:t>
      </w:r>
      <w:r>
        <w:rPr>
          <w:rFonts w:ascii="Arial" w:hAnsi="Arial" w:cs="Arial"/>
        </w:rPr>
        <w:t>suggest</w:t>
      </w:r>
      <w:r w:rsidR="00C069EB">
        <w:rPr>
          <w:rFonts w:ascii="Arial" w:hAnsi="Arial" w:cs="Arial"/>
        </w:rPr>
        <w:t xml:space="preserve"> a </w:t>
      </w:r>
      <w:r w:rsidR="00BB020B">
        <w:rPr>
          <w:rFonts w:ascii="Arial" w:hAnsi="Arial" w:cs="Arial"/>
        </w:rPr>
        <w:t>widespread</w:t>
      </w:r>
      <w:r w:rsidR="00C069EB">
        <w:rPr>
          <w:rFonts w:ascii="Arial" w:hAnsi="Arial" w:cs="Arial"/>
        </w:rPr>
        <w:t xml:space="preserve"> functional role of SYNE1 in many different tissues</w:t>
      </w:r>
      <w:r>
        <w:rPr>
          <w:rFonts w:ascii="Arial" w:hAnsi="Arial" w:cs="Arial"/>
        </w:rPr>
        <w:t xml:space="preserve"> in humans</w:t>
      </w:r>
      <w:r w:rsidR="00C069EB">
        <w:rPr>
          <w:rFonts w:ascii="Arial" w:hAnsi="Arial" w:cs="Arial"/>
        </w:rPr>
        <w:t>, which is in line with its ubiquitous expression</w:t>
      </w:r>
      <w:r w:rsidR="00D273FD">
        <w:rPr>
          <w:rFonts w:ascii="Arial" w:hAnsi="Arial" w:cs="Arial"/>
        </w:rPr>
        <w:t xml:space="preserve"> </w:t>
      </w:r>
      <w:r w:rsidR="00D273FD">
        <w:rPr>
          <w:rFonts w:ascii="Arial" w:hAnsi="Arial" w:cs="Arial"/>
        </w:rPr>
        <w:fldChar w:fldCharType="begin">
          <w:fldData xml:space="preserve">PEVuZE5vdGU+PENpdGU+PEF1dGhvcj5aaGFuZzwvQXV0aG9yPjxZZWFyPjIwMTA8L1llYXI+PFJl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</w:fldData>
        </w:fldChar>
      </w:r>
      <w:r w:rsidR="00D273FD">
        <w:rPr>
          <w:rFonts w:ascii="Arial" w:hAnsi="Arial" w:cs="Arial"/>
        </w:rPr>
        <w:instrText xml:space="preserve"> ADDIN EN.CITE </w:instrText>
      </w:r>
      <w:r w:rsidR="00D273FD">
        <w:rPr>
          <w:rFonts w:ascii="Arial" w:hAnsi="Arial" w:cs="Arial"/>
        </w:rPr>
        <w:fldChar w:fldCharType="begin">
          <w:fldData xml:space="preserve">PEVuZE5vdGU+PENpdGU+PEF1dGhvcj5aaGFuZzwvQXV0aG9yPjxZZWFyPjIwMTA8L1llYXI+PFJl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</w:fldData>
        </w:fldChar>
      </w:r>
      <w:r w:rsidR="00D273FD">
        <w:rPr>
          <w:rFonts w:ascii="Arial" w:hAnsi="Arial" w:cs="Arial"/>
        </w:rPr>
        <w:instrText xml:space="preserve"> ADDIN EN.CITE.DATA </w:instrText>
      </w:r>
      <w:r w:rsidR="00D273FD">
        <w:rPr>
          <w:rFonts w:ascii="Arial" w:hAnsi="Arial" w:cs="Arial"/>
        </w:rPr>
      </w:r>
      <w:r w:rsidR="00D273FD">
        <w:rPr>
          <w:rFonts w:ascii="Arial" w:hAnsi="Arial" w:cs="Arial"/>
        </w:rPr>
        <w:fldChar w:fldCharType="end"/>
      </w:r>
      <w:r w:rsidR="00D273FD">
        <w:rPr>
          <w:rFonts w:ascii="Arial" w:hAnsi="Arial" w:cs="Arial"/>
        </w:rPr>
      </w:r>
      <w:r w:rsidR="00D273FD">
        <w:rPr>
          <w:rFonts w:ascii="Arial" w:hAnsi="Arial" w:cs="Arial"/>
        </w:rPr>
        <w:fldChar w:fldCharType="separate"/>
      </w:r>
      <w:r w:rsidR="00D273FD">
        <w:rPr>
          <w:rFonts w:ascii="Arial" w:hAnsi="Arial" w:cs="Arial"/>
          <w:noProof/>
        </w:rPr>
        <w:t>(</w:t>
      </w:r>
      <w:hyperlink w:anchor="_ENREF_2" w:tooltip="Apel, 2000 #9313" w:history="1">
        <w:r w:rsidR="00746F7A">
          <w:rPr>
            <w:rFonts w:ascii="Arial" w:hAnsi="Arial" w:cs="Arial"/>
            <w:noProof/>
          </w:rPr>
          <w:t>Apel</w:t>
        </w:r>
        <w:r w:rsidR="00746F7A" w:rsidRPr="00D273FD">
          <w:rPr>
            <w:rFonts w:ascii="Arial" w:hAnsi="Arial" w:cs="Arial"/>
            <w:i/>
            <w:noProof/>
          </w:rPr>
          <w:t xml:space="preserve"> et al.</w:t>
        </w:r>
        <w:r w:rsidR="00746F7A">
          <w:rPr>
            <w:rFonts w:ascii="Arial" w:hAnsi="Arial" w:cs="Arial"/>
            <w:noProof/>
          </w:rPr>
          <w:t>, 2000</w:t>
        </w:r>
      </w:hyperlink>
      <w:r w:rsidR="00D273FD">
        <w:rPr>
          <w:rFonts w:ascii="Arial" w:hAnsi="Arial" w:cs="Arial"/>
          <w:noProof/>
        </w:rPr>
        <w:t xml:space="preserve">, </w:t>
      </w:r>
      <w:hyperlink w:anchor="_ENREF_9" w:tooltip="Gros-Louis, 2007 #9308" w:history="1">
        <w:r w:rsidR="00746F7A">
          <w:rPr>
            <w:rFonts w:ascii="Arial" w:hAnsi="Arial" w:cs="Arial"/>
            <w:noProof/>
          </w:rPr>
          <w:t>Gros-Louis</w:t>
        </w:r>
        <w:r w:rsidR="00746F7A" w:rsidRPr="00D273FD">
          <w:rPr>
            <w:rFonts w:ascii="Arial" w:hAnsi="Arial" w:cs="Arial"/>
            <w:i/>
            <w:noProof/>
          </w:rPr>
          <w:t xml:space="preserve"> et al.</w:t>
        </w:r>
        <w:r w:rsidR="00746F7A">
          <w:rPr>
            <w:rFonts w:ascii="Arial" w:hAnsi="Arial" w:cs="Arial"/>
            <w:noProof/>
          </w:rPr>
          <w:t>, 2007</w:t>
        </w:r>
      </w:hyperlink>
      <w:r w:rsidR="00D273FD">
        <w:rPr>
          <w:rFonts w:ascii="Arial" w:hAnsi="Arial" w:cs="Arial"/>
          <w:noProof/>
        </w:rPr>
        <w:t xml:space="preserve">, </w:t>
      </w:r>
      <w:hyperlink w:anchor="_ENREF_23" w:tooltip="Zhang, 2010 #9541" w:history="1">
        <w:r w:rsidR="00746F7A">
          <w:rPr>
            <w:rFonts w:ascii="Arial" w:hAnsi="Arial" w:cs="Arial"/>
            <w:noProof/>
          </w:rPr>
          <w:t>Zhang</w:t>
        </w:r>
        <w:r w:rsidR="00746F7A" w:rsidRPr="00D273FD">
          <w:rPr>
            <w:rFonts w:ascii="Arial" w:hAnsi="Arial" w:cs="Arial"/>
            <w:i/>
            <w:noProof/>
          </w:rPr>
          <w:t xml:space="preserve"> et al.</w:t>
        </w:r>
        <w:r w:rsidR="00746F7A">
          <w:rPr>
            <w:rFonts w:ascii="Arial" w:hAnsi="Arial" w:cs="Arial"/>
            <w:noProof/>
          </w:rPr>
          <w:t>, 2010</w:t>
        </w:r>
      </w:hyperlink>
      <w:r w:rsidR="00D273FD">
        <w:rPr>
          <w:rFonts w:ascii="Arial" w:hAnsi="Arial" w:cs="Arial"/>
          <w:noProof/>
        </w:rPr>
        <w:t>)</w:t>
      </w:r>
      <w:r w:rsidR="00D273FD">
        <w:rPr>
          <w:rFonts w:ascii="Arial" w:hAnsi="Arial" w:cs="Arial"/>
        </w:rPr>
        <w:fldChar w:fldCharType="end"/>
      </w:r>
      <w:r w:rsidR="00C069EB">
        <w:rPr>
          <w:rFonts w:ascii="Arial" w:hAnsi="Arial" w:cs="Arial"/>
        </w:rPr>
        <w:t>. This</w:t>
      </w:r>
      <w:r w:rsidR="003D15BC">
        <w:rPr>
          <w:rFonts w:ascii="Arial" w:hAnsi="Arial" w:cs="Arial"/>
        </w:rPr>
        <w:t xml:space="preserve"> ubiquitous expression</w:t>
      </w:r>
      <w:r w:rsidR="001B4324">
        <w:rPr>
          <w:rFonts w:ascii="Arial" w:hAnsi="Arial" w:cs="Arial"/>
        </w:rPr>
        <w:t xml:space="preserve"> of</w:t>
      </w:r>
      <w:r w:rsidR="003D15BC">
        <w:rPr>
          <w:rFonts w:ascii="Arial" w:hAnsi="Arial" w:cs="Arial"/>
        </w:rPr>
        <w:t xml:space="preserve"> SYNE1 – and, in turn, its absence in case of protein truncation</w:t>
      </w:r>
      <w:r w:rsidR="005F2776">
        <w:rPr>
          <w:rFonts w:ascii="Arial" w:hAnsi="Arial" w:cs="Arial"/>
        </w:rPr>
        <w:t xml:space="preserve"> </w:t>
      </w:r>
      <w:r w:rsidR="003D15BC">
        <w:rPr>
          <w:rFonts w:ascii="Arial" w:hAnsi="Arial" w:cs="Arial"/>
        </w:rPr>
        <w:t xml:space="preserve">- </w:t>
      </w:r>
      <w:r w:rsidR="00C55B8C">
        <w:rPr>
          <w:rFonts w:ascii="Arial" w:hAnsi="Arial" w:cs="Arial"/>
        </w:rPr>
        <w:t>might</w:t>
      </w:r>
      <w:r w:rsidR="003D15BC">
        <w:rPr>
          <w:rFonts w:ascii="Arial" w:hAnsi="Arial" w:cs="Arial"/>
        </w:rPr>
        <w:t xml:space="preserve"> help to find diagnostic biomarkers for the disease. Our results suggest that </w:t>
      </w:r>
      <w:r w:rsidR="00D273FD">
        <w:rPr>
          <w:rFonts w:ascii="Arial" w:hAnsi="Arial" w:cs="Arial"/>
        </w:rPr>
        <w:t>severely reduced to absent</w:t>
      </w:r>
      <w:r w:rsidR="003D15BC">
        <w:rPr>
          <w:rFonts w:ascii="Arial" w:hAnsi="Arial" w:cs="Arial"/>
        </w:rPr>
        <w:t xml:space="preserve"> SYNE1 staining in muscle tissue – which was observed in all 3/3</w:t>
      </w:r>
      <w:r w:rsidR="00D72EB0">
        <w:rPr>
          <w:rFonts w:ascii="Arial" w:hAnsi="Arial" w:cs="Arial"/>
        </w:rPr>
        <w:t xml:space="preserve"> available samples</w:t>
      </w:r>
      <w:r w:rsidR="003D15BC">
        <w:rPr>
          <w:rFonts w:ascii="Arial" w:hAnsi="Arial" w:cs="Arial"/>
        </w:rPr>
        <w:t xml:space="preserve"> – m</w:t>
      </w:r>
      <w:r w:rsidR="00D72CCE">
        <w:rPr>
          <w:rFonts w:ascii="Arial" w:hAnsi="Arial" w:cs="Arial"/>
        </w:rPr>
        <w:t>ay</w:t>
      </w:r>
      <w:r w:rsidR="003D15BC">
        <w:rPr>
          <w:rFonts w:ascii="Arial" w:hAnsi="Arial" w:cs="Arial"/>
        </w:rPr>
        <w:t xml:space="preserve"> </w:t>
      </w:r>
      <w:r w:rsidR="00D72CCE">
        <w:rPr>
          <w:rFonts w:ascii="Arial" w:hAnsi="Arial" w:cs="Arial"/>
        </w:rPr>
        <w:t>re</w:t>
      </w:r>
      <w:r w:rsidR="003D15BC">
        <w:rPr>
          <w:rFonts w:ascii="Arial" w:hAnsi="Arial" w:cs="Arial"/>
        </w:rPr>
        <w:t>present a diagnostic marker</w:t>
      </w:r>
      <w:r w:rsidR="00D72EB0">
        <w:rPr>
          <w:rFonts w:ascii="Arial" w:hAnsi="Arial" w:cs="Arial"/>
        </w:rPr>
        <w:t xml:space="preserve"> that indicates</w:t>
      </w:r>
      <w:r w:rsidR="003D15BC">
        <w:rPr>
          <w:rFonts w:ascii="Arial" w:hAnsi="Arial" w:cs="Arial"/>
        </w:rPr>
        <w:t xml:space="preserve"> underlying truncating</w:t>
      </w:r>
      <w:r w:rsidR="003D15BC" w:rsidRPr="004D3B08">
        <w:rPr>
          <w:rFonts w:ascii="Arial" w:hAnsi="Arial" w:cs="Arial"/>
          <w:i/>
        </w:rPr>
        <w:t xml:space="preserve"> SYNE1</w:t>
      </w:r>
      <w:r w:rsidR="003D15BC">
        <w:rPr>
          <w:rFonts w:ascii="Arial" w:hAnsi="Arial" w:cs="Arial"/>
        </w:rPr>
        <w:t xml:space="preserve"> mutations. If confirmed in larger sample cohorts, </w:t>
      </w:r>
      <w:r w:rsidR="0076725C">
        <w:rPr>
          <w:rFonts w:ascii="Arial" w:hAnsi="Arial" w:cs="Arial"/>
        </w:rPr>
        <w:t>SYNE1 staining of muscle tissue might</w:t>
      </w:r>
      <w:r w:rsidR="00D72EB0">
        <w:rPr>
          <w:rFonts w:ascii="Arial" w:hAnsi="Arial" w:cs="Arial"/>
        </w:rPr>
        <w:t xml:space="preserve"> thus</w:t>
      </w:r>
      <w:r w:rsidR="0076725C">
        <w:rPr>
          <w:rFonts w:ascii="Arial" w:hAnsi="Arial" w:cs="Arial"/>
        </w:rPr>
        <w:t xml:space="preserve"> </w:t>
      </w:r>
      <w:r w:rsidR="009467E6">
        <w:rPr>
          <w:rFonts w:ascii="Arial" w:hAnsi="Arial" w:cs="Arial"/>
        </w:rPr>
        <w:t>become a helpful</w:t>
      </w:r>
      <w:r w:rsidR="0076725C">
        <w:rPr>
          <w:rFonts w:ascii="Arial" w:hAnsi="Arial" w:cs="Arial"/>
        </w:rPr>
        <w:t xml:space="preserve"> auxiliary </w:t>
      </w:r>
      <w:r w:rsidR="009467E6">
        <w:rPr>
          <w:rFonts w:ascii="Arial" w:hAnsi="Arial" w:cs="Arial"/>
        </w:rPr>
        <w:t xml:space="preserve">tool </w:t>
      </w:r>
      <w:r w:rsidR="0076725C">
        <w:rPr>
          <w:rFonts w:ascii="Arial" w:hAnsi="Arial" w:cs="Arial"/>
        </w:rPr>
        <w:t xml:space="preserve">in the histochemical work-up of muscle biopsies </w:t>
      </w:r>
      <w:r w:rsidR="009467E6">
        <w:rPr>
          <w:rFonts w:ascii="Arial" w:hAnsi="Arial" w:cs="Arial"/>
        </w:rPr>
        <w:t xml:space="preserve">of future </w:t>
      </w:r>
      <w:r w:rsidR="0076725C">
        <w:rPr>
          <w:rFonts w:ascii="Arial" w:hAnsi="Arial" w:cs="Arial"/>
        </w:rPr>
        <w:t xml:space="preserve">patients with unresolved </w:t>
      </w:r>
      <w:r w:rsidR="00E60C69">
        <w:rPr>
          <w:rFonts w:ascii="Arial" w:hAnsi="Arial" w:cs="Arial"/>
        </w:rPr>
        <w:t xml:space="preserve">neurodegenerative and </w:t>
      </w:r>
      <w:r w:rsidR="0076725C">
        <w:rPr>
          <w:rFonts w:ascii="Arial" w:hAnsi="Arial" w:cs="Arial"/>
        </w:rPr>
        <w:t>neuromuscular diseases.</w:t>
      </w:r>
      <w:r w:rsidR="004216BF">
        <w:rPr>
          <w:rFonts w:ascii="Arial" w:hAnsi="Arial" w:cs="Arial"/>
        </w:rPr>
        <w:t xml:space="preserve"> It is likely that many more SYNE1 patients with both relatively pure ataxia as well as complex neuromuscular phenotypes will be identified worldwide in the very next years.</w:t>
      </w:r>
    </w:p>
    <w:p w14:paraId="3D4A3EFA" w14:textId="77777777" w:rsidR="009663F2" w:rsidRDefault="009663F2" w:rsidP="00955FDF">
      <w:pPr>
        <w:spacing w:after="0" w:line="480" w:lineRule="auto"/>
        <w:jc w:val="both"/>
        <w:rPr>
          <w:rFonts w:ascii="Arial" w:hAnsi="Arial" w:cs="Arial"/>
        </w:rPr>
      </w:pPr>
    </w:p>
    <w:p w14:paraId="645EC9C5" w14:textId="77777777" w:rsidR="009663F2" w:rsidRDefault="009663F2" w:rsidP="00C2748E">
      <w:pPr>
        <w:spacing w:after="0" w:line="480" w:lineRule="auto"/>
        <w:jc w:val="both"/>
        <w:rPr>
          <w:rFonts w:ascii="Arial" w:hAnsi="Arial" w:cs="Arial"/>
        </w:rPr>
        <w:sectPr w:rsidR="009663F2">
          <w:footerReference w:type="default" r:id="rId12"/>
          <w:pgSz w:w="12240" w:h="15840"/>
          <w:pgMar w:top="1440" w:right="1440" w:bottom="1440" w:left="1440" w:header="708" w:footer="708" w:gutter="0"/>
          <w:cols w:space="708"/>
          <w:docGrid w:linePitch="360"/>
        </w:sectPr>
      </w:pPr>
    </w:p>
    <w:p w14:paraId="236F7950" w14:textId="77777777" w:rsidR="009663F2" w:rsidRPr="00263312" w:rsidRDefault="009663F2" w:rsidP="00C341E0">
      <w:pPr>
        <w:pStyle w:val="berschrift1"/>
      </w:pPr>
      <w:r w:rsidRPr="00263312">
        <w:lastRenderedPageBreak/>
        <w:t>Figure Legends</w:t>
      </w:r>
    </w:p>
    <w:p w14:paraId="068DB760" w14:textId="77777777" w:rsidR="009663F2" w:rsidRDefault="009663F2" w:rsidP="00263312">
      <w:pPr>
        <w:autoSpaceDE w:val="0"/>
        <w:autoSpaceDN w:val="0"/>
        <w:adjustRightInd w:val="0"/>
        <w:spacing w:after="0" w:line="360" w:lineRule="auto"/>
        <w:jc w:val="both"/>
        <w:rPr>
          <w:rFonts w:ascii="Arial" w:hAnsi="Arial" w:cs="Arial"/>
          <w:sz w:val="24"/>
          <w:szCs w:val="24"/>
        </w:rPr>
      </w:pPr>
    </w:p>
    <w:p w14:paraId="4623AFF2" w14:textId="2585D568" w:rsidR="008243B0" w:rsidRDefault="008243B0" w:rsidP="008243B0">
      <w:pPr>
        <w:autoSpaceDE w:val="0"/>
        <w:autoSpaceDN w:val="0"/>
        <w:adjustRightInd w:val="0"/>
        <w:spacing w:after="0" w:line="360" w:lineRule="auto"/>
        <w:jc w:val="both"/>
        <w:rPr>
          <w:rFonts w:ascii="Arial" w:hAnsi="Arial" w:cs="Arial"/>
          <w:sz w:val="24"/>
          <w:szCs w:val="24"/>
        </w:rPr>
      </w:pPr>
      <w:r w:rsidRPr="00325122">
        <w:rPr>
          <w:rFonts w:ascii="Arial" w:hAnsi="Arial" w:cs="Arial"/>
          <w:b/>
          <w:sz w:val="24"/>
          <w:szCs w:val="24"/>
        </w:rPr>
        <w:t xml:space="preserve">Figure 1:  </w:t>
      </w:r>
      <w:r w:rsidRPr="00D619C2">
        <w:rPr>
          <w:rFonts w:ascii="Arial" w:hAnsi="Arial" w:cs="Arial"/>
          <w:b/>
          <w:i/>
          <w:sz w:val="24"/>
          <w:szCs w:val="24"/>
        </w:rPr>
        <w:t>SYNE1</w:t>
      </w:r>
      <w:r w:rsidRPr="00325122">
        <w:rPr>
          <w:rFonts w:ascii="Arial" w:hAnsi="Arial" w:cs="Arial"/>
          <w:b/>
          <w:sz w:val="24"/>
          <w:szCs w:val="24"/>
        </w:rPr>
        <w:t xml:space="preserve"> mutations</w:t>
      </w:r>
      <w:r>
        <w:rPr>
          <w:rFonts w:ascii="Arial" w:hAnsi="Arial" w:cs="Arial"/>
          <w:sz w:val="24"/>
          <w:szCs w:val="24"/>
        </w:rPr>
        <w:t xml:space="preserve">. </w:t>
      </w:r>
      <w:r w:rsidRPr="00325122">
        <w:rPr>
          <w:rFonts w:ascii="Arial" w:hAnsi="Arial" w:cs="Arial"/>
          <w:b/>
          <w:sz w:val="24"/>
          <w:szCs w:val="24"/>
        </w:rPr>
        <w:t>(A) Graphical overview of the mutations found in this study in relation to the SYNE1 domains</w:t>
      </w:r>
      <w:r>
        <w:rPr>
          <w:rFonts w:ascii="Arial" w:hAnsi="Arial" w:cs="Arial"/>
          <w:sz w:val="24"/>
          <w:szCs w:val="24"/>
        </w:rPr>
        <w:t xml:space="preserve">. Numbers indicate the mutation IDs of the mutations identified in this study (see table 1). Their position indicates the position of the respective mutations in the </w:t>
      </w:r>
      <w:r w:rsidRPr="008243B0">
        <w:rPr>
          <w:rFonts w:ascii="Arial" w:hAnsi="Arial" w:cs="Arial"/>
          <w:i/>
          <w:sz w:val="24"/>
          <w:szCs w:val="24"/>
        </w:rPr>
        <w:t>SYNE1</w:t>
      </w:r>
      <w:r>
        <w:rPr>
          <w:rFonts w:ascii="Arial" w:hAnsi="Arial" w:cs="Arial"/>
          <w:sz w:val="24"/>
          <w:szCs w:val="24"/>
        </w:rPr>
        <w:t xml:space="preserve"> gene. </w:t>
      </w:r>
      <w:r w:rsidR="00D81D69">
        <w:rPr>
          <w:rFonts w:ascii="Arial" w:hAnsi="Arial" w:cs="Arial"/>
          <w:sz w:val="24"/>
          <w:szCs w:val="24"/>
        </w:rPr>
        <w:t>Blue</w:t>
      </w:r>
      <w:r w:rsidR="00991D0D">
        <w:rPr>
          <w:rFonts w:ascii="Arial" w:hAnsi="Arial" w:cs="Arial"/>
          <w:sz w:val="24"/>
          <w:szCs w:val="24"/>
        </w:rPr>
        <w:t xml:space="preserve"> </w:t>
      </w:r>
      <w:r w:rsidR="00437370">
        <w:rPr>
          <w:rFonts w:ascii="Arial" w:hAnsi="Arial" w:cs="Arial"/>
          <w:sz w:val="24"/>
          <w:szCs w:val="24"/>
        </w:rPr>
        <w:t>color</w:t>
      </w:r>
      <w:r w:rsidR="00991D0D">
        <w:rPr>
          <w:rFonts w:ascii="Arial" w:hAnsi="Arial" w:cs="Arial"/>
          <w:sz w:val="24"/>
          <w:szCs w:val="24"/>
        </w:rPr>
        <w:t xml:space="preserve"> coding= </w:t>
      </w:r>
      <w:r w:rsidR="00656C47">
        <w:rPr>
          <w:rFonts w:ascii="Arial" w:hAnsi="Arial" w:cs="Arial"/>
          <w:sz w:val="24"/>
          <w:szCs w:val="24"/>
        </w:rPr>
        <w:t xml:space="preserve">N-terminal </w:t>
      </w:r>
      <w:r w:rsidR="00991D0D">
        <w:rPr>
          <w:rFonts w:ascii="Arial" w:hAnsi="Arial" w:cs="Arial"/>
          <w:sz w:val="24"/>
          <w:szCs w:val="24"/>
        </w:rPr>
        <w:t xml:space="preserve">Actin binding domain (= </w:t>
      </w:r>
      <w:proofErr w:type="spellStart"/>
      <w:r>
        <w:rPr>
          <w:rFonts w:ascii="Arial" w:hAnsi="Arial" w:cs="Arial"/>
          <w:sz w:val="24"/>
          <w:szCs w:val="24"/>
        </w:rPr>
        <w:t>Calponin</w:t>
      </w:r>
      <w:proofErr w:type="spellEnd"/>
      <w:r>
        <w:rPr>
          <w:rFonts w:ascii="Arial" w:hAnsi="Arial" w:cs="Arial"/>
          <w:sz w:val="24"/>
          <w:szCs w:val="24"/>
        </w:rPr>
        <w:t xml:space="preserve"> homology domains containing actin binding sites</w:t>
      </w:r>
      <w:r w:rsidR="00991D0D">
        <w:rPr>
          <w:rFonts w:ascii="Arial" w:hAnsi="Arial" w:cs="Arial"/>
          <w:sz w:val="24"/>
          <w:szCs w:val="24"/>
        </w:rPr>
        <w:t xml:space="preserve"> [</w:t>
      </w:r>
      <w:r w:rsidRPr="00746EE9">
        <w:rPr>
          <w:rFonts w:ascii="Arial" w:hAnsi="Arial" w:cs="Arial"/>
          <w:sz w:val="24"/>
          <w:szCs w:val="24"/>
        </w:rPr>
        <w:t>IPR001715</w:t>
      </w:r>
      <w:r w:rsidR="00991D0D">
        <w:rPr>
          <w:rFonts w:ascii="Arial" w:hAnsi="Arial" w:cs="Arial"/>
          <w:sz w:val="24"/>
          <w:szCs w:val="24"/>
        </w:rPr>
        <w:t>]</w:t>
      </w:r>
      <w:r>
        <w:rPr>
          <w:rFonts w:ascii="Arial" w:hAnsi="Arial" w:cs="Arial"/>
          <w:sz w:val="24"/>
          <w:szCs w:val="24"/>
        </w:rPr>
        <w:t>)</w:t>
      </w:r>
      <w:r w:rsidR="00991D0D">
        <w:rPr>
          <w:rFonts w:ascii="Arial" w:hAnsi="Arial" w:cs="Arial"/>
          <w:sz w:val="24"/>
          <w:szCs w:val="24"/>
        </w:rPr>
        <w:t xml:space="preserve"> and mutations </w:t>
      </w:r>
      <w:r w:rsidR="00B021F4">
        <w:rPr>
          <w:rFonts w:ascii="Arial" w:hAnsi="Arial" w:cs="Arial"/>
          <w:sz w:val="24"/>
          <w:szCs w:val="24"/>
        </w:rPr>
        <w:t>affectin</w:t>
      </w:r>
      <w:r w:rsidR="00991D0D">
        <w:rPr>
          <w:rFonts w:ascii="Arial" w:hAnsi="Arial" w:cs="Arial"/>
          <w:sz w:val="24"/>
          <w:szCs w:val="24"/>
        </w:rPr>
        <w:t xml:space="preserve">g this domain; </w:t>
      </w:r>
      <w:r w:rsidR="00D81D69">
        <w:rPr>
          <w:rFonts w:ascii="Arial" w:hAnsi="Arial" w:cs="Arial"/>
          <w:sz w:val="24"/>
          <w:szCs w:val="24"/>
        </w:rPr>
        <w:t>orange</w:t>
      </w:r>
      <w:r>
        <w:rPr>
          <w:rFonts w:ascii="Arial" w:hAnsi="Arial" w:cs="Arial"/>
          <w:sz w:val="24"/>
          <w:szCs w:val="24"/>
        </w:rPr>
        <w:t xml:space="preserve"> </w:t>
      </w:r>
      <w:r w:rsidR="00437370">
        <w:rPr>
          <w:rFonts w:ascii="Arial" w:hAnsi="Arial" w:cs="Arial"/>
          <w:sz w:val="24"/>
          <w:szCs w:val="24"/>
        </w:rPr>
        <w:t>color</w:t>
      </w:r>
      <w:r w:rsidR="00991D0D">
        <w:rPr>
          <w:rFonts w:ascii="Arial" w:hAnsi="Arial" w:cs="Arial"/>
          <w:sz w:val="24"/>
          <w:szCs w:val="24"/>
        </w:rPr>
        <w:t xml:space="preserve"> coding</w:t>
      </w:r>
      <w:r>
        <w:rPr>
          <w:rFonts w:ascii="Arial" w:hAnsi="Arial" w:cs="Arial"/>
          <w:sz w:val="24"/>
          <w:szCs w:val="24"/>
        </w:rPr>
        <w:t xml:space="preserve"> = </w:t>
      </w:r>
      <w:proofErr w:type="spellStart"/>
      <w:r>
        <w:rPr>
          <w:rFonts w:ascii="Arial" w:hAnsi="Arial" w:cs="Arial"/>
          <w:sz w:val="24"/>
          <w:szCs w:val="24"/>
        </w:rPr>
        <w:t>Spectrin</w:t>
      </w:r>
      <w:proofErr w:type="spellEnd"/>
      <w:r>
        <w:rPr>
          <w:rFonts w:ascii="Arial" w:hAnsi="Arial" w:cs="Arial"/>
          <w:sz w:val="24"/>
          <w:szCs w:val="24"/>
        </w:rPr>
        <w:t>/alpha-</w:t>
      </w:r>
      <w:proofErr w:type="spellStart"/>
      <w:r>
        <w:rPr>
          <w:rFonts w:ascii="Arial" w:hAnsi="Arial" w:cs="Arial"/>
          <w:sz w:val="24"/>
          <w:szCs w:val="24"/>
        </w:rPr>
        <w:t>actinin</w:t>
      </w:r>
      <w:proofErr w:type="spellEnd"/>
      <w:r>
        <w:rPr>
          <w:rFonts w:ascii="Arial" w:hAnsi="Arial" w:cs="Arial"/>
          <w:sz w:val="24"/>
          <w:szCs w:val="24"/>
        </w:rPr>
        <w:t xml:space="preserve"> repeat domains (</w:t>
      </w:r>
      <w:r w:rsidRPr="00633F10">
        <w:rPr>
          <w:rFonts w:ascii="Arial" w:hAnsi="Arial" w:cs="Arial"/>
          <w:sz w:val="24"/>
          <w:szCs w:val="24"/>
        </w:rPr>
        <w:t>IPR018159</w:t>
      </w:r>
      <w:r>
        <w:rPr>
          <w:rFonts w:ascii="Arial" w:hAnsi="Arial" w:cs="Arial"/>
          <w:sz w:val="24"/>
          <w:szCs w:val="24"/>
        </w:rPr>
        <w:t>)</w:t>
      </w:r>
      <w:r w:rsidR="00991D0D">
        <w:rPr>
          <w:rFonts w:ascii="Arial" w:hAnsi="Arial" w:cs="Arial"/>
          <w:sz w:val="24"/>
          <w:szCs w:val="24"/>
        </w:rPr>
        <w:t xml:space="preserve"> and mutations </w:t>
      </w:r>
      <w:r w:rsidR="00B021F4">
        <w:rPr>
          <w:rFonts w:ascii="Arial" w:hAnsi="Arial" w:cs="Arial"/>
          <w:sz w:val="24"/>
          <w:szCs w:val="24"/>
        </w:rPr>
        <w:t>affecting</w:t>
      </w:r>
      <w:r w:rsidR="00991D0D">
        <w:rPr>
          <w:rFonts w:ascii="Arial" w:hAnsi="Arial" w:cs="Arial"/>
          <w:sz w:val="24"/>
          <w:szCs w:val="24"/>
        </w:rPr>
        <w:t xml:space="preserve"> these domains;</w:t>
      </w:r>
      <w:r>
        <w:rPr>
          <w:rFonts w:ascii="Arial" w:hAnsi="Arial" w:cs="Arial"/>
          <w:sz w:val="24"/>
          <w:szCs w:val="24"/>
        </w:rPr>
        <w:t xml:space="preserve"> </w:t>
      </w:r>
      <w:r w:rsidR="005C5921">
        <w:rPr>
          <w:rFonts w:ascii="Arial" w:hAnsi="Arial" w:cs="Arial"/>
          <w:sz w:val="24"/>
          <w:szCs w:val="24"/>
        </w:rPr>
        <w:t>turquoise</w:t>
      </w:r>
      <w:r>
        <w:rPr>
          <w:rFonts w:ascii="Arial" w:hAnsi="Arial" w:cs="Arial"/>
          <w:sz w:val="24"/>
          <w:szCs w:val="24"/>
        </w:rPr>
        <w:t xml:space="preserve"> </w:t>
      </w:r>
      <w:r w:rsidR="00437370">
        <w:rPr>
          <w:rFonts w:ascii="Arial" w:hAnsi="Arial" w:cs="Arial"/>
          <w:sz w:val="24"/>
          <w:szCs w:val="24"/>
        </w:rPr>
        <w:t>color</w:t>
      </w:r>
      <w:r w:rsidR="00991D0D">
        <w:rPr>
          <w:rFonts w:ascii="Arial" w:hAnsi="Arial" w:cs="Arial"/>
          <w:sz w:val="24"/>
          <w:szCs w:val="24"/>
        </w:rPr>
        <w:t xml:space="preserve"> coding= </w:t>
      </w:r>
      <w:r w:rsidR="009B56BE">
        <w:rPr>
          <w:rFonts w:ascii="Arial" w:hAnsi="Arial" w:cs="Arial"/>
          <w:sz w:val="24"/>
          <w:szCs w:val="24"/>
        </w:rPr>
        <w:t>KASH domain</w:t>
      </w:r>
      <w:r w:rsidR="005C475D">
        <w:rPr>
          <w:rFonts w:ascii="Arial" w:hAnsi="Arial" w:cs="Arial"/>
          <w:sz w:val="24"/>
          <w:szCs w:val="24"/>
        </w:rPr>
        <w:t xml:space="preserve"> </w:t>
      </w:r>
      <w:r w:rsidR="009B56BE">
        <w:rPr>
          <w:rFonts w:ascii="Arial" w:hAnsi="Arial" w:cs="Arial"/>
          <w:sz w:val="24"/>
          <w:szCs w:val="24"/>
        </w:rPr>
        <w:t xml:space="preserve">(=C-terminal </w:t>
      </w:r>
      <w:proofErr w:type="spellStart"/>
      <w:r w:rsidR="009B56BE">
        <w:rPr>
          <w:rFonts w:ascii="Arial" w:hAnsi="Arial" w:cs="Arial"/>
          <w:sz w:val="24"/>
          <w:szCs w:val="24"/>
        </w:rPr>
        <w:t>klarsicht</w:t>
      </w:r>
      <w:proofErr w:type="spellEnd"/>
      <w:r w:rsidR="009B56BE">
        <w:rPr>
          <w:rFonts w:ascii="Arial" w:hAnsi="Arial" w:cs="Arial"/>
          <w:sz w:val="24"/>
          <w:szCs w:val="24"/>
        </w:rPr>
        <w:t xml:space="preserve"> domain</w:t>
      </w:r>
      <w:r w:rsidR="005C475D">
        <w:rPr>
          <w:rFonts w:ascii="Arial" w:hAnsi="Arial" w:cs="Arial"/>
          <w:sz w:val="24"/>
          <w:szCs w:val="24"/>
        </w:rPr>
        <w:t>)</w:t>
      </w:r>
      <w:r>
        <w:rPr>
          <w:rFonts w:ascii="Arial" w:hAnsi="Arial" w:cs="Arial"/>
          <w:sz w:val="24"/>
          <w:szCs w:val="24"/>
        </w:rPr>
        <w:t xml:space="preserve"> (</w:t>
      </w:r>
      <w:r w:rsidRPr="00633F10">
        <w:rPr>
          <w:rFonts w:ascii="Arial" w:hAnsi="Arial" w:cs="Arial"/>
          <w:sz w:val="24"/>
          <w:szCs w:val="24"/>
        </w:rPr>
        <w:t>IPR012315</w:t>
      </w:r>
      <w:r>
        <w:rPr>
          <w:rFonts w:ascii="Arial" w:hAnsi="Arial" w:cs="Arial"/>
          <w:sz w:val="24"/>
          <w:szCs w:val="24"/>
        </w:rPr>
        <w:t>)</w:t>
      </w:r>
      <w:r w:rsidR="00991D0D">
        <w:rPr>
          <w:rFonts w:ascii="Arial" w:hAnsi="Arial" w:cs="Arial"/>
          <w:sz w:val="24"/>
          <w:szCs w:val="24"/>
        </w:rPr>
        <w:t xml:space="preserve">; black </w:t>
      </w:r>
      <w:r w:rsidR="00437370">
        <w:rPr>
          <w:rFonts w:ascii="Arial" w:hAnsi="Arial" w:cs="Arial"/>
          <w:sz w:val="24"/>
          <w:szCs w:val="24"/>
        </w:rPr>
        <w:t>color</w:t>
      </w:r>
      <w:r w:rsidR="00991D0D">
        <w:rPr>
          <w:rFonts w:ascii="Arial" w:hAnsi="Arial" w:cs="Arial"/>
          <w:sz w:val="24"/>
          <w:szCs w:val="24"/>
        </w:rPr>
        <w:t xml:space="preserve"> coding= mutations not </w:t>
      </w:r>
      <w:r w:rsidR="00DE73E1">
        <w:rPr>
          <w:rFonts w:ascii="Arial" w:hAnsi="Arial" w:cs="Arial"/>
          <w:sz w:val="24"/>
          <w:szCs w:val="24"/>
        </w:rPr>
        <w:t>affecting</w:t>
      </w:r>
      <w:r w:rsidR="00D81D69">
        <w:rPr>
          <w:rFonts w:ascii="Arial" w:hAnsi="Arial" w:cs="Arial"/>
          <w:sz w:val="24"/>
          <w:szCs w:val="24"/>
        </w:rPr>
        <w:t xml:space="preserve"> any of these domains</w:t>
      </w:r>
      <w:r>
        <w:rPr>
          <w:rFonts w:ascii="Arial" w:hAnsi="Arial" w:cs="Arial"/>
          <w:sz w:val="24"/>
          <w:szCs w:val="24"/>
        </w:rPr>
        <w:t>.</w:t>
      </w:r>
      <w:r w:rsidR="00BD0AD0">
        <w:rPr>
          <w:rFonts w:ascii="Arial" w:hAnsi="Arial" w:cs="Arial"/>
          <w:sz w:val="24"/>
          <w:szCs w:val="24"/>
        </w:rPr>
        <w:t xml:space="preserve"> Mutation #33 (black circle) is the only missense mutation in the present study.</w:t>
      </w:r>
      <w:r w:rsidR="00991D0D">
        <w:rPr>
          <w:rFonts w:ascii="Arial" w:hAnsi="Arial" w:cs="Arial"/>
          <w:sz w:val="24"/>
          <w:szCs w:val="24"/>
        </w:rPr>
        <w:t xml:space="preserve"> </w:t>
      </w:r>
      <w:r w:rsidRPr="00325122">
        <w:rPr>
          <w:rFonts w:ascii="Arial" w:hAnsi="Arial" w:cs="Arial"/>
          <w:b/>
          <w:sz w:val="24"/>
          <w:szCs w:val="24"/>
        </w:rPr>
        <w:t xml:space="preserve">(B) </w:t>
      </w:r>
      <w:r w:rsidR="00DE0422">
        <w:rPr>
          <w:rFonts w:ascii="Arial" w:hAnsi="Arial" w:cs="Arial"/>
          <w:b/>
          <w:sz w:val="24"/>
          <w:szCs w:val="24"/>
        </w:rPr>
        <w:t xml:space="preserve">Overview of </w:t>
      </w:r>
      <w:r w:rsidR="00D81D69">
        <w:rPr>
          <w:rFonts w:ascii="Arial" w:hAnsi="Arial" w:cs="Arial"/>
          <w:b/>
          <w:sz w:val="24"/>
          <w:szCs w:val="24"/>
        </w:rPr>
        <w:t xml:space="preserve">the </w:t>
      </w:r>
      <w:r w:rsidR="00D619C2">
        <w:rPr>
          <w:rFonts w:ascii="Arial" w:hAnsi="Arial" w:cs="Arial"/>
          <w:b/>
          <w:sz w:val="24"/>
          <w:szCs w:val="24"/>
        </w:rPr>
        <w:t>variant types</w:t>
      </w:r>
      <w:r w:rsidR="00D81D69">
        <w:rPr>
          <w:rFonts w:ascii="Arial" w:hAnsi="Arial" w:cs="Arial"/>
          <w:b/>
          <w:sz w:val="24"/>
          <w:szCs w:val="24"/>
        </w:rPr>
        <w:t xml:space="preserve"> and their location </w:t>
      </w:r>
      <w:r w:rsidR="00D619C2">
        <w:rPr>
          <w:rFonts w:ascii="Arial" w:hAnsi="Arial" w:cs="Arial"/>
          <w:b/>
          <w:sz w:val="24"/>
          <w:szCs w:val="24"/>
        </w:rPr>
        <w:t xml:space="preserve">of </w:t>
      </w:r>
      <w:r w:rsidR="00DE0422">
        <w:rPr>
          <w:rFonts w:ascii="Arial" w:hAnsi="Arial" w:cs="Arial"/>
          <w:b/>
          <w:sz w:val="24"/>
          <w:szCs w:val="24"/>
        </w:rPr>
        <w:t xml:space="preserve">all published and novel </w:t>
      </w:r>
      <w:r w:rsidR="00DE0422" w:rsidRPr="00D619C2">
        <w:rPr>
          <w:rFonts w:ascii="Arial" w:hAnsi="Arial" w:cs="Arial"/>
          <w:b/>
          <w:i/>
          <w:sz w:val="24"/>
          <w:szCs w:val="24"/>
        </w:rPr>
        <w:t>SYNE1</w:t>
      </w:r>
      <w:r w:rsidR="00DE0422">
        <w:rPr>
          <w:rFonts w:ascii="Arial" w:hAnsi="Arial" w:cs="Arial"/>
          <w:b/>
          <w:sz w:val="24"/>
          <w:szCs w:val="24"/>
        </w:rPr>
        <w:t xml:space="preserve"> mutations. </w:t>
      </w:r>
      <w:r w:rsidR="004112EE">
        <w:rPr>
          <w:rFonts w:ascii="Arial" w:hAnsi="Arial" w:cs="Arial"/>
          <w:sz w:val="24"/>
          <w:szCs w:val="24"/>
        </w:rPr>
        <w:t>The presentation of the giant</w:t>
      </w:r>
      <w:r w:rsidR="00135263" w:rsidRPr="004112EE">
        <w:rPr>
          <w:rFonts w:ascii="Arial" w:hAnsi="Arial" w:cs="Arial"/>
          <w:sz w:val="24"/>
          <w:szCs w:val="24"/>
        </w:rPr>
        <w:t xml:space="preserve"> </w:t>
      </w:r>
      <w:r w:rsidR="004112EE" w:rsidRPr="004112EE">
        <w:rPr>
          <w:rFonts w:ascii="Arial" w:hAnsi="Arial" w:cs="Arial"/>
          <w:sz w:val="24"/>
          <w:szCs w:val="24"/>
        </w:rPr>
        <w:t>SYNE1 gene</w:t>
      </w:r>
      <w:r w:rsidR="004112EE">
        <w:rPr>
          <w:rFonts w:ascii="Arial" w:hAnsi="Arial" w:cs="Arial"/>
          <w:sz w:val="24"/>
          <w:szCs w:val="24"/>
        </w:rPr>
        <w:t xml:space="preserve"> is split in</w:t>
      </w:r>
      <w:r w:rsidR="004112EE" w:rsidRPr="004112EE">
        <w:rPr>
          <w:rFonts w:ascii="Arial" w:hAnsi="Arial" w:cs="Arial"/>
          <w:sz w:val="24"/>
          <w:szCs w:val="24"/>
        </w:rPr>
        <w:t xml:space="preserve"> </w:t>
      </w:r>
      <w:r w:rsidR="004112EE">
        <w:rPr>
          <w:rFonts w:ascii="Arial" w:hAnsi="Arial" w:cs="Arial"/>
          <w:sz w:val="24"/>
          <w:szCs w:val="24"/>
        </w:rPr>
        <w:t xml:space="preserve">a first </w:t>
      </w:r>
      <w:r w:rsidR="00135263" w:rsidRPr="004112EE">
        <w:rPr>
          <w:rFonts w:ascii="Arial" w:hAnsi="Arial" w:cs="Arial"/>
          <w:sz w:val="24"/>
          <w:szCs w:val="24"/>
        </w:rPr>
        <w:t>part (</w:t>
      </w:r>
      <w:r w:rsidR="004112EE">
        <w:rPr>
          <w:rFonts w:ascii="Arial" w:hAnsi="Arial" w:cs="Arial"/>
          <w:sz w:val="24"/>
          <w:szCs w:val="24"/>
        </w:rPr>
        <w:t>chr6:152.44.819-152.644.</w:t>
      </w:r>
      <w:r w:rsidR="004112EE" w:rsidRPr="004112EE">
        <w:rPr>
          <w:rFonts w:ascii="Arial" w:hAnsi="Arial" w:cs="Arial"/>
          <w:sz w:val="24"/>
          <w:szCs w:val="24"/>
        </w:rPr>
        <w:t>000</w:t>
      </w:r>
      <w:r w:rsidR="004112EE">
        <w:rPr>
          <w:rFonts w:ascii="Arial" w:hAnsi="Arial" w:cs="Arial"/>
          <w:sz w:val="24"/>
          <w:szCs w:val="24"/>
        </w:rPr>
        <w:t xml:space="preserve">; </w:t>
      </w:r>
      <w:r w:rsidR="00135263" w:rsidRPr="004112EE">
        <w:rPr>
          <w:rFonts w:ascii="Arial" w:hAnsi="Arial" w:cs="Arial"/>
          <w:sz w:val="24"/>
          <w:szCs w:val="24"/>
        </w:rPr>
        <w:t xml:space="preserve">upper </w:t>
      </w:r>
      <w:r w:rsidR="004112EE" w:rsidRPr="004112EE">
        <w:rPr>
          <w:rFonts w:ascii="Arial" w:hAnsi="Arial" w:cs="Arial"/>
          <w:sz w:val="24"/>
          <w:szCs w:val="24"/>
        </w:rPr>
        <w:t>panel</w:t>
      </w:r>
      <w:r w:rsidR="00135263" w:rsidRPr="004112EE">
        <w:rPr>
          <w:rFonts w:ascii="Arial" w:hAnsi="Arial" w:cs="Arial"/>
          <w:sz w:val="24"/>
          <w:szCs w:val="24"/>
        </w:rPr>
        <w:t xml:space="preserve">) and </w:t>
      </w:r>
      <w:r w:rsidR="004112EE">
        <w:rPr>
          <w:rFonts w:ascii="Arial" w:hAnsi="Arial" w:cs="Arial"/>
          <w:sz w:val="24"/>
          <w:szCs w:val="24"/>
        </w:rPr>
        <w:t>a</w:t>
      </w:r>
      <w:r w:rsidR="00135263" w:rsidRPr="004112EE">
        <w:rPr>
          <w:rFonts w:ascii="Arial" w:hAnsi="Arial" w:cs="Arial"/>
          <w:sz w:val="24"/>
          <w:szCs w:val="24"/>
        </w:rPr>
        <w:t xml:space="preserve"> second part (</w:t>
      </w:r>
      <w:r w:rsidR="004112EE" w:rsidRPr="004112EE">
        <w:rPr>
          <w:rFonts w:ascii="Arial" w:hAnsi="Arial" w:cs="Arial"/>
          <w:sz w:val="24"/>
          <w:szCs w:val="24"/>
        </w:rPr>
        <w:t>chr6:152,644,000-152,958,534</w:t>
      </w:r>
      <w:r w:rsidR="004112EE">
        <w:rPr>
          <w:rFonts w:ascii="Arial" w:hAnsi="Arial" w:cs="Arial"/>
          <w:sz w:val="24"/>
          <w:szCs w:val="24"/>
        </w:rPr>
        <w:t xml:space="preserve">; </w:t>
      </w:r>
      <w:r w:rsidR="004112EE" w:rsidRPr="004112EE">
        <w:rPr>
          <w:rFonts w:ascii="Arial" w:hAnsi="Arial" w:cs="Arial"/>
          <w:sz w:val="24"/>
          <w:szCs w:val="24"/>
        </w:rPr>
        <w:t>bottom</w:t>
      </w:r>
      <w:r w:rsidR="00135263" w:rsidRPr="004112EE">
        <w:rPr>
          <w:rFonts w:ascii="Arial" w:hAnsi="Arial" w:cs="Arial"/>
          <w:sz w:val="24"/>
          <w:szCs w:val="24"/>
        </w:rPr>
        <w:t xml:space="preserve"> </w:t>
      </w:r>
      <w:r w:rsidR="004112EE" w:rsidRPr="004112EE">
        <w:rPr>
          <w:rFonts w:ascii="Arial" w:hAnsi="Arial" w:cs="Arial"/>
          <w:sz w:val="24"/>
          <w:szCs w:val="24"/>
        </w:rPr>
        <w:t>panel)</w:t>
      </w:r>
      <w:r w:rsidR="004112EE">
        <w:rPr>
          <w:rFonts w:ascii="Arial" w:hAnsi="Arial" w:cs="Arial"/>
          <w:sz w:val="24"/>
          <w:szCs w:val="24"/>
        </w:rPr>
        <w:t xml:space="preserve">. </w:t>
      </w:r>
      <w:r w:rsidR="00150F78">
        <w:rPr>
          <w:rFonts w:ascii="Arial" w:hAnsi="Arial" w:cs="Arial"/>
          <w:sz w:val="24"/>
          <w:szCs w:val="24"/>
        </w:rPr>
        <w:t xml:space="preserve">It presents </w:t>
      </w:r>
      <w:r w:rsidRPr="00DE0422">
        <w:rPr>
          <w:rFonts w:ascii="Arial" w:hAnsi="Arial" w:cs="Arial"/>
          <w:sz w:val="24"/>
          <w:szCs w:val="24"/>
        </w:rPr>
        <w:t>the</w:t>
      </w:r>
      <w:r w:rsidR="00E34E15">
        <w:rPr>
          <w:rFonts w:ascii="Arial" w:hAnsi="Arial" w:cs="Arial"/>
          <w:sz w:val="24"/>
          <w:szCs w:val="24"/>
        </w:rPr>
        <w:t xml:space="preserve"> variant types</w:t>
      </w:r>
      <w:r w:rsidRPr="00DE0422">
        <w:rPr>
          <w:rFonts w:ascii="Arial" w:hAnsi="Arial" w:cs="Arial"/>
          <w:sz w:val="24"/>
          <w:szCs w:val="24"/>
        </w:rPr>
        <w:t xml:space="preserve"> of </w:t>
      </w:r>
      <w:r w:rsidR="00E34E15">
        <w:rPr>
          <w:rFonts w:ascii="Arial" w:hAnsi="Arial" w:cs="Arial"/>
          <w:sz w:val="24"/>
          <w:szCs w:val="24"/>
        </w:rPr>
        <w:t>all</w:t>
      </w:r>
      <w:r w:rsidRPr="00DE0422">
        <w:rPr>
          <w:rFonts w:ascii="Arial" w:hAnsi="Arial" w:cs="Arial"/>
          <w:sz w:val="24"/>
          <w:szCs w:val="24"/>
        </w:rPr>
        <w:t xml:space="preserve"> SYNE1 mutations found in the </w:t>
      </w:r>
      <w:r>
        <w:rPr>
          <w:rFonts w:ascii="Arial" w:hAnsi="Arial" w:cs="Arial"/>
          <w:sz w:val="24"/>
          <w:szCs w:val="24"/>
        </w:rPr>
        <w:t>present study (bottom row</w:t>
      </w:r>
      <w:r w:rsidR="00150F78">
        <w:rPr>
          <w:rFonts w:ascii="Arial" w:hAnsi="Arial" w:cs="Arial"/>
          <w:sz w:val="24"/>
          <w:szCs w:val="24"/>
        </w:rPr>
        <w:t xml:space="preserve"> of each panel</w:t>
      </w:r>
      <w:r>
        <w:rPr>
          <w:rFonts w:ascii="Arial" w:hAnsi="Arial" w:cs="Arial"/>
          <w:sz w:val="24"/>
          <w:szCs w:val="24"/>
        </w:rPr>
        <w:t xml:space="preserve">) </w:t>
      </w:r>
      <w:r w:rsidR="00150F78">
        <w:rPr>
          <w:rFonts w:ascii="Arial" w:hAnsi="Arial" w:cs="Arial"/>
          <w:sz w:val="24"/>
          <w:szCs w:val="24"/>
        </w:rPr>
        <w:t>and</w:t>
      </w:r>
      <w:r w:rsidRPr="009B2213">
        <w:rPr>
          <w:rFonts w:ascii="Arial" w:hAnsi="Arial" w:cs="Arial"/>
          <w:sz w:val="24"/>
          <w:szCs w:val="24"/>
        </w:rPr>
        <w:t xml:space="preserve"> other studies (Human Gene Mutation </w:t>
      </w:r>
      <w:r>
        <w:rPr>
          <w:rFonts w:ascii="Arial" w:hAnsi="Arial" w:cs="Arial"/>
          <w:sz w:val="24"/>
          <w:szCs w:val="24"/>
        </w:rPr>
        <w:t>D</w:t>
      </w:r>
      <w:r w:rsidRPr="009B2213">
        <w:rPr>
          <w:rFonts w:ascii="Arial" w:hAnsi="Arial" w:cs="Arial"/>
          <w:sz w:val="24"/>
          <w:szCs w:val="24"/>
        </w:rPr>
        <w:t>atabase</w:t>
      </w:r>
      <w:r w:rsidR="00150F78">
        <w:rPr>
          <w:rFonts w:ascii="Arial" w:hAnsi="Arial" w:cs="Arial"/>
          <w:sz w:val="24"/>
          <w:szCs w:val="24"/>
        </w:rPr>
        <w:t>) (top row of each panel</w:t>
      </w:r>
      <w:r>
        <w:rPr>
          <w:rFonts w:ascii="Arial" w:hAnsi="Arial" w:cs="Arial"/>
          <w:sz w:val="24"/>
          <w:szCs w:val="24"/>
        </w:rPr>
        <w:t>),</w:t>
      </w:r>
      <w:r w:rsidR="00E34E15">
        <w:rPr>
          <w:rFonts w:ascii="Arial" w:hAnsi="Arial" w:cs="Arial"/>
          <w:sz w:val="24"/>
          <w:szCs w:val="24"/>
        </w:rPr>
        <w:t xml:space="preserve"> their location</w:t>
      </w:r>
      <w:r>
        <w:rPr>
          <w:rFonts w:ascii="Arial" w:hAnsi="Arial" w:cs="Arial"/>
          <w:sz w:val="24"/>
          <w:szCs w:val="24"/>
        </w:rPr>
        <w:t xml:space="preserve"> and </w:t>
      </w:r>
      <w:r w:rsidR="00E34E15">
        <w:rPr>
          <w:rFonts w:ascii="Arial" w:hAnsi="Arial" w:cs="Arial"/>
          <w:sz w:val="24"/>
          <w:szCs w:val="24"/>
        </w:rPr>
        <w:t xml:space="preserve">their </w:t>
      </w:r>
      <w:r>
        <w:rPr>
          <w:rFonts w:ascii="Arial" w:hAnsi="Arial" w:cs="Arial"/>
          <w:sz w:val="24"/>
          <w:szCs w:val="24"/>
        </w:rPr>
        <w:t>annotation with the associated clinical phenotypes</w:t>
      </w:r>
      <w:r w:rsidR="00EE321B">
        <w:rPr>
          <w:rFonts w:ascii="Arial" w:hAnsi="Arial" w:cs="Arial"/>
          <w:sz w:val="24"/>
          <w:szCs w:val="24"/>
        </w:rPr>
        <w:t xml:space="preserve"> (ATX, </w:t>
      </w:r>
      <w:r w:rsidR="00E34E15">
        <w:rPr>
          <w:rFonts w:ascii="Arial" w:hAnsi="Arial" w:cs="Arial"/>
          <w:sz w:val="24"/>
          <w:szCs w:val="24"/>
        </w:rPr>
        <w:t xml:space="preserve">ataxia, AMC, arthrogryposis multiplex </w:t>
      </w:r>
      <w:proofErr w:type="spellStart"/>
      <w:r w:rsidR="00E34E15">
        <w:rPr>
          <w:rFonts w:ascii="Arial" w:hAnsi="Arial" w:cs="Arial"/>
          <w:sz w:val="24"/>
          <w:szCs w:val="24"/>
        </w:rPr>
        <w:t>congenita</w:t>
      </w:r>
      <w:proofErr w:type="spellEnd"/>
      <w:r w:rsidR="00E34E15">
        <w:rPr>
          <w:rFonts w:ascii="Arial" w:hAnsi="Arial" w:cs="Arial"/>
          <w:sz w:val="24"/>
          <w:szCs w:val="24"/>
        </w:rPr>
        <w:t>; ED, Emery-</w:t>
      </w:r>
      <w:proofErr w:type="spellStart"/>
      <w:r w:rsidR="00E34E15">
        <w:rPr>
          <w:rFonts w:ascii="Arial" w:hAnsi="Arial" w:cs="Arial"/>
          <w:sz w:val="24"/>
          <w:szCs w:val="24"/>
        </w:rPr>
        <w:t>Dreifuss</w:t>
      </w:r>
      <w:proofErr w:type="spellEnd"/>
      <w:r w:rsidR="00F566AE">
        <w:rPr>
          <w:rFonts w:ascii="Arial" w:hAnsi="Arial" w:cs="Arial"/>
          <w:sz w:val="24"/>
          <w:szCs w:val="24"/>
        </w:rPr>
        <w:t xml:space="preserve"> muscular dystrophy</w:t>
      </w:r>
      <w:r w:rsidR="00E34E15">
        <w:rPr>
          <w:rFonts w:ascii="Arial" w:hAnsi="Arial" w:cs="Arial"/>
          <w:sz w:val="24"/>
          <w:szCs w:val="24"/>
        </w:rPr>
        <w:t>;</w:t>
      </w:r>
      <w:r w:rsidR="001E166D">
        <w:rPr>
          <w:rFonts w:ascii="Arial" w:hAnsi="Arial" w:cs="Arial"/>
          <w:sz w:val="24"/>
          <w:szCs w:val="24"/>
        </w:rPr>
        <w:t xml:space="preserve"> CM, cardiomyopathy;</w:t>
      </w:r>
      <w:r w:rsidR="00E34E15">
        <w:rPr>
          <w:rFonts w:ascii="Arial" w:hAnsi="Arial" w:cs="Arial"/>
          <w:sz w:val="24"/>
          <w:szCs w:val="24"/>
        </w:rPr>
        <w:t xml:space="preserve"> MR, mental retardation; HSP, hereditary spastic paraplegia). Note that</w:t>
      </w:r>
      <w:r w:rsidR="0091492D">
        <w:rPr>
          <w:rFonts w:ascii="Arial" w:hAnsi="Arial" w:cs="Arial"/>
          <w:sz w:val="24"/>
          <w:szCs w:val="24"/>
        </w:rPr>
        <w:t>,</w:t>
      </w:r>
      <w:r w:rsidR="00E34E15">
        <w:rPr>
          <w:rFonts w:ascii="Arial" w:hAnsi="Arial" w:cs="Arial"/>
          <w:sz w:val="24"/>
          <w:szCs w:val="24"/>
        </w:rPr>
        <w:t xml:space="preserve"> </w:t>
      </w:r>
      <w:r w:rsidR="0091492D">
        <w:rPr>
          <w:rFonts w:ascii="Arial" w:hAnsi="Arial" w:cs="Arial"/>
          <w:sz w:val="24"/>
          <w:szCs w:val="24"/>
        </w:rPr>
        <w:t>except ATX and AMC, all other</w:t>
      </w:r>
      <w:r w:rsidR="00E34E15">
        <w:rPr>
          <w:rFonts w:ascii="Arial" w:hAnsi="Arial" w:cs="Arial"/>
          <w:sz w:val="24"/>
          <w:szCs w:val="24"/>
        </w:rPr>
        <w:t xml:space="preserve"> phenotypes have been associated</w:t>
      </w:r>
      <w:r w:rsidR="0094414C">
        <w:rPr>
          <w:rFonts w:ascii="Arial" w:hAnsi="Arial" w:cs="Arial"/>
          <w:sz w:val="24"/>
          <w:szCs w:val="24"/>
        </w:rPr>
        <w:t xml:space="preserve"> only</w:t>
      </w:r>
      <w:r w:rsidR="00E34E15">
        <w:rPr>
          <w:rFonts w:ascii="Arial" w:hAnsi="Arial" w:cs="Arial"/>
          <w:sz w:val="24"/>
          <w:szCs w:val="24"/>
        </w:rPr>
        <w:t xml:space="preserve"> with missense mutations, not truncating mutations in SYNE1</w:t>
      </w:r>
      <w:r>
        <w:rPr>
          <w:rFonts w:ascii="Arial" w:hAnsi="Arial" w:cs="Arial"/>
          <w:sz w:val="24"/>
          <w:szCs w:val="24"/>
        </w:rPr>
        <w:t>. Green</w:t>
      </w:r>
      <w:r w:rsidR="00D619C2">
        <w:rPr>
          <w:rFonts w:ascii="Arial" w:hAnsi="Arial" w:cs="Arial"/>
          <w:sz w:val="24"/>
          <w:szCs w:val="24"/>
        </w:rPr>
        <w:t xml:space="preserve"> </w:t>
      </w:r>
      <w:r w:rsidR="00437370">
        <w:rPr>
          <w:rFonts w:ascii="Arial" w:hAnsi="Arial" w:cs="Arial"/>
          <w:sz w:val="24"/>
          <w:szCs w:val="24"/>
        </w:rPr>
        <w:t>colored</w:t>
      </w:r>
      <w:r w:rsidR="00D619C2">
        <w:rPr>
          <w:rFonts w:ascii="Arial" w:hAnsi="Arial" w:cs="Arial"/>
          <w:sz w:val="24"/>
          <w:szCs w:val="24"/>
        </w:rPr>
        <w:t xml:space="preserve"> arrows and boxes= </w:t>
      </w:r>
      <w:proofErr w:type="spellStart"/>
      <w:r>
        <w:rPr>
          <w:rFonts w:ascii="Arial" w:hAnsi="Arial" w:cs="Arial"/>
          <w:sz w:val="24"/>
          <w:szCs w:val="24"/>
        </w:rPr>
        <w:t>indel</w:t>
      </w:r>
      <w:proofErr w:type="spellEnd"/>
      <w:r w:rsidR="00D619C2">
        <w:rPr>
          <w:rFonts w:ascii="Arial" w:hAnsi="Arial" w:cs="Arial"/>
          <w:sz w:val="24"/>
          <w:szCs w:val="24"/>
        </w:rPr>
        <w:t xml:space="preserve"> mutations; </w:t>
      </w:r>
      <w:r>
        <w:rPr>
          <w:rFonts w:ascii="Arial" w:hAnsi="Arial" w:cs="Arial"/>
          <w:sz w:val="24"/>
          <w:szCs w:val="24"/>
        </w:rPr>
        <w:t xml:space="preserve">blue </w:t>
      </w:r>
      <w:r w:rsidR="00437370">
        <w:rPr>
          <w:rFonts w:ascii="Arial" w:hAnsi="Arial" w:cs="Arial"/>
          <w:sz w:val="24"/>
          <w:szCs w:val="24"/>
        </w:rPr>
        <w:t>colored</w:t>
      </w:r>
      <w:r w:rsidR="00D619C2">
        <w:rPr>
          <w:rFonts w:ascii="Arial" w:hAnsi="Arial" w:cs="Arial"/>
          <w:sz w:val="24"/>
          <w:szCs w:val="24"/>
        </w:rPr>
        <w:t xml:space="preserve"> arrows and boxes= </w:t>
      </w:r>
      <w:r>
        <w:rPr>
          <w:rFonts w:ascii="Arial" w:hAnsi="Arial" w:cs="Arial"/>
          <w:sz w:val="24"/>
          <w:szCs w:val="24"/>
        </w:rPr>
        <w:t>stop</w:t>
      </w:r>
      <w:r w:rsidR="00D619C2">
        <w:rPr>
          <w:rFonts w:ascii="Arial" w:hAnsi="Arial" w:cs="Arial"/>
          <w:sz w:val="24"/>
          <w:szCs w:val="24"/>
        </w:rPr>
        <w:t xml:space="preserve"> mutations; </w:t>
      </w:r>
      <w:r>
        <w:rPr>
          <w:rFonts w:ascii="Arial" w:hAnsi="Arial" w:cs="Arial"/>
          <w:sz w:val="24"/>
          <w:szCs w:val="24"/>
        </w:rPr>
        <w:t xml:space="preserve">red </w:t>
      </w:r>
      <w:r w:rsidR="00437370">
        <w:rPr>
          <w:rFonts w:ascii="Arial" w:hAnsi="Arial" w:cs="Arial"/>
          <w:sz w:val="24"/>
          <w:szCs w:val="24"/>
        </w:rPr>
        <w:t>colored</w:t>
      </w:r>
      <w:r w:rsidR="00D619C2">
        <w:rPr>
          <w:rFonts w:ascii="Arial" w:hAnsi="Arial" w:cs="Arial"/>
          <w:sz w:val="24"/>
          <w:szCs w:val="24"/>
        </w:rPr>
        <w:t xml:space="preserve"> arrows and boxes = </w:t>
      </w:r>
      <w:r>
        <w:rPr>
          <w:rFonts w:ascii="Arial" w:hAnsi="Arial" w:cs="Arial"/>
          <w:sz w:val="24"/>
          <w:szCs w:val="24"/>
        </w:rPr>
        <w:t>splice site</w:t>
      </w:r>
      <w:r w:rsidR="00D619C2">
        <w:rPr>
          <w:rFonts w:ascii="Arial" w:hAnsi="Arial" w:cs="Arial"/>
          <w:sz w:val="24"/>
          <w:szCs w:val="24"/>
        </w:rPr>
        <w:t xml:space="preserve"> mutations; </w:t>
      </w:r>
      <w:r>
        <w:rPr>
          <w:rFonts w:ascii="Arial" w:hAnsi="Arial" w:cs="Arial"/>
          <w:sz w:val="24"/>
          <w:szCs w:val="24"/>
        </w:rPr>
        <w:t xml:space="preserve">purple </w:t>
      </w:r>
      <w:r w:rsidR="00437370">
        <w:rPr>
          <w:rFonts w:ascii="Arial" w:hAnsi="Arial" w:cs="Arial"/>
          <w:sz w:val="24"/>
          <w:szCs w:val="24"/>
        </w:rPr>
        <w:t>colored</w:t>
      </w:r>
      <w:r w:rsidR="00CC202B">
        <w:rPr>
          <w:rFonts w:ascii="Arial" w:hAnsi="Arial" w:cs="Arial"/>
          <w:sz w:val="24"/>
          <w:szCs w:val="24"/>
        </w:rPr>
        <w:t xml:space="preserve"> arrow and box</w:t>
      </w:r>
      <w:r w:rsidR="00D619C2">
        <w:rPr>
          <w:rFonts w:ascii="Arial" w:hAnsi="Arial" w:cs="Arial"/>
          <w:sz w:val="24"/>
          <w:szCs w:val="24"/>
        </w:rPr>
        <w:t xml:space="preserve"> = </w:t>
      </w:r>
      <w:r>
        <w:rPr>
          <w:rFonts w:ascii="Arial" w:hAnsi="Arial" w:cs="Arial"/>
          <w:sz w:val="24"/>
          <w:szCs w:val="24"/>
        </w:rPr>
        <w:t xml:space="preserve">missense mutation. HG19 </w:t>
      </w:r>
      <w:proofErr w:type="gramStart"/>
      <w:r>
        <w:rPr>
          <w:rFonts w:ascii="Arial" w:hAnsi="Arial" w:cs="Arial"/>
          <w:sz w:val="24"/>
          <w:szCs w:val="24"/>
        </w:rPr>
        <w:t>genome build</w:t>
      </w:r>
      <w:proofErr w:type="gramEnd"/>
      <w:r>
        <w:rPr>
          <w:rFonts w:ascii="Arial" w:hAnsi="Arial" w:cs="Arial"/>
          <w:sz w:val="24"/>
          <w:szCs w:val="24"/>
        </w:rPr>
        <w:t>. Transcript: NM_033071 &gt; NP_149062.</w:t>
      </w:r>
    </w:p>
    <w:p w14:paraId="47AEDA34" w14:textId="77777777" w:rsidR="00346BED" w:rsidRDefault="00346BED" w:rsidP="00263312">
      <w:pPr>
        <w:autoSpaceDE w:val="0"/>
        <w:autoSpaceDN w:val="0"/>
        <w:adjustRightInd w:val="0"/>
        <w:spacing w:after="0" w:line="360" w:lineRule="auto"/>
        <w:jc w:val="both"/>
        <w:rPr>
          <w:rFonts w:ascii="Arial" w:hAnsi="Arial" w:cs="Arial"/>
          <w:sz w:val="24"/>
          <w:szCs w:val="24"/>
        </w:rPr>
      </w:pPr>
    </w:p>
    <w:p w14:paraId="7BEF163E" w14:textId="5BBAED62" w:rsidR="009E0910" w:rsidRPr="003475A2" w:rsidRDefault="009E0910" w:rsidP="009E0910">
      <w:pPr>
        <w:spacing w:line="360" w:lineRule="auto"/>
        <w:jc w:val="both"/>
        <w:rPr>
          <w:rFonts w:ascii="Arial" w:hAnsi="Arial" w:cs="Arial"/>
          <w:sz w:val="24"/>
          <w:szCs w:val="24"/>
          <w:lang w:val="en-GB"/>
        </w:rPr>
      </w:pPr>
      <w:proofErr w:type="gramStart"/>
      <w:r>
        <w:rPr>
          <w:rFonts w:ascii="Arial" w:hAnsi="Arial" w:cs="Arial"/>
          <w:b/>
          <w:bCs/>
          <w:sz w:val="24"/>
          <w:szCs w:val="24"/>
          <w:lang w:val="en-GB"/>
        </w:rPr>
        <w:t>Figure 2</w:t>
      </w:r>
      <w:r w:rsidRPr="0096594A">
        <w:rPr>
          <w:rFonts w:ascii="Arial" w:hAnsi="Arial" w:cs="Arial"/>
          <w:b/>
          <w:bCs/>
          <w:sz w:val="24"/>
          <w:szCs w:val="24"/>
          <w:lang w:val="en-GB"/>
        </w:rPr>
        <w:t>.</w:t>
      </w:r>
      <w:proofErr w:type="gramEnd"/>
      <w:r w:rsidRPr="0096594A">
        <w:rPr>
          <w:rFonts w:ascii="Arial" w:hAnsi="Arial" w:cs="Arial"/>
          <w:b/>
          <w:sz w:val="24"/>
          <w:szCs w:val="24"/>
          <w:lang w:val="en-GB"/>
        </w:rPr>
        <w:t xml:space="preserve"> </w:t>
      </w:r>
      <w:proofErr w:type="gramStart"/>
      <w:r w:rsidRPr="006A0AE3">
        <w:rPr>
          <w:rFonts w:ascii="Arial" w:hAnsi="Arial" w:cs="Arial"/>
          <w:b/>
          <w:sz w:val="24"/>
          <w:szCs w:val="24"/>
          <w:lang w:val="en-GB"/>
        </w:rPr>
        <w:t xml:space="preserve">Exemplary mechanisms of </w:t>
      </w:r>
      <w:r w:rsidRPr="006A0AE3">
        <w:rPr>
          <w:rFonts w:ascii="Arial" w:hAnsi="Arial" w:cs="Arial"/>
          <w:b/>
          <w:i/>
          <w:sz w:val="24"/>
          <w:szCs w:val="24"/>
          <w:lang w:val="en-GB"/>
        </w:rPr>
        <w:t>SYNE1</w:t>
      </w:r>
      <w:r w:rsidRPr="006A0AE3">
        <w:rPr>
          <w:rFonts w:ascii="Arial" w:hAnsi="Arial" w:cs="Arial"/>
          <w:b/>
          <w:sz w:val="24"/>
          <w:szCs w:val="24"/>
          <w:lang w:val="en-GB"/>
        </w:rPr>
        <w:t xml:space="preserve"> mutations.</w:t>
      </w:r>
      <w:proofErr w:type="gramEnd"/>
      <w:r w:rsidRPr="006A0AE3">
        <w:rPr>
          <w:rFonts w:ascii="Arial" w:hAnsi="Arial" w:cs="Arial"/>
          <w:b/>
          <w:sz w:val="24"/>
          <w:szCs w:val="24"/>
          <w:lang w:val="en-GB"/>
        </w:rPr>
        <w:t xml:space="preserve"> (A) A</w:t>
      </w:r>
      <w:r w:rsidR="007C29C6">
        <w:rPr>
          <w:rFonts w:ascii="Arial" w:hAnsi="Arial" w:cs="Arial"/>
          <w:b/>
          <w:sz w:val="24"/>
          <w:szCs w:val="24"/>
          <w:lang w:val="en-GB"/>
        </w:rPr>
        <w:t xml:space="preserve">n </w:t>
      </w:r>
      <w:proofErr w:type="spellStart"/>
      <w:r w:rsidR="007C29C6">
        <w:rPr>
          <w:rFonts w:ascii="Arial" w:hAnsi="Arial" w:cs="Arial"/>
          <w:b/>
          <w:sz w:val="24"/>
          <w:szCs w:val="24"/>
          <w:lang w:val="en-GB"/>
        </w:rPr>
        <w:t>exonic</w:t>
      </w:r>
      <w:proofErr w:type="spellEnd"/>
      <w:r w:rsidR="007C29C6">
        <w:rPr>
          <w:rFonts w:ascii="Arial" w:hAnsi="Arial" w:cs="Arial"/>
          <w:b/>
          <w:sz w:val="24"/>
          <w:szCs w:val="24"/>
          <w:lang w:val="en-GB"/>
        </w:rPr>
        <w:t xml:space="preserve"> base exchange leads to activation of a cryptic splice site</w:t>
      </w:r>
      <w:r w:rsidRPr="006A0AE3">
        <w:rPr>
          <w:rFonts w:ascii="Arial" w:hAnsi="Arial" w:cs="Arial"/>
          <w:b/>
          <w:sz w:val="24"/>
          <w:szCs w:val="24"/>
          <w:lang w:val="en-GB"/>
        </w:rPr>
        <w:t>.</w:t>
      </w:r>
      <w:r w:rsidRPr="006A0AE3">
        <w:rPr>
          <w:rFonts w:ascii="Arial" w:hAnsi="Arial" w:cs="Arial"/>
          <w:sz w:val="24"/>
          <w:szCs w:val="24"/>
          <w:lang w:val="en-GB"/>
        </w:rPr>
        <w:t xml:space="preserve"> (A) </w:t>
      </w:r>
      <w:r w:rsidRPr="006A0AE3">
        <w:rPr>
          <w:rFonts w:ascii="Arial" w:hAnsi="Arial" w:cs="Arial"/>
          <w:i/>
          <w:iCs/>
          <w:sz w:val="24"/>
          <w:szCs w:val="24"/>
        </w:rPr>
        <w:t>SYNE1</w:t>
      </w:r>
      <w:r w:rsidRPr="006A0AE3">
        <w:rPr>
          <w:rFonts w:ascii="Arial" w:hAnsi="Arial" w:cs="Arial"/>
          <w:sz w:val="24"/>
          <w:szCs w:val="24"/>
        </w:rPr>
        <w:t xml:space="preserve"> transcri</w:t>
      </w:r>
      <w:r w:rsidR="00C640AA">
        <w:rPr>
          <w:rFonts w:ascii="Arial" w:hAnsi="Arial" w:cs="Arial"/>
          <w:sz w:val="24"/>
          <w:szCs w:val="24"/>
        </w:rPr>
        <w:t>pt analysis reveals that the c.</w:t>
      </w:r>
      <w:r w:rsidRPr="006A0AE3">
        <w:rPr>
          <w:rFonts w:ascii="Arial" w:hAnsi="Arial" w:cs="Arial"/>
          <w:sz w:val="24"/>
          <w:szCs w:val="24"/>
        </w:rPr>
        <w:t>15419</w:t>
      </w:r>
      <w:r w:rsidR="00C640AA">
        <w:rPr>
          <w:rFonts w:ascii="Arial" w:hAnsi="Arial" w:cs="Arial"/>
          <w:sz w:val="24"/>
          <w:szCs w:val="24"/>
        </w:rPr>
        <w:t>A&gt;</w:t>
      </w:r>
      <w:r w:rsidRPr="006A0AE3">
        <w:rPr>
          <w:rFonts w:ascii="Arial" w:hAnsi="Arial" w:cs="Arial"/>
          <w:sz w:val="24"/>
          <w:szCs w:val="24"/>
        </w:rPr>
        <w:t xml:space="preserve">G (p.D5140G) mutation (identified </w:t>
      </w:r>
      <w:r w:rsidR="00DE73E1">
        <w:rPr>
          <w:rFonts w:ascii="Arial" w:hAnsi="Arial" w:cs="Arial"/>
          <w:sz w:val="24"/>
          <w:szCs w:val="24"/>
        </w:rPr>
        <w:t xml:space="preserve">in patient </w:t>
      </w:r>
      <w:r w:rsidRPr="006A0AE3">
        <w:rPr>
          <w:rFonts w:ascii="Arial" w:hAnsi="Arial" w:cs="Arial"/>
          <w:sz w:val="24"/>
          <w:szCs w:val="24"/>
        </w:rPr>
        <w:t>7</w:t>
      </w:r>
      <w:r w:rsidR="000C44B9">
        <w:rPr>
          <w:rFonts w:ascii="Arial" w:hAnsi="Arial" w:cs="Arial"/>
          <w:sz w:val="24"/>
          <w:szCs w:val="24"/>
        </w:rPr>
        <w:t>-1</w:t>
      </w:r>
      <w:r w:rsidRPr="006A0AE3">
        <w:rPr>
          <w:rFonts w:ascii="Arial" w:hAnsi="Arial" w:cs="Arial"/>
          <w:sz w:val="24"/>
          <w:szCs w:val="24"/>
        </w:rPr>
        <w:t xml:space="preserve">) creates a new splice donor site within exon 80 (GT, underlined in bottom panel) resulting in </w:t>
      </w:r>
      <w:r w:rsidR="007C29C6">
        <w:rPr>
          <w:rFonts w:ascii="Arial" w:hAnsi="Arial" w:cs="Arial"/>
          <w:sz w:val="24"/>
          <w:szCs w:val="24"/>
        </w:rPr>
        <w:t xml:space="preserve">a </w:t>
      </w:r>
      <w:r w:rsidR="007C29C6">
        <w:rPr>
          <w:rFonts w:ascii="Arial" w:hAnsi="Arial" w:cs="Arial"/>
          <w:sz w:val="24"/>
          <w:szCs w:val="24"/>
        </w:rPr>
        <w:lastRenderedPageBreak/>
        <w:t>26bp deletion</w:t>
      </w:r>
      <w:r w:rsidR="00CC08CB">
        <w:rPr>
          <w:rFonts w:ascii="Arial" w:hAnsi="Arial" w:cs="Arial"/>
          <w:sz w:val="24"/>
          <w:szCs w:val="24"/>
        </w:rPr>
        <w:t xml:space="preserve"> (</w:t>
      </w:r>
      <w:r w:rsidR="00CC08CB" w:rsidRPr="00CC08CB">
        <w:rPr>
          <w:rFonts w:ascii="Arial" w:hAnsi="Arial" w:cs="Arial"/>
          <w:sz w:val="24"/>
          <w:szCs w:val="24"/>
        </w:rPr>
        <w:t>p.D5140Gfs1*</w:t>
      </w:r>
      <w:r w:rsidR="00CC08CB">
        <w:rPr>
          <w:rFonts w:ascii="Arial" w:hAnsi="Arial" w:cs="Arial"/>
          <w:sz w:val="24"/>
          <w:szCs w:val="24"/>
        </w:rPr>
        <w:t>)</w:t>
      </w:r>
      <w:r w:rsidRPr="006A0AE3">
        <w:rPr>
          <w:rFonts w:ascii="Arial" w:hAnsi="Arial" w:cs="Arial"/>
          <w:sz w:val="24"/>
          <w:szCs w:val="24"/>
        </w:rPr>
        <w:t>. Upper left panel: sequence analysis of PCR products of amplified genomic DNA</w:t>
      </w:r>
      <w:r w:rsidRPr="003475A2">
        <w:rPr>
          <w:rFonts w:ascii="Arial" w:hAnsi="Arial" w:cs="Arial"/>
          <w:sz w:val="24"/>
          <w:szCs w:val="24"/>
        </w:rPr>
        <w:t xml:space="preserve"> showing the A-to-G </w:t>
      </w:r>
      <w:r w:rsidRPr="006A0AE3">
        <w:rPr>
          <w:rFonts w:ascii="Arial" w:hAnsi="Arial" w:cs="Arial"/>
          <w:sz w:val="24"/>
          <w:szCs w:val="24"/>
        </w:rPr>
        <w:t>variant (minus strand) that changes codon 5140 from G</w:t>
      </w:r>
      <w:r w:rsidRPr="006A0AE3">
        <w:rPr>
          <w:rFonts w:ascii="Arial" w:hAnsi="Arial" w:cs="Arial"/>
          <w:sz w:val="24"/>
          <w:szCs w:val="24"/>
          <w:u w:val="single"/>
        </w:rPr>
        <w:t>A</w:t>
      </w:r>
      <w:r w:rsidRPr="006A0AE3">
        <w:rPr>
          <w:rFonts w:ascii="Arial" w:hAnsi="Arial" w:cs="Arial"/>
          <w:sz w:val="24"/>
          <w:szCs w:val="24"/>
        </w:rPr>
        <w:t>T (Asp) to G</w:t>
      </w:r>
      <w:r w:rsidRPr="006A0AE3">
        <w:rPr>
          <w:rFonts w:ascii="Arial" w:hAnsi="Arial" w:cs="Arial"/>
          <w:sz w:val="24"/>
          <w:szCs w:val="24"/>
          <w:u w:val="single"/>
        </w:rPr>
        <w:t>G</w:t>
      </w:r>
      <w:r w:rsidRPr="006A0AE3">
        <w:rPr>
          <w:rFonts w:ascii="Arial" w:hAnsi="Arial" w:cs="Arial"/>
          <w:sz w:val="24"/>
          <w:szCs w:val="24"/>
        </w:rPr>
        <w:t>T (</w:t>
      </w:r>
      <w:proofErr w:type="spellStart"/>
      <w:r w:rsidRPr="006A0AE3">
        <w:rPr>
          <w:rFonts w:ascii="Arial" w:hAnsi="Arial" w:cs="Arial"/>
          <w:sz w:val="24"/>
          <w:szCs w:val="24"/>
        </w:rPr>
        <w:t>Gly</w:t>
      </w:r>
      <w:proofErr w:type="spellEnd"/>
      <w:r w:rsidRPr="006A0AE3">
        <w:rPr>
          <w:rFonts w:ascii="Arial" w:hAnsi="Arial" w:cs="Arial"/>
          <w:sz w:val="24"/>
          <w:szCs w:val="24"/>
        </w:rPr>
        <w:t xml:space="preserve">). Upper right panel: sequence analysis of amplification products following </w:t>
      </w:r>
      <w:r w:rsidR="009D3B6A">
        <w:rPr>
          <w:rFonts w:ascii="Arial" w:hAnsi="Arial" w:cs="Arial"/>
          <w:sz w:val="24"/>
          <w:szCs w:val="24"/>
        </w:rPr>
        <w:t>reverse transcriptase-PCR</w:t>
      </w:r>
      <w:r w:rsidRPr="006A0AE3">
        <w:rPr>
          <w:rFonts w:ascii="Arial" w:hAnsi="Arial" w:cs="Arial"/>
          <w:sz w:val="24"/>
          <w:szCs w:val="24"/>
        </w:rPr>
        <w:t xml:space="preserve"> of </w:t>
      </w:r>
      <w:r w:rsidRPr="006A0AE3">
        <w:rPr>
          <w:rFonts w:ascii="Arial" w:hAnsi="Arial" w:cs="Arial"/>
          <w:i/>
          <w:iCs/>
          <w:sz w:val="24"/>
          <w:szCs w:val="24"/>
        </w:rPr>
        <w:t>SYNE1</w:t>
      </w:r>
      <w:r w:rsidRPr="006A0AE3">
        <w:rPr>
          <w:rFonts w:ascii="Arial" w:hAnsi="Arial" w:cs="Arial"/>
          <w:sz w:val="24"/>
          <w:szCs w:val="24"/>
        </w:rPr>
        <w:t xml:space="preserve"> transcript (exons 78-82) from patient’s cells showing the presence of the 26-nt deletion (r.15419_15444del26). Bottom panel: schematic diagram showing the aberrant splicing mechanism which leads to the premature truncation of the protein through the deletion of 26 nucleotides in exon 80 (in red). Premature TAA termination codon in exon 81 is shown in bold-red italics. </w:t>
      </w:r>
      <w:r w:rsidRPr="006A0AE3">
        <w:rPr>
          <w:rFonts w:ascii="Arial" w:hAnsi="Arial" w:cs="Arial"/>
          <w:b/>
          <w:sz w:val="24"/>
          <w:szCs w:val="24"/>
        </w:rPr>
        <w:t xml:space="preserve">(B) Truncating </w:t>
      </w:r>
      <w:r w:rsidRPr="006A0AE3">
        <w:rPr>
          <w:rFonts w:ascii="Arial" w:hAnsi="Arial" w:cs="Arial"/>
          <w:b/>
          <w:i/>
          <w:sz w:val="24"/>
          <w:szCs w:val="24"/>
        </w:rPr>
        <w:t>SYNE1</w:t>
      </w:r>
      <w:r w:rsidRPr="006A0AE3">
        <w:rPr>
          <w:rFonts w:ascii="Arial" w:hAnsi="Arial" w:cs="Arial"/>
          <w:b/>
          <w:sz w:val="24"/>
          <w:szCs w:val="24"/>
        </w:rPr>
        <w:t xml:space="preserve"> mutations can lead to nonsense-mediated decay of </w:t>
      </w:r>
      <w:r w:rsidRPr="006A0AE3">
        <w:rPr>
          <w:rFonts w:ascii="Arial" w:hAnsi="Arial" w:cs="Arial"/>
          <w:b/>
          <w:i/>
          <w:sz w:val="24"/>
          <w:szCs w:val="24"/>
        </w:rPr>
        <w:t>SYNE1</w:t>
      </w:r>
      <w:r w:rsidRPr="006A0AE3">
        <w:rPr>
          <w:rFonts w:ascii="Arial" w:hAnsi="Arial" w:cs="Arial"/>
          <w:b/>
          <w:sz w:val="24"/>
          <w:szCs w:val="24"/>
        </w:rPr>
        <w:t xml:space="preserve"> mRNA</w:t>
      </w:r>
      <w:r w:rsidRPr="006A0AE3">
        <w:rPr>
          <w:rFonts w:ascii="Arial" w:hAnsi="Arial" w:cs="Arial"/>
          <w:sz w:val="24"/>
          <w:szCs w:val="24"/>
        </w:rPr>
        <w:t xml:space="preserve">. </w:t>
      </w:r>
      <w:r w:rsidRPr="006A0AE3">
        <w:rPr>
          <w:rFonts w:ascii="Arial" w:hAnsi="Arial" w:cs="Arial"/>
          <w:i/>
          <w:iCs/>
          <w:sz w:val="24"/>
          <w:szCs w:val="24"/>
          <w:lang w:val="en-GB"/>
        </w:rPr>
        <w:t>SYNE1</w:t>
      </w:r>
      <w:r w:rsidRPr="006A0AE3">
        <w:rPr>
          <w:rFonts w:ascii="Arial" w:hAnsi="Arial" w:cs="Arial"/>
          <w:sz w:val="24"/>
          <w:szCs w:val="24"/>
          <w:lang w:val="en-GB"/>
        </w:rPr>
        <w:t xml:space="preserve"> mRNA carrying the p.L132* and</w:t>
      </w:r>
      <w:r w:rsidRPr="003475A2">
        <w:rPr>
          <w:rFonts w:ascii="Arial" w:hAnsi="Arial" w:cs="Arial"/>
          <w:sz w:val="24"/>
          <w:szCs w:val="24"/>
          <w:lang w:val="en-GB"/>
        </w:rPr>
        <w:t xml:space="preserve"> the </w:t>
      </w:r>
      <w:r w:rsidR="00CC08CB" w:rsidRPr="00CC08CB">
        <w:rPr>
          <w:rFonts w:ascii="Arial" w:hAnsi="Arial" w:cs="Arial"/>
          <w:sz w:val="24"/>
          <w:szCs w:val="24"/>
          <w:lang w:val="en-GB"/>
        </w:rPr>
        <w:t>p.G4752Efs*10</w:t>
      </w:r>
      <w:r w:rsidRPr="003475A2">
        <w:rPr>
          <w:rFonts w:ascii="Arial" w:hAnsi="Arial" w:cs="Arial"/>
          <w:sz w:val="24"/>
          <w:szCs w:val="24"/>
          <w:lang w:val="en-GB"/>
        </w:rPr>
        <w:t xml:space="preserve"> n</w:t>
      </w:r>
      <w:r>
        <w:rPr>
          <w:rFonts w:ascii="Arial" w:hAnsi="Arial" w:cs="Arial"/>
          <w:sz w:val="24"/>
          <w:szCs w:val="24"/>
          <w:lang w:val="en-GB"/>
        </w:rPr>
        <w:t>ull</w:t>
      </w:r>
      <w:r w:rsidRPr="003475A2">
        <w:rPr>
          <w:rFonts w:ascii="Arial" w:hAnsi="Arial" w:cs="Arial"/>
          <w:sz w:val="24"/>
          <w:szCs w:val="24"/>
          <w:lang w:val="en-GB"/>
        </w:rPr>
        <w:t xml:space="preserve"> mutation</w:t>
      </w:r>
      <w:r>
        <w:rPr>
          <w:rFonts w:ascii="Arial" w:hAnsi="Arial" w:cs="Arial"/>
          <w:sz w:val="24"/>
          <w:szCs w:val="24"/>
          <w:lang w:val="en-GB"/>
        </w:rPr>
        <w:t>s</w:t>
      </w:r>
      <w:r w:rsidRPr="003475A2">
        <w:rPr>
          <w:rFonts w:ascii="Arial" w:hAnsi="Arial" w:cs="Arial"/>
          <w:sz w:val="24"/>
          <w:szCs w:val="24"/>
          <w:lang w:val="en-GB"/>
        </w:rPr>
        <w:t xml:space="preserve"> </w:t>
      </w:r>
      <w:r>
        <w:rPr>
          <w:rFonts w:ascii="Arial" w:hAnsi="Arial" w:cs="Arial"/>
          <w:sz w:val="24"/>
          <w:szCs w:val="24"/>
          <w:lang w:val="en-GB"/>
        </w:rPr>
        <w:t xml:space="preserve">undergoes nonsense-mediated decay. </w:t>
      </w:r>
      <w:r w:rsidR="009D3B6A" w:rsidRPr="009D3B6A">
        <w:rPr>
          <w:rFonts w:ascii="Arial" w:hAnsi="Arial" w:cs="Arial"/>
          <w:sz w:val="24"/>
          <w:szCs w:val="24"/>
        </w:rPr>
        <w:t>PCR amplification from retro-tra</w:t>
      </w:r>
      <w:r w:rsidR="009D3B6A">
        <w:rPr>
          <w:rFonts w:ascii="Arial" w:hAnsi="Arial" w:cs="Arial"/>
          <w:sz w:val="24"/>
          <w:szCs w:val="24"/>
        </w:rPr>
        <w:t>n</w:t>
      </w:r>
      <w:r w:rsidR="009D3B6A" w:rsidRPr="009D3B6A">
        <w:rPr>
          <w:rFonts w:ascii="Arial" w:hAnsi="Arial" w:cs="Arial"/>
          <w:sz w:val="24"/>
          <w:szCs w:val="24"/>
        </w:rPr>
        <w:t>scribed mRNA</w:t>
      </w:r>
      <w:r w:rsidR="009D3B6A">
        <w:rPr>
          <w:rFonts w:ascii="Arial" w:hAnsi="Arial" w:cs="Arial"/>
          <w:sz w:val="24"/>
          <w:szCs w:val="24"/>
          <w:lang w:val="en-GB"/>
        </w:rPr>
        <w:t xml:space="preserve"> </w:t>
      </w:r>
      <w:r w:rsidRPr="003475A2">
        <w:rPr>
          <w:rFonts w:ascii="Arial" w:hAnsi="Arial" w:cs="Arial"/>
          <w:sz w:val="24"/>
          <w:szCs w:val="24"/>
          <w:lang w:val="en-GB"/>
        </w:rPr>
        <w:t>was carried out w</w:t>
      </w:r>
      <w:r>
        <w:rPr>
          <w:rFonts w:ascii="Arial" w:hAnsi="Arial" w:cs="Arial"/>
          <w:sz w:val="24"/>
          <w:szCs w:val="24"/>
          <w:lang w:val="en-GB"/>
        </w:rPr>
        <w:t xml:space="preserve">ith primers specific for </w:t>
      </w:r>
      <w:r w:rsidRPr="008F16F6">
        <w:rPr>
          <w:rFonts w:ascii="Arial" w:hAnsi="Arial" w:cs="Arial"/>
          <w:i/>
          <w:iCs/>
          <w:sz w:val="24"/>
          <w:szCs w:val="24"/>
          <w:lang w:val="en-GB"/>
        </w:rPr>
        <w:t>SYNE1</w:t>
      </w:r>
      <w:r>
        <w:rPr>
          <w:rFonts w:ascii="Arial" w:hAnsi="Arial" w:cs="Arial"/>
          <w:sz w:val="24"/>
          <w:szCs w:val="24"/>
          <w:lang w:val="en-GB"/>
        </w:rPr>
        <w:t xml:space="preserve"> (exons 4-9) </w:t>
      </w:r>
      <w:r w:rsidRPr="003475A2">
        <w:rPr>
          <w:rFonts w:ascii="Arial" w:hAnsi="Arial" w:cs="Arial"/>
          <w:sz w:val="24"/>
          <w:szCs w:val="24"/>
          <w:lang w:val="en-GB"/>
        </w:rPr>
        <w:t xml:space="preserve">and </w:t>
      </w:r>
      <w:r w:rsidRPr="008F16F6">
        <w:rPr>
          <w:rFonts w:ascii="Arial" w:hAnsi="Arial" w:cs="Arial"/>
          <w:i/>
          <w:iCs/>
          <w:sz w:val="24"/>
          <w:szCs w:val="24"/>
          <w:lang w:val="en-GB"/>
        </w:rPr>
        <w:t>SPG7</w:t>
      </w:r>
      <w:r w:rsidRPr="003475A2">
        <w:rPr>
          <w:rFonts w:ascii="Arial" w:hAnsi="Arial" w:cs="Arial"/>
          <w:sz w:val="24"/>
          <w:szCs w:val="24"/>
          <w:lang w:val="en-GB"/>
        </w:rPr>
        <w:t xml:space="preserve"> (exons 6-10) transcripts. Note the complete absence of the </w:t>
      </w:r>
      <w:r w:rsidRPr="008F16F6">
        <w:rPr>
          <w:rFonts w:ascii="Arial" w:hAnsi="Arial" w:cs="Arial"/>
          <w:i/>
          <w:iCs/>
          <w:sz w:val="24"/>
          <w:szCs w:val="24"/>
          <w:lang w:val="en-GB"/>
        </w:rPr>
        <w:t>SYNE1</w:t>
      </w:r>
      <w:r w:rsidRPr="003475A2">
        <w:rPr>
          <w:rFonts w:ascii="Arial" w:hAnsi="Arial" w:cs="Arial"/>
          <w:sz w:val="24"/>
          <w:szCs w:val="24"/>
          <w:lang w:val="en-GB"/>
        </w:rPr>
        <w:t xml:space="preserve"> mutant transcript in patient </w:t>
      </w:r>
      <w:r>
        <w:rPr>
          <w:rFonts w:ascii="Arial" w:hAnsi="Arial" w:cs="Arial"/>
          <w:sz w:val="24"/>
          <w:szCs w:val="24"/>
          <w:lang w:val="en-GB"/>
        </w:rPr>
        <w:t>6</w:t>
      </w:r>
      <w:r w:rsidR="00DE73E1">
        <w:rPr>
          <w:rFonts w:ascii="Arial" w:hAnsi="Arial" w:cs="Arial"/>
          <w:sz w:val="24"/>
          <w:szCs w:val="24"/>
          <w:lang w:val="en-GB"/>
        </w:rPr>
        <w:t>-1</w:t>
      </w:r>
      <w:r w:rsidRPr="003475A2">
        <w:rPr>
          <w:rFonts w:ascii="Arial" w:hAnsi="Arial" w:cs="Arial"/>
          <w:sz w:val="24"/>
          <w:szCs w:val="24"/>
          <w:lang w:val="en-GB"/>
        </w:rPr>
        <w:t xml:space="preserve"> </w:t>
      </w:r>
      <w:r>
        <w:rPr>
          <w:rFonts w:ascii="Arial" w:hAnsi="Arial" w:cs="Arial"/>
          <w:sz w:val="24"/>
          <w:szCs w:val="24"/>
          <w:lang w:val="en-GB"/>
        </w:rPr>
        <w:t xml:space="preserve">as </w:t>
      </w:r>
      <w:r w:rsidRPr="003475A2">
        <w:rPr>
          <w:rFonts w:ascii="Arial" w:hAnsi="Arial" w:cs="Arial"/>
          <w:sz w:val="24"/>
          <w:szCs w:val="24"/>
          <w:lang w:val="en-GB"/>
        </w:rPr>
        <w:t>compared to the control. </w:t>
      </w:r>
    </w:p>
    <w:p w14:paraId="7ED71015" w14:textId="77777777" w:rsidR="005E19A1" w:rsidRDefault="005E19A1" w:rsidP="005E19A1">
      <w:pPr>
        <w:spacing w:after="0" w:line="480" w:lineRule="auto"/>
        <w:jc w:val="both"/>
        <w:rPr>
          <w:rFonts w:ascii="Arial" w:hAnsi="Arial" w:cs="Arial"/>
        </w:rPr>
      </w:pPr>
    </w:p>
    <w:p w14:paraId="1B90F383" w14:textId="5E3DF085" w:rsidR="005E19A1" w:rsidRPr="00483F8A" w:rsidRDefault="005E19A1" w:rsidP="005E19A1">
      <w:pPr>
        <w:tabs>
          <w:tab w:val="left" w:pos="6190"/>
        </w:tabs>
        <w:spacing w:line="360" w:lineRule="auto"/>
        <w:jc w:val="both"/>
        <w:rPr>
          <w:rFonts w:ascii="Arial" w:hAnsi="Arial" w:cs="Arial"/>
          <w:sz w:val="24"/>
          <w:szCs w:val="24"/>
        </w:rPr>
      </w:pPr>
      <w:proofErr w:type="gramStart"/>
      <w:r w:rsidRPr="009C496F">
        <w:rPr>
          <w:rFonts w:ascii="Arial" w:hAnsi="Arial" w:cs="Arial"/>
          <w:b/>
          <w:sz w:val="24"/>
          <w:szCs w:val="24"/>
        </w:rPr>
        <w:t xml:space="preserve">Figure </w:t>
      </w:r>
      <w:r>
        <w:rPr>
          <w:rFonts w:ascii="Arial" w:hAnsi="Arial" w:cs="Arial"/>
          <w:b/>
          <w:sz w:val="24"/>
          <w:szCs w:val="24"/>
        </w:rPr>
        <w:t>3</w:t>
      </w:r>
      <w:r w:rsidRPr="009C496F">
        <w:rPr>
          <w:rFonts w:ascii="Arial" w:hAnsi="Arial" w:cs="Arial"/>
          <w:b/>
          <w:sz w:val="24"/>
          <w:szCs w:val="24"/>
        </w:rPr>
        <w:t>.</w:t>
      </w:r>
      <w:proofErr w:type="gramEnd"/>
      <w:r w:rsidRPr="00C341E0">
        <w:rPr>
          <w:rFonts w:ascii="Arial" w:hAnsi="Arial" w:cs="Arial"/>
          <w:b/>
          <w:sz w:val="24"/>
          <w:szCs w:val="24"/>
        </w:rPr>
        <w:t xml:space="preserve"> </w:t>
      </w:r>
      <w:proofErr w:type="gramStart"/>
      <w:r w:rsidR="00C341E0" w:rsidRPr="00C341E0">
        <w:rPr>
          <w:rFonts w:ascii="Arial" w:hAnsi="Arial" w:cs="Arial"/>
          <w:b/>
          <w:sz w:val="24"/>
          <w:szCs w:val="24"/>
        </w:rPr>
        <w:t>Severely reduced to a</w:t>
      </w:r>
      <w:r w:rsidR="00C341E0">
        <w:rPr>
          <w:rFonts w:ascii="Arial" w:hAnsi="Arial" w:cs="Arial"/>
          <w:b/>
          <w:sz w:val="24"/>
          <w:szCs w:val="24"/>
        </w:rPr>
        <w:t>bsent</w:t>
      </w:r>
      <w:r w:rsidRPr="00C20D33">
        <w:rPr>
          <w:rFonts w:ascii="Arial" w:hAnsi="Arial" w:cs="Arial"/>
          <w:b/>
          <w:sz w:val="24"/>
          <w:szCs w:val="24"/>
        </w:rPr>
        <w:t xml:space="preserve"> SYNE1 staining in muscle tissue of </w:t>
      </w:r>
      <w:r w:rsidRPr="00C20D33">
        <w:rPr>
          <w:rFonts w:ascii="Arial" w:hAnsi="Arial" w:cs="Arial"/>
          <w:b/>
          <w:i/>
          <w:sz w:val="24"/>
          <w:szCs w:val="24"/>
        </w:rPr>
        <w:t>SYNE1</w:t>
      </w:r>
      <w:r w:rsidRPr="00C20D33">
        <w:rPr>
          <w:rFonts w:ascii="Arial" w:hAnsi="Arial" w:cs="Arial"/>
          <w:b/>
          <w:sz w:val="24"/>
          <w:szCs w:val="24"/>
        </w:rPr>
        <w:t xml:space="preserve"> patients</w:t>
      </w:r>
      <w:r>
        <w:rPr>
          <w:rFonts w:ascii="Arial" w:hAnsi="Arial" w:cs="Arial"/>
          <w:sz w:val="24"/>
          <w:szCs w:val="24"/>
        </w:rPr>
        <w:t>.</w:t>
      </w:r>
      <w:proofErr w:type="gramEnd"/>
      <w:r>
        <w:rPr>
          <w:rFonts w:ascii="Arial" w:hAnsi="Arial" w:cs="Arial"/>
          <w:sz w:val="24"/>
          <w:szCs w:val="24"/>
        </w:rPr>
        <w:t xml:space="preserve"> </w:t>
      </w:r>
      <w:proofErr w:type="spellStart"/>
      <w:r>
        <w:rPr>
          <w:rFonts w:ascii="Arial" w:hAnsi="Arial" w:cs="Arial"/>
          <w:sz w:val="24"/>
          <w:szCs w:val="24"/>
        </w:rPr>
        <w:t>I</w:t>
      </w:r>
      <w:r w:rsidRPr="00C20D33">
        <w:rPr>
          <w:rFonts w:ascii="Arial" w:hAnsi="Arial" w:cs="Arial"/>
          <w:sz w:val="24"/>
          <w:szCs w:val="24"/>
        </w:rPr>
        <w:t>mmunohistological</w:t>
      </w:r>
      <w:proofErr w:type="spellEnd"/>
      <w:r w:rsidRPr="00C20D33">
        <w:rPr>
          <w:rFonts w:ascii="Arial" w:hAnsi="Arial" w:cs="Arial"/>
          <w:sz w:val="24"/>
          <w:szCs w:val="24"/>
        </w:rPr>
        <w:t xml:space="preserve"> findings in control tissue (A, E, I), as well as in the quadriceps muscle biops</w:t>
      </w:r>
      <w:r>
        <w:rPr>
          <w:rFonts w:ascii="Arial" w:hAnsi="Arial" w:cs="Arial"/>
          <w:sz w:val="24"/>
          <w:szCs w:val="24"/>
        </w:rPr>
        <w:t xml:space="preserve">ies of three different </w:t>
      </w:r>
      <w:r w:rsidRPr="00C20D33">
        <w:rPr>
          <w:rFonts w:ascii="Arial" w:hAnsi="Arial" w:cs="Arial"/>
          <w:i/>
          <w:sz w:val="24"/>
          <w:szCs w:val="24"/>
        </w:rPr>
        <w:t xml:space="preserve">SYNE1 </w:t>
      </w:r>
      <w:r w:rsidRPr="00C20D33">
        <w:rPr>
          <w:rFonts w:ascii="Arial" w:hAnsi="Arial" w:cs="Arial"/>
          <w:sz w:val="24"/>
          <w:szCs w:val="24"/>
        </w:rPr>
        <w:t>patient</w:t>
      </w:r>
      <w:r>
        <w:rPr>
          <w:rFonts w:ascii="Arial" w:hAnsi="Arial" w:cs="Arial"/>
          <w:sz w:val="24"/>
          <w:szCs w:val="24"/>
        </w:rPr>
        <w:t>s from thre</w:t>
      </w:r>
      <w:r w:rsidR="000C44B9">
        <w:rPr>
          <w:rFonts w:ascii="Arial" w:hAnsi="Arial" w:cs="Arial"/>
          <w:sz w:val="24"/>
          <w:szCs w:val="24"/>
        </w:rPr>
        <w:t xml:space="preserve">e different countries: patient </w:t>
      </w:r>
      <w:r>
        <w:rPr>
          <w:rFonts w:ascii="Arial" w:hAnsi="Arial" w:cs="Arial"/>
          <w:sz w:val="24"/>
          <w:szCs w:val="24"/>
        </w:rPr>
        <w:t>13</w:t>
      </w:r>
      <w:r w:rsidR="000C44B9">
        <w:rPr>
          <w:rFonts w:ascii="Arial" w:hAnsi="Arial" w:cs="Arial"/>
          <w:sz w:val="24"/>
          <w:szCs w:val="24"/>
        </w:rPr>
        <w:t>-1</w:t>
      </w:r>
      <w:r>
        <w:rPr>
          <w:rFonts w:ascii="Arial" w:hAnsi="Arial" w:cs="Arial"/>
          <w:sz w:val="24"/>
          <w:szCs w:val="24"/>
        </w:rPr>
        <w:t xml:space="preserve">, Belgian </w:t>
      </w:r>
      <w:r w:rsidRPr="00C20D33">
        <w:rPr>
          <w:rFonts w:ascii="Arial" w:hAnsi="Arial" w:cs="Arial"/>
          <w:sz w:val="24"/>
          <w:szCs w:val="24"/>
        </w:rPr>
        <w:t>(B, F, J)</w:t>
      </w:r>
      <w:r>
        <w:rPr>
          <w:rFonts w:ascii="Arial" w:hAnsi="Arial" w:cs="Arial"/>
          <w:sz w:val="24"/>
          <w:szCs w:val="24"/>
        </w:rPr>
        <w:t>; patient 10</w:t>
      </w:r>
      <w:r w:rsidR="000C44B9">
        <w:rPr>
          <w:rFonts w:ascii="Arial" w:hAnsi="Arial" w:cs="Arial"/>
          <w:sz w:val="24"/>
          <w:szCs w:val="24"/>
        </w:rPr>
        <w:t>-1</w:t>
      </w:r>
      <w:r>
        <w:rPr>
          <w:rFonts w:ascii="Arial" w:hAnsi="Arial" w:cs="Arial"/>
          <w:sz w:val="24"/>
          <w:szCs w:val="24"/>
        </w:rPr>
        <w:t xml:space="preserve">, German </w:t>
      </w:r>
      <w:r w:rsidRPr="00C20D33">
        <w:rPr>
          <w:rFonts w:ascii="Arial" w:hAnsi="Arial" w:cs="Arial"/>
          <w:sz w:val="24"/>
          <w:szCs w:val="24"/>
        </w:rPr>
        <w:t>(C, G, K)</w:t>
      </w:r>
      <w:r>
        <w:rPr>
          <w:rFonts w:ascii="Arial" w:hAnsi="Arial" w:cs="Arial"/>
          <w:sz w:val="24"/>
          <w:szCs w:val="24"/>
        </w:rPr>
        <w:t>;</w:t>
      </w:r>
      <w:r w:rsidRPr="00C20D33">
        <w:rPr>
          <w:rFonts w:ascii="Arial" w:hAnsi="Arial" w:cs="Arial"/>
          <w:sz w:val="24"/>
          <w:szCs w:val="24"/>
        </w:rPr>
        <w:t xml:space="preserve"> and</w:t>
      </w:r>
      <w:r>
        <w:rPr>
          <w:rFonts w:ascii="Arial" w:hAnsi="Arial" w:cs="Arial"/>
          <w:sz w:val="24"/>
          <w:szCs w:val="24"/>
        </w:rPr>
        <w:t xml:space="preserve"> patient 6</w:t>
      </w:r>
      <w:r w:rsidR="000C44B9">
        <w:rPr>
          <w:rFonts w:ascii="Arial" w:hAnsi="Arial" w:cs="Arial"/>
          <w:sz w:val="24"/>
          <w:szCs w:val="24"/>
        </w:rPr>
        <w:t>-1</w:t>
      </w:r>
      <w:r>
        <w:rPr>
          <w:rFonts w:ascii="Arial" w:hAnsi="Arial" w:cs="Arial"/>
          <w:sz w:val="24"/>
          <w:szCs w:val="24"/>
        </w:rPr>
        <w:t>, Italian</w:t>
      </w:r>
      <w:r w:rsidRPr="00C20D33">
        <w:rPr>
          <w:rFonts w:ascii="Arial" w:hAnsi="Arial" w:cs="Arial"/>
          <w:sz w:val="24"/>
          <w:szCs w:val="24"/>
        </w:rPr>
        <w:t xml:space="preserve"> (D, H, L). </w:t>
      </w:r>
      <w:r>
        <w:rPr>
          <w:rFonts w:ascii="Arial" w:hAnsi="Arial" w:cs="Arial"/>
          <w:sz w:val="24"/>
          <w:szCs w:val="24"/>
        </w:rPr>
        <w:t>All three patients show a s</w:t>
      </w:r>
      <w:r w:rsidRPr="00C20D33">
        <w:rPr>
          <w:rFonts w:ascii="Arial" w:hAnsi="Arial" w:cs="Arial"/>
          <w:sz w:val="24"/>
          <w:szCs w:val="24"/>
        </w:rPr>
        <w:t xml:space="preserve">everely reduced to absent staining of the nuclear envelope after </w:t>
      </w:r>
      <w:proofErr w:type="spellStart"/>
      <w:r w:rsidRPr="00C20D33">
        <w:rPr>
          <w:rFonts w:ascii="Arial" w:hAnsi="Arial" w:cs="Arial"/>
          <w:sz w:val="24"/>
          <w:szCs w:val="24"/>
        </w:rPr>
        <w:t>immunolabelling</w:t>
      </w:r>
      <w:proofErr w:type="spellEnd"/>
      <w:r w:rsidRPr="00C20D33">
        <w:rPr>
          <w:rFonts w:ascii="Arial" w:hAnsi="Arial" w:cs="Arial"/>
          <w:sz w:val="24"/>
          <w:szCs w:val="24"/>
        </w:rPr>
        <w:t xml:space="preserve"> of nesprin-1 (B, C, D)</w:t>
      </w:r>
      <w:r>
        <w:rPr>
          <w:rFonts w:ascii="Arial" w:hAnsi="Arial" w:cs="Arial"/>
          <w:sz w:val="24"/>
          <w:szCs w:val="24"/>
        </w:rPr>
        <w:t xml:space="preserve">, whereas </w:t>
      </w:r>
      <w:r w:rsidRPr="00C20D33">
        <w:rPr>
          <w:rFonts w:ascii="Arial" w:hAnsi="Arial" w:cs="Arial"/>
          <w:sz w:val="24"/>
          <w:szCs w:val="24"/>
        </w:rPr>
        <w:t>staining</w:t>
      </w:r>
      <w:r>
        <w:rPr>
          <w:rFonts w:ascii="Arial" w:hAnsi="Arial" w:cs="Arial"/>
          <w:sz w:val="24"/>
          <w:szCs w:val="24"/>
        </w:rPr>
        <w:t xml:space="preserve"> was normal</w:t>
      </w:r>
      <w:r w:rsidRPr="00C20D33">
        <w:rPr>
          <w:rFonts w:ascii="Arial" w:hAnsi="Arial" w:cs="Arial"/>
          <w:sz w:val="24"/>
          <w:szCs w:val="24"/>
        </w:rPr>
        <w:t xml:space="preserve"> in the control (A)</w:t>
      </w:r>
      <w:r>
        <w:rPr>
          <w:rFonts w:ascii="Arial" w:hAnsi="Arial" w:cs="Arial"/>
          <w:sz w:val="24"/>
          <w:szCs w:val="24"/>
        </w:rPr>
        <w:t xml:space="preserve"> (</w:t>
      </w:r>
      <w:r w:rsidRPr="00C20D33">
        <w:rPr>
          <w:rFonts w:ascii="Arial" w:hAnsi="Arial" w:cs="Arial"/>
          <w:sz w:val="24"/>
          <w:szCs w:val="24"/>
        </w:rPr>
        <w:t>Peroxidase-</w:t>
      </w:r>
      <w:proofErr w:type="spellStart"/>
      <w:r w:rsidRPr="00C20D33">
        <w:rPr>
          <w:rFonts w:ascii="Arial" w:hAnsi="Arial" w:cs="Arial"/>
          <w:sz w:val="24"/>
          <w:szCs w:val="24"/>
        </w:rPr>
        <w:t>antiperoxidase</w:t>
      </w:r>
      <w:proofErr w:type="spellEnd"/>
      <w:r w:rsidRPr="00C20D33">
        <w:rPr>
          <w:rFonts w:ascii="Arial" w:hAnsi="Arial" w:cs="Arial"/>
          <w:sz w:val="24"/>
          <w:szCs w:val="24"/>
        </w:rPr>
        <w:t xml:space="preserve"> technique</w:t>
      </w:r>
      <w:r>
        <w:rPr>
          <w:rFonts w:ascii="Arial" w:hAnsi="Arial" w:cs="Arial"/>
          <w:sz w:val="24"/>
          <w:szCs w:val="24"/>
        </w:rPr>
        <w:t>)</w:t>
      </w:r>
      <w:r w:rsidRPr="00C20D33">
        <w:rPr>
          <w:rFonts w:ascii="Arial" w:hAnsi="Arial" w:cs="Arial"/>
          <w:sz w:val="24"/>
          <w:szCs w:val="24"/>
        </w:rPr>
        <w:t xml:space="preserve">. </w:t>
      </w:r>
      <w:r>
        <w:rPr>
          <w:rFonts w:ascii="Arial" w:hAnsi="Arial" w:cs="Arial"/>
          <w:sz w:val="24"/>
          <w:szCs w:val="24"/>
        </w:rPr>
        <w:t xml:space="preserve">To control for an unspecific lack of staining in the SYNE1 patients, further control </w:t>
      </w:r>
      <w:proofErr w:type="spellStart"/>
      <w:r>
        <w:rPr>
          <w:rFonts w:ascii="Arial" w:hAnsi="Arial" w:cs="Arial"/>
          <w:sz w:val="24"/>
          <w:szCs w:val="24"/>
        </w:rPr>
        <w:t>stainings</w:t>
      </w:r>
      <w:proofErr w:type="spellEnd"/>
      <w:r>
        <w:rPr>
          <w:rFonts w:ascii="Arial" w:hAnsi="Arial" w:cs="Arial"/>
          <w:sz w:val="24"/>
          <w:szCs w:val="24"/>
        </w:rPr>
        <w:t xml:space="preserve"> were performed. </w:t>
      </w:r>
      <w:proofErr w:type="spellStart"/>
      <w:r>
        <w:rPr>
          <w:rFonts w:ascii="Arial" w:hAnsi="Arial" w:cs="Arial"/>
          <w:sz w:val="24"/>
          <w:szCs w:val="24"/>
        </w:rPr>
        <w:t>I</w:t>
      </w:r>
      <w:r w:rsidRPr="00483F8A">
        <w:rPr>
          <w:rFonts w:ascii="Arial" w:hAnsi="Arial" w:cs="Arial"/>
          <w:sz w:val="24"/>
          <w:szCs w:val="24"/>
        </w:rPr>
        <w:t>mmunolabelling</w:t>
      </w:r>
      <w:proofErr w:type="spellEnd"/>
      <w:r w:rsidRPr="00483F8A">
        <w:rPr>
          <w:rFonts w:ascii="Arial" w:hAnsi="Arial" w:cs="Arial"/>
          <w:sz w:val="24"/>
          <w:szCs w:val="24"/>
        </w:rPr>
        <w:t xml:space="preserve"> of </w:t>
      </w:r>
      <w:proofErr w:type="spellStart"/>
      <w:r w:rsidRPr="00483F8A">
        <w:rPr>
          <w:rFonts w:ascii="Arial" w:hAnsi="Arial" w:cs="Arial"/>
          <w:sz w:val="24"/>
          <w:szCs w:val="24"/>
        </w:rPr>
        <w:t>Emerin</w:t>
      </w:r>
      <w:proofErr w:type="spellEnd"/>
      <w:r w:rsidRPr="00483F8A">
        <w:rPr>
          <w:rFonts w:ascii="Arial" w:hAnsi="Arial" w:cs="Arial"/>
          <w:sz w:val="24"/>
          <w:szCs w:val="24"/>
        </w:rPr>
        <w:t xml:space="preserve"> and </w:t>
      </w:r>
      <w:proofErr w:type="spellStart"/>
      <w:r w:rsidRPr="00483F8A">
        <w:rPr>
          <w:rFonts w:ascii="Arial" w:hAnsi="Arial" w:cs="Arial"/>
          <w:sz w:val="24"/>
          <w:szCs w:val="24"/>
        </w:rPr>
        <w:t>Lamin</w:t>
      </w:r>
      <w:proofErr w:type="spellEnd"/>
      <w:r w:rsidRPr="00483F8A">
        <w:rPr>
          <w:rFonts w:ascii="Arial" w:hAnsi="Arial" w:cs="Arial"/>
          <w:sz w:val="24"/>
          <w:szCs w:val="24"/>
        </w:rPr>
        <w:t xml:space="preserve"> A/C at the inner nuclear membrane</w:t>
      </w:r>
      <w:r>
        <w:rPr>
          <w:rFonts w:ascii="Arial" w:hAnsi="Arial" w:cs="Arial"/>
          <w:sz w:val="24"/>
          <w:szCs w:val="24"/>
        </w:rPr>
        <w:t xml:space="preserve"> was normal</w:t>
      </w:r>
      <w:r w:rsidRPr="00483F8A">
        <w:rPr>
          <w:rFonts w:ascii="Arial" w:hAnsi="Arial" w:cs="Arial"/>
          <w:sz w:val="24"/>
          <w:szCs w:val="24"/>
        </w:rPr>
        <w:t xml:space="preserve"> in all three patients as well as the control (E-H and I-L respectively)</w:t>
      </w:r>
      <w:r w:rsidR="00DE73E1">
        <w:rPr>
          <w:rFonts w:ascii="Arial" w:hAnsi="Arial" w:cs="Arial"/>
          <w:sz w:val="24"/>
          <w:szCs w:val="24"/>
        </w:rPr>
        <w:t xml:space="preserve"> </w:t>
      </w:r>
      <w:r>
        <w:rPr>
          <w:rFonts w:ascii="Arial" w:hAnsi="Arial" w:cs="Arial"/>
          <w:sz w:val="24"/>
          <w:szCs w:val="24"/>
        </w:rPr>
        <w:t>(</w:t>
      </w:r>
      <w:proofErr w:type="spellStart"/>
      <w:r w:rsidRPr="00483F8A">
        <w:rPr>
          <w:rFonts w:ascii="Arial" w:hAnsi="Arial" w:cs="Arial"/>
          <w:sz w:val="24"/>
          <w:szCs w:val="24"/>
        </w:rPr>
        <w:t>Avidin</w:t>
      </w:r>
      <w:proofErr w:type="spellEnd"/>
      <w:r w:rsidRPr="00483F8A">
        <w:rPr>
          <w:rFonts w:ascii="Arial" w:hAnsi="Arial" w:cs="Arial"/>
          <w:sz w:val="24"/>
          <w:szCs w:val="24"/>
        </w:rPr>
        <w:t>-biotin complex technique</w:t>
      </w:r>
      <w:r>
        <w:rPr>
          <w:rFonts w:ascii="Arial" w:hAnsi="Arial" w:cs="Arial"/>
          <w:sz w:val="24"/>
          <w:szCs w:val="24"/>
        </w:rPr>
        <w:t>)</w:t>
      </w:r>
      <w:r w:rsidRPr="00483F8A">
        <w:rPr>
          <w:rFonts w:ascii="Arial" w:hAnsi="Arial" w:cs="Arial"/>
          <w:sz w:val="24"/>
          <w:szCs w:val="24"/>
        </w:rPr>
        <w:t xml:space="preserve">. </w:t>
      </w:r>
    </w:p>
    <w:p w14:paraId="4C24F77C" w14:textId="77777777" w:rsidR="009663F2" w:rsidRDefault="009663F2" w:rsidP="00833A47">
      <w:pPr>
        <w:spacing w:after="0" w:line="480" w:lineRule="auto"/>
        <w:jc w:val="both"/>
        <w:rPr>
          <w:rFonts w:ascii="Arial" w:hAnsi="Arial" w:cs="Arial"/>
          <w:sz w:val="24"/>
          <w:szCs w:val="24"/>
        </w:rPr>
      </w:pPr>
    </w:p>
    <w:p w14:paraId="1A992C47" w14:textId="77777777" w:rsidR="005E19A1" w:rsidRDefault="005E19A1" w:rsidP="005E19A1">
      <w:pPr>
        <w:spacing w:after="0" w:line="480" w:lineRule="auto"/>
        <w:jc w:val="both"/>
        <w:rPr>
          <w:rFonts w:ascii="Arial" w:hAnsi="Arial" w:cs="Arial"/>
        </w:rPr>
      </w:pPr>
    </w:p>
    <w:p w14:paraId="01445AEA" w14:textId="00383CC6" w:rsidR="005E19A1" w:rsidRPr="004E062C" w:rsidRDefault="005E19A1" w:rsidP="005E19A1">
      <w:pPr>
        <w:tabs>
          <w:tab w:val="left" w:pos="6190"/>
        </w:tabs>
        <w:spacing w:line="360" w:lineRule="auto"/>
        <w:jc w:val="both"/>
        <w:rPr>
          <w:rFonts w:ascii="Arial" w:hAnsi="Arial" w:cs="Arial"/>
          <w:sz w:val="24"/>
          <w:szCs w:val="24"/>
        </w:rPr>
      </w:pPr>
      <w:r>
        <w:rPr>
          <w:rFonts w:ascii="Arial" w:hAnsi="Arial" w:cs="Arial"/>
          <w:b/>
          <w:sz w:val="24"/>
          <w:szCs w:val="24"/>
        </w:rPr>
        <w:lastRenderedPageBreak/>
        <w:t>Figure 4</w:t>
      </w:r>
      <w:r w:rsidRPr="004E062C">
        <w:rPr>
          <w:rFonts w:ascii="Arial" w:hAnsi="Arial" w:cs="Arial"/>
          <w:b/>
          <w:sz w:val="24"/>
          <w:szCs w:val="24"/>
        </w:rPr>
        <w:t xml:space="preserve">: </w:t>
      </w:r>
      <w:r w:rsidR="006F4100">
        <w:rPr>
          <w:rFonts w:ascii="Arial" w:hAnsi="Arial" w:cs="Arial"/>
          <w:b/>
          <w:sz w:val="24"/>
          <w:szCs w:val="24"/>
        </w:rPr>
        <w:t xml:space="preserve">The phenotypic spectrum of SYNE1 disease. (A) Frequency of non-cerebellar features in SYNE1. </w:t>
      </w:r>
      <w:r w:rsidR="006F4100">
        <w:rPr>
          <w:rFonts w:ascii="Arial" w:hAnsi="Arial" w:cs="Arial"/>
          <w:sz w:val="24"/>
          <w:szCs w:val="24"/>
        </w:rPr>
        <w:t xml:space="preserve">Relative frequencies of non-cerebellar features observed in the n=26 SYNE1 patients investigated in this study. Note that several patients showed ≥2 non-cerebellar disease features. </w:t>
      </w:r>
      <w:r>
        <w:rPr>
          <w:rFonts w:ascii="Arial" w:hAnsi="Arial" w:cs="Arial"/>
          <w:sz w:val="24"/>
          <w:szCs w:val="24"/>
        </w:rPr>
        <w:t xml:space="preserve"> </w:t>
      </w:r>
      <w:r w:rsidRPr="006F4100">
        <w:rPr>
          <w:rFonts w:ascii="Arial" w:hAnsi="Arial" w:cs="Arial"/>
          <w:b/>
          <w:sz w:val="24"/>
          <w:szCs w:val="24"/>
        </w:rPr>
        <w:t>(B)</w:t>
      </w:r>
      <w:r>
        <w:rPr>
          <w:rFonts w:ascii="Arial" w:hAnsi="Arial" w:cs="Arial"/>
          <w:sz w:val="24"/>
          <w:szCs w:val="24"/>
        </w:rPr>
        <w:t xml:space="preserve"> </w:t>
      </w:r>
      <w:r w:rsidR="000028D6">
        <w:rPr>
          <w:rFonts w:ascii="Arial" w:hAnsi="Arial" w:cs="Arial"/>
          <w:b/>
          <w:sz w:val="24"/>
          <w:szCs w:val="24"/>
        </w:rPr>
        <w:t xml:space="preserve">The relative share of </w:t>
      </w:r>
      <w:r w:rsidR="007A4A51">
        <w:rPr>
          <w:rFonts w:ascii="Arial" w:hAnsi="Arial" w:cs="Arial"/>
          <w:b/>
          <w:sz w:val="24"/>
          <w:szCs w:val="24"/>
        </w:rPr>
        <w:t>main</w:t>
      </w:r>
      <w:r w:rsidR="000028D6">
        <w:rPr>
          <w:rFonts w:ascii="Arial" w:hAnsi="Arial" w:cs="Arial"/>
          <w:b/>
          <w:sz w:val="24"/>
          <w:szCs w:val="24"/>
        </w:rPr>
        <w:t xml:space="preserve"> SYNE1 phenotypes. </w:t>
      </w:r>
      <w:r w:rsidR="000028D6" w:rsidRPr="000028D6">
        <w:rPr>
          <w:rFonts w:ascii="Arial" w:hAnsi="Arial" w:cs="Arial"/>
          <w:sz w:val="24"/>
          <w:szCs w:val="24"/>
        </w:rPr>
        <w:t xml:space="preserve">This figure illustrates that only a minor share of SYNE1 patients shows pure cerebellar ataxia (blue), whereas the large majority shows cerebellar ataxia plus phenotypes (yellow), in particular cerebellar ataxia plus motor neuron disease (MND). The latter </w:t>
      </w:r>
      <w:r w:rsidR="000028D6">
        <w:rPr>
          <w:rFonts w:ascii="Arial" w:hAnsi="Arial" w:cs="Arial"/>
          <w:sz w:val="24"/>
          <w:szCs w:val="24"/>
        </w:rPr>
        <w:t>combination</w:t>
      </w:r>
      <w:r w:rsidR="000028D6" w:rsidRPr="000028D6">
        <w:rPr>
          <w:rFonts w:ascii="Arial" w:hAnsi="Arial" w:cs="Arial"/>
          <w:sz w:val="24"/>
          <w:szCs w:val="24"/>
        </w:rPr>
        <w:t xml:space="preserve"> is thereby not a distinct </w:t>
      </w:r>
      <w:r w:rsidR="000028D6">
        <w:rPr>
          <w:rFonts w:ascii="Arial" w:hAnsi="Arial" w:cs="Arial"/>
          <w:sz w:val="24"/>
          <w:szCs w:val="24"/>
        </w:rPr>
        <w:t>ataxia plus-</w:t>
      </w:r>
      <w:r w:rsidR="000028D6" w:rsidRPr="000028D6">
        <w:rPr>
          <w:rFonts w:ascii="Arial" w:hAnsi="Arial" w:cs="Arial"/>
          <w:sz w:val="24"/>
          <w:szCs w:val="24"/>
        </w:rPr>
        <w:t xml:space="preserve">phenotype, but </w:t>
      </w:r>
      <w:r w:rsidR="000028D6">
        <w:rPr>
          <w:rFonts w:ascii="Arial" w:hAnsi="Arial" w:cs="Arial"/>
          <w:sz w:val="24"/>
          <w:szCs w:val="24"/>
        </w:rPr>
        <w:t>is commonly associated also with other non-MND signs</w:t>
      </w:r>
      <w:r w:rsidR="007A4A51">
        <w:rPr>
          <w:rFonts w:ascii="Arial" w:hAnsi="Arial" w:cs="Arial"/>
          <w:sz w:val="24"/>
          <w:szCs w:val="24"/>
        </w:rPr>
        <w:t xml:space="preserve"> </w:t>
      </w:r>
      <w:r w:rsidR="000028D6">
        <w:rPr>
          <w:rFonts w:ascii="Arial" w:hAnsi="Arial" w:cs="Arial"/>
          <w:sz w:val="24"/>
          <w:szCs w:val="24"/>
        </w:rPr>
        <w:t xml:space="preserve">(see overlap group </w:t>
      </w:r>
      <w:r w:rsidR="00DE73E1">
        <w:rPr>
          <w:rFonts w:ascii="Arial" w:hAnsi="Arial" w:cs="Arial"/>
          <w:sz w:val="24"/>
          <w:szCs w:val="24"/>
        </w:rPr>
        <w:t>comprising of</w:t>
      </w:r>
      <w:r w:rsidR="000028D6">
        <w:rPr>
          <w:rFonts w:ascii="Arial" w:hAnsi="Arial" w:cs="Arial"/>
          <w:sz w:val="24"/>
          <w:szCs w:val="24"/>
        </w:rPr>
        <w:t xml:space="preserve"> n=10 subjects)</w:t>
      </w:r>
      <w:r w:rsidR="006F4100">
        <w:rPr>
          <w:rFonts w:ascii="Arial" w:hAnsi="Arial" w:cs="Arial"/>
          <w:sz w:val="24"/>
          <w:szCs w:val="24"/>
        </w:rPr>
        <w:t>.</w:t>
      </w:r>
      <w:r w:rsidR="006F4100">
        <w:rPr>
          <w:rFonts w:ascii="Arial" w:hAnsi="Arial" w:cs="Arial"/>
          <w:b/>
          <w:sz w:val="24"/>
          <w:szCs w:val="24"/>
        </w:rPr>
        <w:t xml:space="preserve"> (C) </w:t>
      </w:r>
      <w:r w:rsidR="006F4100" w:rsidRPr="004E062C">
        <w:rPr>
          <w:rFonts w:ascii="Arial" w:hAnsi="Arial" w:cs="Arial"/>
          <w:b/>
          <w:sz w:val="24"/>
          <w:szCs w:val="24"/>
        </w:rPr>
        <w:t>T</w:t>
      </w:r>
      <w:r w:rsidR="005D1C6F">
        <w:rPr>
          <w:rFonts w:ascii="Arial" w:hAnsi="Arial" w:cs="Arial"/>
          <w:b/>
          <w:sz w:val="24"/>
          <w:szCs w:val="24"/>
        </w:rPr>
        <w:t xml:space="preserve">he continuous spectrum of SYNE1 </w:t>
      </w:r>
      <w:r w:rsidR="006F4100" w:rsidRPr="004E062C">
        <w:rPr>
          <w:rFonts w:ascii="Arial" w:hAnsi="Arial" w:cs="Arial"/>
          <w:b/>
          <w:sz w:val="24"/>
          <w:szCs w:val="24"/>
        </w:rPr>
        <w:t>disease</w:t>
      </w:r>
      <w:r w:rsidR="006F4100" w:rsidRPr="000774F0">
        <w:rPr>
          <w:rFonts w:ascii="Arial" w:hAnsi="Arial" w:cs="Arial"/>
          <w:sz w:val="24"/>
          <w:szCs w:val="24"/>
        </w:rPr>
        <w:t xml:space="preserve">. </w:t>
      </w:r>
      <w:r w:rsidR="006F4100" w:rsidRPr="004E062C">
        <w:rPr>
          <w:rFonts w:ascii="Arial" w:hAnsi="Arial" w:cs="Arial"/>
          <w:sz w:val="24"/>
          <w:szCs w:val="24"/>
        </w:rPr>
        <w:t xml:space="preserve">The clinical spectrum of </w:t>
      </w:r>
      <w:r w:rsidR="007A4A51" w:rsidRPr="004E062C">
        <w:rPr>
          <w:rFonts w:ascii="Arial" w:hAnsi="Arial" w:cs="Arial"/>
          <w:sz w:val="24"/>
          <w:szCs w:val="24"/>
        </w:rPr>
        <w:t xml:space="preserve">neurological and non-neurological </w:t>
      </w:r>
      <w:r w:rsidR="006F4100" w:rsidRPr="004E062C">
        <w:rPr>
          <w:rFonts w:ascii="Arial" w:hAnsi="Arial" w:cs="Arial"/>
          <w:i/>
          <w:sz w:val="24"/>
          <w:szCs w:val="24"/>
        </w:rPr>
        <w:t>SYNE1</w:t>
      </w:r>
      <w:r w:rsidR="006F4100" w:rsidRPr="004E062C">
        <w:rPr>
          <w:rFonts w:ascii="Arial" w:hAnsi="Arial" w:cs="Arial"/>
          <w:sz w:val="24"/>
          <w:szCs w:val="24"/>
        </w:rPr>
        <w:t xml:space="preserve"> </w:t>
      </w:r>
      <w:r w:rsidR="007A4A51">
        <w:rPr>
          <w:rFonts w:ascii="Arial" w:hAnsi="Arial" w:cs="Arial"/>
          <w:sz w:val="24"/>
          <w:szCs w:val="24"/>
        </w:rPr>
        <w:t xml:space="preserve">features presented in figure A unfolds </w:t>
      </w:r>
      <w:r w:rsidR="006F4100" w:rsidRPr="004E062C">
        <w:rPr>
          <w:rFonts w:ascii="Arial" w:hAnsi="Arial" w:cs="Arial"/>
          <w:sz w:val="24"/>
          <w:szCs w:val="24"/>
        </w:rPr>
        <w:t>along a continuous spectrum of disease. Variable combinations of these features can be found in different SYNE1 patients</w:t>
      </w:r>
      <w:r w:rsidR="007A4A51">
        <w:rPr>
          <w:rFonts w:ascii="Arial" w:hAnsi="Arial" w:cs="Arial"/>
          <w:sz w:val="24"/>
          <w:szCs w:val="24"/>
        </w:rPr>
        <w:t xml:space="preserve"> reaching from pure cerebellar ataxia (left side) via </w:t>
      </w:r>
      <w:r w:rsidR="006F4100">
        <w:rPr>
          <w:rFonts w:ascii="Arial" w:hAnsi="Arial" w:cs="Arial"/>
          <w:sz w:val="24"/>
          <w:szCs w:val="24"/>
        </w:rPr>
        <w:t xml:space="preserve">cerebellar </w:t>
      </w:r>
      <w:r w:rsidR="006F4100" w:rsidRPr="004E062C">
        <w:rPr>
          <w:rFonts w:ascii="Arial" w:hAnsi="Arial" w:cs="Arial"/>
          <w:sz w:val="24"/>
          <w:szCs w:val="24"/>
        </w:rPr>
        <w:t>ataxia plus</w:t>
      </w:r>
      <w:r w:rsidR="006F4100">
        <w:rPr>
          <w:rFonts w:ascii="Arial" w:hAnsi="Arial" w:cs="Arial"/>
          <w:sz w:val="24"/>
          <w:szCs w:val="24"/>
        </w:rPr>
        <w:t xml:space="preserve"> damage of one or two additional systems (like e.g.</w:t>
      </w:r>
      <w:r w:rsidR="006F4100" w:rsidRPr="004E062C">
        <w:rPr>
          <w:rFonts w:ascii="Arial" w:hAnsi="Arial" w:cs="Arial"/>
          <w:sz w:val="24"/>
          <w:szCs w:val="24"/>
        </w:rPr>
        <w:t xml:space="preserve"> motor neuron disease</w:t>
      </w:r>
      <w:r w:rsidR="006F4100">
        <w:rPr>
          <w:rFonts w:ascii="Arial" w:hAnsi="Arial" w:cs="Arial"/>
          <w:sz w:val="24"/>
          <w:szCs w:val="24"/>
        </w:rPr>
        <w:t xml:space="preserve"> [MND])</w:t>
      </w:r>
      <w:r w:rsidR="007A4A51">
        <w:rPr>
          <w:rFonts w:ascii="Arial" w:hAnsi="Arial" w:cs="Arial"/>
          <w:sz w:val="24"/>
          <w:szCs w:val="24"/>
        </w:rPr>
        <w:t xml:space="preserve"> to</w:t>
      </w:r>
      <w:r w:rsidR="006F4100" w:rsidRPr="004E062C">
        <w:rPr>
          <w:rFonts w:ascii="Arial" w:hAnsi="Arial" w:cs="Arial"/>
          <w:sz w:val="24"/>
          <w:szCs w:val="24"/>
        </w:rPr>
        <w:t xml:space="preserve"> </w:t>
      </w:r>
      <w:r w:rsidR="006F4100">
        <w:rPr>
          <w:rFonts w:ascii="Arial" w:hAnsi="Arial" w:cs="Arial"/>
          <w:sz w:val="24"/>
          <w:szCs w:val="24"/>
        </w:rPr>
        <w:t xml:space="preserve">cerebellar ataxia as part of severe </w:t>
      </w:r>
      <w:proofErr w:type="spellStart"/>
      <w:r w:rsidR="006F4100">
        <w:rPr>
          <w:rFonts w:ascii="Arial" w:hAnsi="Arial" w:cs="Arial"/>
          <w:sz w:val="24"/>
          <w:szCs w:val="24"/>
        </w:rPr>
        <w:t>multisystemic</w:t>
      </w:r>
      <w:proofErr w:type="spellEnd"/>
      <w:r w:rsidR="006F4100">
        <w:rPr>
          <w:rFonts w:ascii="Arial" w:hAnsi="Arial" w:cs="Arial"/>
          <w:sz w:val="24"/>
          <w:szCs w:val="24"/>
        </w:rPr>
        <w:t xml:space="preserve"> neurodegenerative syndrome</w:t>
      </w:r>
      <w:r w:rsidR="007A4A51">
        <w:rPr>
          <w:rFonts w:ascii="Arial" w:hAnsi="Arial" w:cs="Arial"/>
          <w:sz w:val="24"/>
          <w:szCs w:val="24"/>
        </w:rPr>
        <w:t xml:space="preserve"> (right side)</w:t>
      </w:r>
      <w:r w:rsidR="006F4100">
        <w:rPr>
          <w:rFonts w:ascii="Arial" w:hAnsi="Arial" w:cs="Arial"/>
          <w:sz w:val="24"/>
          <w:szCs w:val="24"/>
        </w:rPr>
        <w:t>. In addition to ataxia and MND, t</w:t>
      </w:r>
      <w:r w:rsidR="006F4100" w:rsidRPr="004E062C">
        <w:rPr>
          <w:rFonts w:ascii="Arial" w:hAnsi="Arial" w:cs="Arial"/>
          <w:sz w:val="24"/>
          <w:szCs w:val="24"/>
        </w:rPr>
        <w:t xml:space="preserve">he latter </w:t>
      </w:r>
      <w:r w:rsidR="006F4100">
        <w:rPr>
          <w:rFonts w:ascii="Arial" w:hAnsi="Arial" w:cs="Arial"/>
          <w:sz w:val="24"/>
          <w:szCs w:val="24"/>
        </w:rPr>
        <w:t xml:space="preserve">can </w:t>
      </w:r>
      <w:r w:rsidR="006F4100" w:rsidRPr="004E062C">
        <w:rPr>
          <w:rFonts w:ascii="Arial" w:hAnsi="Arial" w:cs="Arial"/>
          <w:sz w:val="24"/>
          <w:szCs w:val="24"/>
        </w:rPr>
        <w:t>include also mental retardation, respiratory distress and visceral organs.</w:t>
      </w:r>
      <w:r w:rsidR="006F4100">
        <w:rPr>
          <w:rFonts w:ascii="Arial" w:hAnsi="Arial" w:cs="Arial"/>
          <w:sz w:val="24"/>
          <w:szCs w:val="24"/>
        </w:rPr>
        <w:t xml:space="preserve"> </w:t>
      </w:r>
      <w:r w:rsidR="006F4100" w:rsidRPr="004E062C">
        <w:rPr>
          <w:rFonts w:ascii="Arial" w:hAnsi="Arial" w:cs="Arial"/>
          <w:sz w:val="24"/>
          <w:szCs w:val="24"/>
        </w:rPr>
        <w:t xml:space="preserve">The phenotype of </w:t>
      </w:r>
      <w:r w:rsidR="006F4100">
        <w:rPr>
          <w:rFonts w:ascii="Arial" w:hAnsi="Arial" w:cs="Arial"/>
          <w:sz w:val="24"/>
          <w:szCs w:val="24"/>
        </w:rPr>
        <w:t>mild, slowly progressive pure cerebellar ataxia,</w:t>
      </w:r>
      <w:r w:rsidR="006F4100" w:rsidRPr="004E062C">
        <w:rPr>
          <w:rFonts w:ascii="Arial" w:hAnsi="Arial" w:cs="Arial"/>
          <w:sz w:val="24"/>
          <w:szCs w:val="24"/>
        </w:rPr>
        <w:t xml:space="preserve"> which has</w:t>
      </w:r>
      <w:r w:rsidR="006F4100">
        <w:rPr>
          <w:rFonts w:ascii="Arial" w:hAnsi="Arial" w:cs="Arial"/>
          <w:sz w:val="24"/>
          <w:szCs w:val="24"/>
        </w:rPr>
        <w:t xml:space="preserve"> </w:t>
      </w:r>
      <w:r w:rsidR="006F4100" w:rsidRPr="004E062C">
        <w:rPr>
          <w:rFonts w:ascii="Arial" w:hAnsi="Arial" w:cs="Arial"/>
          <w:sz w:val="24"/>
          <w:szCs w:val="24"/>
        </w:rPr>
        <w:t xml:space="preserve">been considered the most prominent phenotype of </w:t>
      </w:r>
      <w:r w:rsidR="006F4100">
        <w:rPr>
          <w:rFonts w:ascii="Arial" w:hAnsi="Arial" w:cs="Arial"/>
          <w:sz w:val="24"/>
          <w:szCs w:val="24"/>
        </w:rPr>
        <w:t xml:space="preserve">SYNE1 so far </w:t>
      </w:r>
      <w:r w:rsidR="006F4100">
        <w:rPr>
          <w:rFonts w:ascii="Arial" w:hAnsi="Arial" w:cs="Arial"/>
          <w:sz w:val="24"/>
          <w:szCs w:val="24"/>
        </w:rPr>
        <w:fldChar w:fldCharType="begin">
          <w:fldData xml:space="preserve">PEVuZE5vdGU+PENpdGU+PEF1dGhvcj5Hcm9zLUxvdWlzPC9BdXRob3I+PFllYXI+MjAwNzwvWWVh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=
</w:fldData>
        </w:fldChar>
      </w:r>
      <w:r w:rsidR="006F4100">
        <w:rPr>
          <w:rFonts w:ascii="Arial" w:hAnsi="Arial" w:cs="Arial"/>
          <w:sz w:val="24"/>
          <w:szCs w:val="24"/>
        </w:rPr>
        <w:instrText xml:space="preserve"> ADDIN EN.CITE </w:instrText>
      </w:r>
      <w:r w:rsidR="006F4100">
        <w:rPr>
          <w:rFonts w:ascii="Arial" w:hAnsi="Arial" w:cs="Arial"/>
          <w:sz w:val="24"/>
          <w:szCs w:val="24"/>
        </w:rPr>
        <w:fldChar w:fldCharType="begin">
          <w:fldData xml:space="preserve">PEVuZE5vdGU+PENpdGU+PEF1dGhvcj5Hcm9zLUxvdWlzPC9BdXRob3I+PFllYXI+MjAwNzwvWWVh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=
</w:fldData>
        </w:fldChar>
      </w:r>
      <w:r w:rsidR="006F4100">
        <w:rPr>
          <w:rFonts w:ascii="Arial" w:hAnsi="Arial" w:cs="Arial"/>
          <w:sz w:val="24"/>
          <w:szCs w:val="24"/>
        </w:rPr>
        <w:instrText xml:space="preserve"> ADDIN EN.CITE.DATA </w:instrText>
      </w:r>
      <w:r w:rsidR="006F4100">
        <w:rPr>
          <w:rFonts w:ascii="Arial" w:hAnsi="Arial" w:cs="Arial"/>
          <w:sz w:val="24"/>
          <w:szCs w:val="24"/>
        </w:rPr>
      </w:r>
      <w:r w:rsidR="006F4100">
        <w:rPr>
          <w:rFonts w:ascii="Arial" w:hAnsi="Arial" w:cs="Arial"/>
          <w:sz w:val="24"/>
          <w:szCs w:val="24"/>
        </w:rPr>
        <w:fldChar w:fldCharType="end"/>
      </w:r>
      <w:r w:rsidR="006F4100">
        <w:rPr>
          <w:rFonts w:ascii="Arial" w:hAnsi="Arial" w:cs="Arial"/>
          <w:sz w:val="24"/>
          <w:szCs w:val="24"/>
        </w:rPr>
      </w:r>
      <w:r w:rsidR="006F4100">
        <w:rPr>
          <w:rFonts w:ascii="Arial" w:hAnsi="Arial" w:cs="Arial"/>
          <w:sz w:val="24"/>
          <w:szCs w:val="24"/>
        </w:rPr>
        <w:fldChar w:fldCharType="separate"/>
      </w:r>
      <w:r w:rsidR="006F4100">
        <w:rPr>
          <w:rFonts w:ascii="Arial" w:hAnsi="Arial" w:cs="Arial"/>
          <w:noProof/>
          <w:sz w:val="24"/>
          <w:szCs w:val="24"/>
        </w:rPr>
        <w:t>(</w:t>
      </w:r>
      <w:hyperlink w:anchor="_ENREF_9" w:tooltip="Gros-Louis, 2007 #9308" w:history="1">
        <w:r w:rsidR="00746F7A">
          <w:rPr>
            <w:rFonts w:ascii="Arial" w:hAnsi="Arial" w:cs="Arial"/>
            <w:noProof/>
            <w:sz w:val="24"/>
            <w:szCs w:val="24"/>
          </w:rPr>
          <w:t>Gros-Louis</w:t>
        </w:r>
        <w:r w:rsidR="00746F7A" w:rsidRPr="008D4E1B">
          <w:rPr>
            <w:rFonts w:ascii="Arial" w:hAnsi="Arial" w:cs="Arial"/>
            <w:i/>
            <w:noProof/>
            <w:sz w:val="24"/>
            <w:szCs w:val="24"/>
          </w:rPr>
          <w:t xml:space="preserve"> et al.</w:t>
        </w:r>
        <w:r w:rsidR="00746F7A">
          <w:rPr>
            <w:rFonts w:ascii="Arial" w:hAnsi="Arial" w:cs="Arial"/>
            <w:noProof/>
            <w:sz w:val="24"/>
            <w:szCs w:val="24"/>
          </w:rPr>
          <w:t>, 2007</w:t>
        </w:r>
      </w:hyperlink>
      <w:r w:rsidR="006F4100">
        <w:rPr>
          <w:rFonts w:ascii="Arial" w:hAnsi="Arial" w:cs="Arial"/>
          <w:noProof/>
          <w:sz w:val="24"/>
          <w:szCs w:val="24"/>
        </w:rPr>
        <w:t xml:space="preserve">, </w:t>
      </w:r>
      <w:hyperlink w:anchor="_ENREF_14" w:tooltip="Noreau, 2013 #9305" w:history="1">
        <w:r w:rsidR="00746F7A">
          <w:rPr>
            <w:rFonts w:ascii="Arial" w:hAnsi="Arial" w:cs="Arial"/>
            <w:noProof/>
            <w:sz w:val="24"/>
            <w:szCs w:val="24"/>
          </w:rPr>
          <w:t>Noreau</w:t>
        </w:r>
        <w:r w:rsidR="00746F7A" w:rsidRPr="008D4E1B">
          <w:rPr>
            <w:rFonts w:ascii="Arial" w:hAnsi="Arial" w:cs="Arial"/>
            <w:i/>
            <w:noProof/>
            <w:sz w:val="24"/>
            <w:szCs w:val="24"/>
          </w:rPr>
          <w:t xml:space="preserve"> et al.</w:t>
        </w:r>
        <w:r w:rsidR="00746F7A">
          <w:rPr>
            <w:rFonts w:ascii="Arial" w:hAnsi="Arial" w:cs="Arial"/>
            <w:noProof/>
            <w:sz w:val="24"/>
            <w:szCs w:val="24"/>
          </w:rPr>
          <w:t>, 2013</w:t>
        </w:r>
      </w:hyperlink>
      <w:r w:rsidR="006F4100">
        <w:rPr>
          <w:rFonts w:ascii="Arial" w:hAnsi="Arial" w:cs="Arial"/>
          <w:noProof/>
          <w:sz w:val="24"/>
          <w:szCs w:val="24"/>
        </w:rPr>
        <w:t>)</w:t>
      </w:r>
      <w:r w:rsidR="006F4100">
        <w:rPr>
          <w:rFonts w:ascii="Arial" w:hAnsi="Arial" w:cs="Arial"/>
          <w:sz w:val="24"/>
          <w:szCs w:val="24"/>
        </w:rPr>
        <w:fldChar w:fldCharType="end"/>
      </w:r>
      <w:r w:rsidR="006F4100">
        <w:rPr>
          <w:rFonts w:ascii="Arial" w:hAnsi="Arial" w:cs="Arial"/>
          <w:sz w:val="24"/>
          <w:szCs w:val="24"/>
        </w:rPr>
        <w:t xml:space="preserve">, thus represents only one far edge of this </w:t>
      </w:r>
      <w:r w:rsidR="006F4100" w:rsidRPr="004E062C">
        <w:rPr>
          <w:rFonts w:ascii="Arial" w:hAnsi="Arial" w:cs="Arial"/>
          <w:sz w:val="24"/>
          <w:szCs w:val="24"/>
        </w:rPr>
        <w:t>broad disease</w:t>
      </w:r>
      <w:r w:rsidR="006F4100">
        <w:rPr>
          <w:rFonts w:ascii="Arial" w:hAnsi="Arial" w:cs="Arial"/>
          <w:sz w:val="24"/>
          <w:szCs w:val="24"/>
        </w:rPr>
        <w:t xml:space="preserve"> </w:t>
      </w:r>
      <w:r w:rsidR="006F4100" w:rsidRPr="004E062C">
        <w:rPr>
          <w:rFonts w:ascii="Arial" w:hAnsi="Arial" w:cs="Arial"/>
          <w:sz w:val="24"/>
          <w:szCs w:val="24"/>
        </w:rPr>
        <w:t>spectrum.</w:t>
      </w:r>
    </w:p>
    <w:p w14:paraId="3B2612F1" w14:textId="77777777" w:rsidR="005E19A1" w:rsidRPr="00833A47" w:rsidRDefault="005E19A1" w:rsidP="00833A47">
      <w:pPr>
        <w:spacing w:after="0" w:line="480" w:lineRule="auto"/>
        <w:jc w:val="both"/>
        <w:rPr>
          <w:rFonts w:ascii="Arial" w:hAnsi="Arial" w:cs="Arial"/>
          <w:sz w:val="24"/>
          <w:szCs w:val="24"/>
        </w:rPr>
      </w:pPr>
    </w:p>
    <w:p w14:paraId="41371B6D" w14:textId="22414212" w:rsidR="00B35B8F" w:rsidRPr="00833A47" w:rsidRDefault="009663F2" w:rsidP="00833A47">
      <w:pPr>
        <w:tabs>
          <w:tab w:val="left" w:pos="6190"/>
        </w:tabs>
        <w:spacing w:line="360" w:lineRule="auto"/>
        <w:jc w:val="both"/>
        <w:rPr>
          <w:rFonts w:ascii="Arial" w:hAnsi="Arial" w:cs="Arial"/>
          <w:sz w:val="24"/>
          <w:szCs w:val="24"/>
        </w:rPr>
      </w:pPr>
      <w:r w:rsidRPr="00833A47">
        <w:rPr>
          <w:rFonts w:ascii="Arial" w:hAnsi="Arial" w:cs="Arial"/>
          <w:b/>
          <w:sz w:val="24"/>
          <w:szCs w:val="24"/>
        </w:rPr>
        <w:t xml:space="preserve">Figure </w:t>
      </w:r>
      <w:r w:rsidR="005E19A1">
        <w:rPr>
          <w:rFonts w:ascii="Arial" w:hAnsi="Arial" w:cs="Arial"/>
          <w:b/>
          <w:sz w:val="24"/>
          <w:szCs w:val="24"/>
        </w:rPr>
        <w:t>5</w:t>
      </w:r>
      <w:r w:rsidR="00B1592A" w:rsidRPr="00833A47">
        <w:rPr>
          <w:rFonts w:ascii="Arial" w:hAnsi="Arial" w:cs="Arial"/>
          <w:b/>
          <w:sz w:val="24"/>
          <w:szCs w:val="24"/>
        </w:rPr>
        <w:t xml:space="preserve">: Cerebral </w:t>
      </w:r>
      <w:r w:rsidR="00B1592A" w:rsidRPr="00833A47">
        <w:rPr>
          <w:rFonts w:ascii="Arial" w:hAnsi="Arial" w:cs="Arial"/>
          <w:b/>
          <w:sz w:val="24"/>
          <w:szCs w:val="24"/>
          <w:vertAlign w:val="superscript"/>
        </w:rPr>
        <w:t>18</w:t>
      </w:r>
      <w:r w:rsidR="00B1592A" w:rsidRPr="00833A47">
        <w:rPr>
          <w:rFonts w:ascii="Arial" w:hAnsi="Arial" w:cs="Arial"/>
          <w:b/>
          <w:sz w:val="24"/>
          <w:szCs w:val="24"/>
        </w:rPr>
        <w:t xml:space="preserve">F- FDG PET and MRI </w:t>
      </w:r>
      <w:r w:rsidR="0088717B" w:rsidRPr="00833A47">
        <w:rPr>
          <w:rFonts w:ascii="Arial" w:hAnsi="Arial" w:cs="Arial"/>
          <w:b/>
          <w:sz w:val="24"/>
          <w:szCs w:val="24"/>
        </w:rPr>
        <w:t>in</w:t>
      </w:r>
      <w:r w:rsidR="00B1592A" w:rsidRPr="00833A47">
        <w:rPr>
          <w:rFonts w:ascii="Arial" w:hAnsi="Arial" w:cs="Arial"/>
          <w:b/>
          <w:sz w:val="24"/>
          <w:szCs w:val="24"/>
        </w:rPr>
        <w:t xml:space="preserve"> </w:t>
      </w:r>
      <w:r w:rsidR="0066118D" w:rsidRPr="00833A47">
        <w:rPr>
          <w:rFonts w:ascii="Arial" w:hAnsi="Arial" w:cs="Arial"/>
          <w:b/>
          <w:sz w:val="24"/>
          <w:szCs w:val="24"/>
        </w:rPr>
        <w:t xml:space="preserve">exemplary </w:t>
      </w:r>
      <w:r w:rsidR="00B1592A" w:rsidRPr="00833A47">
        <w:rPr>
          <w:rFonts w:ascii="Arial" w:hAnsi="Arial" w:cs="Arial"/>
          <w:b/>
          <w:sz w:val="24"/>
          <w:szCs w:val="24"/>
        </w:rPr>
        <w:t xml:space="preserve">SYNE1 </w:t>
      </w:r>
      <w:r w:rsidR="00B11349">
        <w:rPr>
          <w:rFonts w:ascii="Arial" w:hAnsi="Arial" w:cs="Arial"/>
          <w:b/>
          <w:sz w:val="24"/>
          <w:szCs w:val="24"/>
        </w:rPr>
        <w:t>patients</w:t>
      </w:r>
      <w:r w:rsidR="00B1592A" w:rsidRPr="00833A47">
        <w:rPr>
          <w:rFonts w:ascii="Arial" w:hAnsi="Arial" w:cs="Arial"/>
          <w:b/>
          <w:sz w:val="24"/>
          <w:szCs w:val="24"/>
        </w:rPr>
        <w:t>.</w:t>
      </w:r>
      <w:r w:rsidR="00B1592A" w:rsidRPr="00833A47">
        <w:rPr>
          <w:rFonts w:ascii="Arial" w:hAnsi="Arial" w:cs="Arial"/>
          <w:sz w:val="24"/>
          <w:szCs w:val="24"/>
        </w:rPr>
        <w:t xml:space="preserve"> </w:t>
      </w:r>
      <w:r w:rsidR="00B1592A" w:rsidRPr="00833A47">
        <w:rPr>
          <w:rFonts w:ascii="Arial" w:hAnsi="Arial" w:cs="Arial"/>
          <w:b/>
          <w:sz w:val="24"/>
          <w:szCs w:val="24"/>
        </w:rPr>
        <w:t>(A, C)</w:t>
      </w:r>
      <w:r w:rsidR="00B1592A" w:rsidRPr="00833A47">
        <w:rPr>
          <w:rFonts w:ascii="Arial" w:hAnsi="Arial" w:cs="Arial"/>
          <w:sz w:val="24"/>
          <w:szCs w:val="24"/>
        </w:rPr>
        <w:t xml:space="preserve"> </w:t>
      </w:r>
      <w:r w:rsidRPr="00833A47">
        <w:rPr>
          <w:rFonts w:ascii="Arial" w:hAnsi="Arial" w:cs="Arial"/>
          <w:sz w:val="24"/>
          <w:szCs w:val="24"/>
        </w:rPr>
        <w:t xml:space="preserve">Surface projections of the </w:t>
      </w:r>
      <w:r w:rsidRPr="00833A47">
        <w:rPr>
          <w:rFonts w:ascii="Arial" w:hAnsi="Arial" w:cs="Arial"/>
          <w:sz w:val="24"/>
          <w:szCs w:val="24"/>
          <w:vertAlign w:val="superscript"/>
        </w:rPr>
        <w:t>18</w:t>
      </w:r>
      <w:r w:rsidRPr="00833A47">
        <w:rPr>
          <w:rFonts w:ascii="Arial" w:hAnsi="Arial" w:cs="Arial"/>
          <w:sz w:val="24"/>
          <w:szCs w:val="24"/>
        </w:rPr>
        <w:t>F- FDG PET scan</w:t>
      </w:r>
      <w:r w:rsidR="00DE73E1">
        <w:rPr>
          <w:rFonts w:ascii="Arial" w:hAnsi="Arial" w:cs="Arial"/>
          <w:sz w:val="24"/>
          <w:szCs w:val="24"/>
        </w:rPr>
        <w:t xml:space="preserve">s of subject </w:t>
      </w:r>
      <w:r w:rsidR="00B1592A" w:rsidRPr="00833A47">
        <w:rPr>
          <w:rFonts w:ascii="Arial" w:hAnsi="Arial" w:cs="Arial"/>
          <w:sz w:val="24"/>
          <w:szCs w:val="24"/>
        </w:rPr>
        <w:t>10</w:t>
      </w:r>
      <w:r w:rsidR="00DE73E1">
        <w:rPr>
          <w:rFonts w:ascii="Arial" w:hAnsi="Arial" w:cs="Arial"/>
          <w:sz w:val="24"/>
          <w:szCs w:val="24"/>
        </w:rPr>
        <w:t>-1</w:t>
      </w:r>
      <w:r w:rsidR="00B1592A" w:rsidRPr="00833A47">
        <w:rPr>
          <w:rFonts w:ascii="Arial" w:hAnsi="Arial" w:cs="Arial"/>
          <w:sz w:val="24"/>
          <w:szCs w:val="24"/>
        </w:rPr>
        <w:t xml:space="preserve"> </w:t>
      </w:r>
      <w:r w:rsidR="00947099" w:rsidRPr="00833A47">
        <w:rPr>
          <w:rFonts w:ascii="Arial" w:hAnsi="Arial" w:cs="Arial"/>
          <w:sz w:val="24"/>
          <w:szCs w:val="24"/>
        </w:rPr>
        <w:t xml:space="preserve">at age 37 years </w:t>
      </w:r>
      <w:r w:rsidR="00833A47" w:rsidRPr="00833A47">
        <w:rPr>
          <w:rFonts w:ascii="Arial" w:hAnsi="Arial" w:cs="Arial"/>
          <w:sz w:val="24"/>
          <w:szCs w:val="24"/>
        </w:rPr>
        <w:t>(A) and</w:t>
      </w:r>
      <w:r w:rsidR="00B1592A" w:rsidRPr="00833A47">
        <w:rPr>
          <w:rFonts w:ascii="Arial" w:hAnsi="Arial" w:cs="Arial"/>
          <w:sz w:val="24"/>
          <w:szCs w:val="24"/>
        </w:rPr>
        <w:t xml:space="preserve"> </w:t>
      </w:r>
      <w:r w:rsidR="00833A47" w:rsidRPr="00833A47">
        <w:rPr>
          <w:rFonts w:ascii="Arial" w:hAnsi="Arial" w:cs="Arial"/>
          <w:sz w:val="24"/>
          <w:szCs w:val="24"/>
        </w:rPr>
        <w:t>s</w:t>
      </w:r>
      <w:r w:rsidR="00DE73E1">
        <w:rPr>
          <w:rFonts w:ascii="Arial" w:hAnsi="Arial" w:cs="Arial"/>
          <w:sz w:val="24"/>
          <w:szCs w:val="24"/>
        </w:rPr>
        <w:t xml:space="preserve">ubject </w:t>
      </w:r>
      <w:r w:rsidR="00B1592A" w:rsidRPr="00833A47">
        <w:rPr>
          <w:rFonts w:ascii="Arial" w:hAnsi="Arial" w:cs="Arial"/>
          <w:sz w:val="24"/>
          <w:szCs w:val="24"/>
        </w:rPr>
        <w:t>9</w:t>
      </w:r>
      <w:r w:rsidR="00DE73E1">
        <w:rPr>
          <w:rFonts w:ascii="Arial" w:hAnsi="Arial" w:cs="Arial"/>
          <w:sz w:val="24"/>
          <w:szCs w:val="24"/>
        </w:rPr>
        <w:t>-1</w:t>
      </w:r>
      <w:r w:rsidR="00947099" w:rsidRPr="00833A47">
        <w:rPr>
          <w:rFonts w:ascii="Arial" w:hAnsi="Arial" w:cs="Arial"/>
          <w:sz w:val="24"/>
          <w:szCs w:val="24"/>
        </w:rPr>
        <w:t xml:space="preserve"> at age 45 years</w:t>
      </w:r>
      <w:r w:rsidR="00B327E2">
        <w:rPr>
          <w:rFonts w:ascii="Arial" w:hAnsi="Arial" w:cs="Arial"/>
          <w:sz w:val="24"/>
          <w:szCs w:val="24"/>
        </w:rPr>
        <w:t xml:space="preserve"> </w:t>
      </w:r>
      <w:r w:rsidR="00833A47" w:rsidRPr="00833A47">
        <w:rPr>
          <w:rFonts w:ascii="Arial" w:hAnsi="Arial" w:cs="Arial"/>
          <w:sz w:val="24"/>
          <w:szCs w:val="24"/>
        </w:rPr>
        <w:t>(</w:t>
      </w:r>
      <w:r w:rsidR="00B1592A" w:rsidRPr="00833A47">
        <w:rPr>
          <w:rFonts w:ascii="Arial" w:hAnsi="Arial" w:cs="Arial"/>
          <w:sz w:val="24"/>
          <w:szCs w:val="24"/>
        </w:rPr>
        <w:t xml:space="preserve">C). </w:t>
      </w:r>
      <w:r w:rsidRPr="00833A47">
        <w:rPr>
          <w:rFonts w:ascii="Arial" w:hAnsi="Arial" w:cs="Arial"/>
          <w:sz w:val="24"/>
          <w:szCs w:val="24"/>
        </w:rPr>
        <w:t>The</w:t>
      </w:r>
      <w:r w:rsidR="00B1592A" w:rsidRPr="00833A47">
        <w:rPr>
          <w:rFonts w:ascii="Arial" w:hAnsi="Arial" w:cs="Arial"/>
          <w:sz w:val="24"/>
          <w:szCs w:val="24"/>
        </w:rPr>
        <w:t xml:space="preserve"> upper</w:t>
      </w:r>
      <w:r w:rsidRPr="00833A47">
        <w:rPr>
          <w:rFonts w:ascii="Arial" w:hAnsi="Arial" w:cs="Arial"/>
          <w:sz w:val="24"/>
          <w:szCs w:val="24"/>
        </w:rPr>
        <w:t xml:space="preserve"> row</w:t>
      </w:r>
      <w:r w:rsidR="00B1592A" w:rsidRPr="00833A47">
        <w:rPr>
          <w:rFonts w:ascii="Arial" w:hAnsi="Arial" w:cs="Arial"/>
          <w:sz w:val="24"/>
          <w:szCs w:val="24"/>
        </w:rPr>
        <w:t>s</w:t>
      </w:r>
      <w:r w:rsidRPr="00833A47">
        <w:rPr>
          <w:rFonts w:ascii="Arial" w:hAnsi="Arial" w:cs="Arial"/>
          <w:sz w:val="24"/>
          <w:szCs w:val="24"/>
        </w:rPr>
        <w:t xml:space="preserve"> </w:t>
      </w:r>
      <w:r w:rsidR="00B1592A" w:rsidRPr="00833A47">
        <w:rPr>
          <w:rFonts w:ascii="Arial" w:hAnsi="Arial" w:cs="Arial"/>
          <w:sz w:val="24"/>
          <w:szCs w:val="24"/>
        </w:rPr>
        <w:t xml:space="preserve">in A and C </w:t>
      </w:r>
      <w:r w:rsidRPr="00833A47">
        <w:rPr>
          <w:rFonts w:ascii="Arial" w:hAnsi="Arial" w:cs="Arial"/>
          <w:sz w:val="24"/>
          <w:szCs w:val="24"/>
        </w:rPr>
        <w:t xml:space="preserve">show the surface projection map of cerebral glucose metabolism normalized to the maximum of the acquisition. The </w:t>
      </w:r>
      <w:r w:rsidR="00B1592A" w:rsidRPr="00833A47">
        <w:rPr>
          <w:rFonts w:ascii="Arial" w:hAnsi="Arial" w:cs="Arial"/>
          <w:sz w:val="24"/>
          <w:szCs w:val="24"/>
        </w:rPr>
        <w:t>lower</w:t>
      </w:r>
      <w:r w:rsidRPr="00833A47">
        <w:rPr>
          <w:rFonts w:ascii="Arial" w:hAnsi="Arial" w:cs="Arial"/>
          <w:sz w:val="24"/>
          <w:szCs w:val="24"/>
        </w:rPr>
        <w:t xml:space="preserve"> row</w:t>
      </w:r>
      <w:r w:rsidR="00B1592A" w:rsidRPr="00833A47">
        <w:rPr>
          <w:rFonts w:ascii="Arial" w:hAnsi="Arial" w:cs="Arial"/>
          <w:sz w:val="24"/>
          <w:szCs w:val="24"/>
        </w:rPr>
        <w:t>s</w:t>
      </w:r>
      <w:r w:rsidRPr="00833A47">
        <w:rPr>
          <w:rFonts w:ascii="Arial" w:hAnsi="Arial" w:cs="Arial"/>
          <w:sz w:val="24"/>
          <w:szCs w:val="24"/>
        </w:rPr>
        <w:t xml:space="preserve"> show the deviation of an age adjusted normal database after normalization to a global mean calculat</w:t>
      </w:r>
      <w:r w:rsidR="00C77BF2" w:rsidRPr="00833A47">
        <w:rPr>
          <w:rFonts w:ascii="Arial" w:hAnsi="Arial" w:cs="Arial"/>
          <w:sz w:val="24"/>
          <w:szCs w:val="24"/>
        </w:rPr>
        <w:t xml:space="preserve">ion (GLB) of metabolic activity. On both projections, a marked homogenous bilateral reduction of cerebellar FDG metabolism </w:t>
      </w:r>
      <w:r w:rsidR="00426FE4" w:rsidRPr="00833A47">
        <w:rPr>
          <w:rFonts w:ascii="Arial" w:hAnsi="Arial" w:cs="Arial"/>
          <w:sz w:val="24"/>
          <w:szCs w:val="24"/>
        </w:rPr>
        <w:t>can be seen</w:t>
      </w:r>
      <w:r w:rsidR="00C77BF2" w:rsidRPr="00833A47">
        <w:rPr>
          <w:rFonts w:ascii="Arial" w:hAnsi="Arial" w:cs="Arial"/>
          <w:sz w:val="24"/>
          <w:szCs w:val="24"/>
        </w:rPr>
        <w:t xml:space="preserve"> in both subjects.</w:t>
      </w:r>
      <w:r w:rsidR="00426FE4" w:rsidRPr="00833A47">
        <w:rPr>
          <w:rFonts w:ascii="Arial" w:hAnsi="Arial" w:cs="Arial"/>
          <w:sz w:val="24"/>
          <w:szCs w:val="24"/>
        </w:rPr>
        <w:t xml:space="preserve"> </w:t>
      </w:r>
      <w:r w:rsidR="00426FE4" w:rsidRPr="00833A47">
        <w:rPr>
          <w:rFonts w:ascii="Arial" w:hAnsi="Arial" w:cs="Arial"/>
          <w:b/>
          <w:sz w:val="24"/>
          <w:szCs w:val="24"/>
        </w:rPr>
        <w:t>(B, D)</w:t>
      </w:r>
      <w:r w:rsidR="00426FE4" w:rsidRPr="00833A47">
        <w:rPr>
          <w:rFonts w:ascii="Arial" w:hAnsi="Arial" w:cs="Arial"/>
          <w:sz w:val="24"/>
          <w:szCs w:val="24"/>
        </w:rPr>
        <w:t xml:space="preserve"> </w:t>
      </w:r>
      <w:proofErr w:type="gramStart"/>
      <w:r w:rsidR="00426FE4" w:rsidRPr="00833A47">
        <w:rPr>
          <w:rFonts w:ascii="Arial" w:hAnsi="Arial" w:cs="Arial"/>
          <w:sz w:val="24"/>
          <w:szCs w:val="24"/>
        </w:rPr>
        <w:t>Tomographic projections after autom</w:t>
      </w:r>
      <w:r w:rsidR="00DE73E1">
        <w:rPr>
          <w:rFonts w:ascii="Arial" w:hAnsi="Arial" w:cs="Arial"/>
          <w:sz w:val="24"/>
          <w:szCs w:val="24"/>
        </w:rPr>
        <w:t>ated fitting.</w:t>
      </w:r>
      <w:proofErr w:type="gramEnd"/>
      <w:r w:rsidR="00DE73E1">
        <w:rPr>
          <w:rFonts w:ascii="Arial" w:hAnsi="Arial" w:cs="Arial"/>
          <w:sz w:val="24"/>
          <w:szCs w:val="24"/>
        </w:rPr>
        <w:t xml:space="preserve"> For both subject </w:t>
      </w:r>
      <w:r w:rsidR="00426FE4" w:rsidRPr="00833A47">
        <w:rPr>
          <w:rFonts w:ascii="Arial" w:hAnsi="Arial" w:cs="Arial"/>
          <w:sz w:val="24"/>
          <w:szCs w:val="24"/>
        </w:rPr>
        <w:t>10</w:t>
      </w:r>
      <w:r w:rsidR="00DE73E1">
        <w:rPr>
          <w:rFonts w:ascii="Arial" w:hAnsi="Arial" w:cs="Arial"/>
          <w:sz w:val="24"/>
          <w:szCs w:val="24"/>
        </w:rPr>
        <w:t xml:space="preserve">-1 (B) and subject </w:t>
      </w:r>
      <w:r w:rsidR="00426FE4" w:rsidRPr="00833A47">
        <w:rPr>
          <w:rFonts w:ascii="Arial" w:hAnsi="Arial" w:cs="Arial"/>
          <w:sz w:val="24"/>
          <w:szCs w:val="24"/>
        </w:rPr>
        <w:t>9</w:t>
      </w:r>
      <w:r w:rsidR="00DE73E1">
        <w:rPr>
          <w:rFonts w:ascii="Arial" w:hAnsi="Arial" w:cs="Arial"/>
          <w:sz w:val="24"/>
          <w:szCs w:val="24"/>
        </w:rPr>
        <w:t>-1</w:t>
      </w:r>
      <w:r w:rsidR="00426FE4" w:rsidRPr="00833A47">
        <w:rPr>
          <w:rFonts w:ascii="Arial" w:hAnsi="Arial" w:cs="Arial"/>
          <w:sz w:val="24"/>
          <w:szCs w:val="24"/>
        </w:rPr>
        <w:t xml:space="preserve"> (D) a reduction of FDG-metabolism is also clearly visible in the brain </w:t>
      </w:r>
      <w:r w:rsidR="00426FE4" w:rsidRPr="00833A47">
        <w:rPr>
          <w:rFonts w:ascii="Arial" w:hAnsi="Arial" w:cs="Arial"/>
          <w:sz w:val="24"/>
          <w:szCs w:val="24"/>
        </w:rPr>
        <w:lastRenderedPageBreak/>
        <w:t>stem</w:t>
      </w:r>
      <w:r w:rsidR="00182188">
        <w:rPr>
          <w:rFonts w:ascii="Arial" w:hAnsi="Arial" w:cs="Arial"/>
          <w:sz w:val="24"/>
          <w:szCs w:val="24"/>
        </w:rPr>
        <w:t xml:space="preserve"> </w:t>
      </w:r>
      <w:r w:rsidR="00426FE4" w:rsidRPr="00833A47">
        <w:rPr>
          <w:rFonts w:ascii="Arial" w:hAnsi="Arial" w:cs="Arial"/>
          <w:sz w:val="24"/>
          <w:szCs w:val="24"/>
        </w:rPr>
        <w:t xml:space="preserve">(white arrows), which reached statistical significance in subject #10 with </w:t>
      </w:r>
      <w:r w:rsidR="00426FE4" w:rsidRPr="005667F2">
        <w:rPr>
          <w:rFonts w:ascii="Arial" w:hAnsi="Arial" w:cs="Arial"/>
          <w:sz w:val="24"/>
          <w:szCs w:val="24"/>
        </w:rPr>
        <w:t>a Z-sco</w:t>
      </w:r>
      <w:r w:rsidR="00DE73E1" w:rsidRPr="005667F2">
        <w:rPr>
          <w:rFonts w:ascii="Arial" w:hAnsi="Arial" w:cs="Arial"/>
          <w:sz w:val="24"/>
          <w:szCs w:val="24"/>
        </w:rPr>
        <w:t xml:space="preserve">re of 3 and a trend in subject </w:t>
      </w:r>
      <w:r w:rsidR="00426FE4" w:rsidRPr="005667F2">
        <w:rPr>
          <w:rFonts w:ascii="Arial" w:hAnsi="Arial" w:cs="Arial"/>
          <w:sz w:val="24"/>
          <w:szCs w:val="24"/>
        </w:rPr>
        <w:t>9</w:t>
      </w:r>
      <w:r w:rsidR="00DE73E1" w:rsidRPr="005667F2">
        <w:rPr>
          <w:rFonts w:ascii="Arial" w:hAnsi="Arial" w:cs="Arial"/>
          <w:sz w:val="24"/>
          <w:szCs w:val="24"/>
        </w:rPr>
        <w:t>-1</w:t>
      </w:r>
      <w:r w:rsidR="00426FE4" w:rsidRPr="005667F2">
        <w:rPr>
          <w:rFonts w:ascii="Arial" w:hAnsi="Arial" w:cs="Arial"/>
          <w:sz w:val="24"/>
          <w:szCs w:val="24"/>
        </w:rPr>
        <w:t xml:space="preserve"> with a Z-score of 1.5 </w:t>
      </w:r>
      <w:r w:rsidR="0019115B" w:rsidRPr="005667F2">
        <w:rPr>
          <w:rFonts w:ascii="Arial" w:hAnsi="Arial" w:cs="Arial"/>
          <w:sz w:val="24"/>
          <w:szCs w:val="24"/>
        </w:rPr>
        <w:t>(</w:t>
      </w:r>
      <w:proofErr w:type="spellStart"/>
      <w:r w:rsidR="0019115B" w:rsidRPr="005667F2">
        <w:rPr>
          <w:rFonts w:ascii="Arial" w:hAnsi="Arial" w:cs="Arial"/>
          <w:sz w:val="24"/>
          <w:szCs w:val="24"/>
        </w:rPr>
        <w:t>semiquantitative</w:t>
      </w:r>
      <w:proofErr w:type="spellEnd"/>
      <w:r w:rsidR="0019115B" w:rsidRPr="005667F2">
        <w:rPr>
          <w:rFonts w:ascii="Arial" w:hAnsi="Arial" w:cs="Arial"/>
          <w:sz w:val="24"/>
          <w:szCs w:val="24"/>
        </w:rPr>
        <w:t xml:space="preserve"> PET, deviation after normalization to the global mean</w:t>
      </w:r>
      <w:r w:rsidR="00426FE4" w:rsidRPr="005667F2">
        <w:rPr>
          <w:rFonts w:ascii="Arial" w:hAnsi="Arial" w:cs="Arial"/>
          <w:sz w:val="24"/>
          <w:szCs w:val="24"/>
        </w:rPr>
        <w:t>).</w:t>
      </w:r>
      <w:r w:rsidR="0066118D" w:rsidRPr="005667F2">
        <w:rPr>
          <w:rFonts w:ascii="Arial" w:hAnsi="Arial" w:cs="Arial"/>
          <w:sz w:val="24"/>
          <w:szCs w:val="24"/>
        </w:rPr>
        <w:t xml:space="preserve"> </w:t>
      </w:r>
      <w:r w:rsidR="0066118D" w:rsidRPr="005667F2">
        <w:rPr>
          <w:rFonts w:ascii="Arial" w:hAnsi="Arial" w:cs="Arial"/>
          <w:b/>
          <w:sz w:val="24"/>
          <w:szCs w:val="24"/>
        </w:rPr>
        <w:t>(E,</w:t>
      </w:r>
      <w:r w:rsidR="00833A47" w:rsidRPr="005667F2">
        <w:rPr>
          <w:rFonts w:ascii="Arial" w:hAnsi="Arial" w:cs="Arial"/>
          <w:b/>
          <w:sz w:val="24"/>
          <w:szCs w:val="24"/>
        </w:rPr>
        <w:t xml:space="preserve"> </w:t>
      </w:r>
      <w:r w:rsidR="0066118D" w:rsidRPr="005667F2">
        <w:rPr>
          <w:rFonts w:ascii="Arial" w:hAnsi="Arial" w:cs="Arial"/>
          <w:b/>
          <w:sz w:val="24"/>
          <w:szCs w:val="24"/>
        </w:rPr>
        <w:t>F)</w:t>
      </w:r>
      <w:r w:rsidR="00C9244C" w:rsidRPr="005667F2">
        <w:rPr>
          <w:rFonts w:ascii="Arial" w:hAnsi="Arial" w:cs="Arial"/>
          <w:sz w:val="24"/>
          <w:szCs w:val="24"/>
        </w:rPr>
        <w:t xml:space="preserve"> </w:t>
      </w:r>
      <w:r w:rsidR="0066118D" w:rsidRPr="005667F2">
        <w:rPr>
          <w:rFonts w:ascii="Arial" w:hAnsi="Arial" w:cs="Arial"/>
          <w:sz w:val="24"/>
          <w:szCs w:val="24"/>
        </w:rPr>
        <w:t xml:space="preserve">T2 weighted MRI scans in subject </w:t>
      </w:r>
      <w:r w:rsidR="00947099" w:rsidRPr="005667F2">
        <w:rPr>
          <w:rFonts w:ascii="Arial" w:hAnsi="Arial" w:cs="Arial"/>
          <w:sz w:val="24"/>
          <w:szCs w:val="24"/>
        </w:rPr>
        <w:t>18</w:t>
      </w:r>
      <w:r w:rsidR="005667F2" w:rsidRPr="005667F2">
        <w:rPr>
          <w:rFonts w:ascii="Arial" w:hAnsi="Arial" w:cs="Arial"/>
          <w:sz w:val="24"/>
          <w:szCs w:val="24"/>
        </w:rPr>
        <w:t>-1</w:t>
      </w:r>
      <w:r w:rsidR="00947099" w:rsidRPr="00833A47">
        <w:rPr>
          <w:rFonts w:ascii="Arial" w:hAnsi="Arial" w:cs="Arial"/>
          <w:sz w:val="24"/>
          <w:szCs w:val="24"/>
        </w:rPr>
        <w:t xml:space="preserve"> at age 21 years shows marked </w:t>
      </w:r>
      <w:proofErr w:type="spellStart"/>
      <w:r w:rsidR="00947099" w:rsidRPr="00833A47">
        <w:rPr>
          <w:rFonts w:ascii="Arial" w:hAnsi="Arial" w:cs="Arial"/>
          <w:sz w:val="24"/>
          <w:szCs w:val="24"/>
        </w:rPr>
        <w:t>vermian</w:t>
      </w:r>
      <w:proofErr w:type="spellEnd"/>
      <w:r w:rsidR="00947099" w:rsidRPr="00833A47">
        <w:rPr>
          <w:rFonts w:ascii="Arial" w:hAnsi="Arial" w:cs="Arial"/>
          <w:sz w:val="24"/>
          <w:szCs w:val="24"/>
        </w:rPr>
        <w:t xml:space="preserve"> atrophy (F) and cortical hemisphere atrophy (E) of the cerebellum</w:t>
      </w:r>
      <w:r w:rsidR="002C6D26">
        <w:rPr>
          <w:rFonts w:ascii="Arial" w:hAnsi="Arial" w:cs="Arial"/>
          <w:sz w:val="24"/>
          <w:szCs w:val="24"/>
        </w:rPr>
        <w:t xml:space="preserve"> (red arrows)</w:t>
      </w:r>
      <w:r w:rsidR="00947099" w:rsidRPr="00833A47">
        <w:rPr>
          <w:rFonts w:ascii="Arial" w:hAnsi="Arial" w:cs="Arial"/>
          <w:sz w:val="24"/>
          <w:szCs w:val="24"/>
        </w:rPr>
        <w:t xml:space="preserve">. </w:t>
      </w:r>
      <w:r w:rsidR="00426FE4" w:rsidRPr="00833A47">
        <w:rPr>
          <w:rFonts w:ascii="Arial" w:hAnsi="Arial" w:cs="Arial"/>
          <w:b/>
          <w:sz w:val="24"/>
          <w:szCs w:val="24"/>
        </w:rPr>
        <w:t>(G)</w:t>
      </w:r>
      <w:r w:rsidR="00426FE4" w:rsidRPr="00833A47">
        <w:rPr>
          <w:rFonts w:ascii="Arial" w:hAnsi="Arial" w:cs="Arial"/>
          <w:sz w:val="24"/>
          <w:szCs w:val="24"/>
        </w:rPr>
        <w:t xml:space="preserve"> Fusion image of </w:t>
      </w:r>
      <w:r w:rsidR="00426FE4" w:rsidRPr="00833A47">
        <w:rPr>
          <w:rFonts w:ascii="Arial" w:hAnsi="Arial" w:cs="Arial"/>
          <w:sz w:val="24"/>
          <w:szCs w:val="24"/>
          <w:vertAlign w:val="superscript"/>
        </w:rPr>
        <w:t>18</w:t>
      </w:r>
      <w:r w:rsidR="00DE73E1">
        <w:rPr>
          <w:rFonts w:ascii="Arial" w:hAnsi="Arial" w:cs="Arial"/>
          <w:sz w:val="24"/>
          <w:szCs w:val="24"/>
        </w:rPr>
        <w:t xml:space="preserve">F- FDG PET scan of subject </w:t>
      </w:r>
      <w:r w:rsidR="00426FE4" w:rsidRPr="00833A47">
        <w:rPr>
          <w:rFonts w:ascii="Arial" w:hAnsi="Arial" w:cs="Arial"/>
          <w:sz w:val="24"/>
          <w:szCs w:val="24"/>
        </w:rPr>
        <w:t>10</w:t>
      </w:r>
      <w:r w:rsidR="00DE73E1">
        <w:rPr>
          <w:rFonts w:ascii="Arial" w:hAnsi="Arial" w:cs="Arial"/>
          <w:sz w:val="24"/>
          <w:szCs w:val="24"/>
        </w:rPr>
        <w:t>-1</w:t>
      </w:r>
      <w:r w:rsidR="00426FE4" w:rsidRPr="00833A47">
        <w:rPr>
          <w:rFonts w:ascii="Arial" w:hAnsi="Arial" w:cs="Arial"/>
          <w:sz w:val="24"/>
          <w:szCs w:val="24"/>
        </w:rPr>
        <w:t xml:space="preserve"> onto a central </w:t>
      </w:r>
      <w:proofErr w:type="spellStart"/>
      <w:r w:rsidR="00426FE4" w:rsidRPr="00833A47">
        <w:rPr>
          <w:rFonts w:ascii="Arial" w:hAnsi="Arial" w:cs="Arial"/>
          <w:sz w:val="24"/>
          <w:szCs w:val="24"/>
        </w:rPr>
        <w:t>paramedian</w:t>
      </w:r>
      <w:proofErr w:type="spellEnd"/>
      <w:r w:rsidR="00426FE4" w:rsidRPr="00833A47">
        <w:rPr>
          <w:rFonts w:ascii="Arial" w:hAnsi="Arial" w:cs="Arial"/>
          <w:sz w:val="24"/>
          <w:szCs w:val="24"/>
        </w:rPr>
        <w:t xml:space="preserve"> sagittal T2</w:t>
      </w:r>
      <w:r w:rsidR="00B35B8F" w:rsidRPr="00833A47">
        <w:rPr>
          <w:rFonts w:ascii="Arial" w:hAnsi="Arial" w:cs="Arial"/>
          <w:sz w:val="24"/>
          <w:szCs w:val="24"/>
        </w:rPr>
        <w:t xml:space="preserve"> </w:t>
      </w:r>
      <w:r w:rsidR="00426FE4" w:rsidRPr="00833A47">
        <w:rPr>
          <w:rFonts w:ascii="Arial" w:hAnsi="Arial" w:cs="Arial"/>
          <w:sz w:val="24"/>
          <w:szCs w:val="24"/>
        </w:rPr>
        <w:t>w</w:t>
      </w:r>
      <w:r w:rsidR="00B35B8F" w:rsidRPr="00833A47">
        <w:rPr>
          <w:rFonts w:ascii="Arial" w:hAnsi="Arial" w:cs="Arial"/>
          <w:sz w:val="24"/>
          <w:szCs w:val="24"/>
        </w:rPr>
        <w:t>eighted</w:t>
      </w:r>
      <w:r w:rsidR="00426FE4" w:rsidRPr="00833A47">
        <w:rPr>
          <w:rFonts w:ascii="Arial" w:hAnsi="Arial" w:cs="Arial"/>
          <w:sz w:val="24"/>
          <w:szCs w:val="24"/>
        </w:rPr>
        <w:t xml:space="preserve"> MRI scan </w:t>
      </w:r>
      <w:r w:rsidR="00B35B8F" w:rsidRPr="00833A47">
        <w:rPr>
          <w:rFonts w:ascii="Arial" w:hAnsi="Arial" w:cs="Arial"/>
          <w:sz w:val="24"/>
          <w:szCs w:val="24"/>
        </w:rPr>
        <w:t xml:space="preserve">shows </w:t>
      </w:r>
      <w:r w:rsidR="00426FE4" w:rsidRPr="00833A47">
        <w:rPr>
          <w:rFonts w:ascii="Arial" w:hAnsi="Arial" w:cs="Arial"/>
          <w:sz w:val="24"/>
          <w:szCs w:val="24"/>
        </w:rPr>
        <w:t xml:space="preserve">considerable </w:t>
      </w:r>
      <w:proofErr w:type="spellStart"/>
      <w:r w:rsidR="00426FE4" w:rsidRPr="00833A47">
        <w:rPr>
          <w:rFonts w:ascii="Arial" w:hAnsi="Arial" w:cs="Arial"/>
          <w:sz w:val="24"/>
          <w:szCs w:val="24"/>
        </w:rPr>
        <w:t>hypometabolism</w:t>
      </w:r>
      <w:proofErr w:type="spellEnd"/>
      <w:r w:rsidR="00426FE4" w:rsidRPr="00833A47">
        <w:rPr>
          <w:rFonts w:ascii="Arial" w:hAnsi="Arial" w:cs="Arial"/>
          <w:sz w:val="24"/>
          <w:szCs w:val="24"/>
        </w:rPr>
        <w:t xml:space="preserve"> in the </w:t>
      </w:r>
      <w:r w:rsidR="00004D12">
        <w:rPr>
          <w:rFonts w:ascii="Arial" w:hAnsi="Arial" w:cs="Arial"/>
          <w:sz w:val="24"/>
          <w:szCs w:val="24"/>
        </w:rPr>
        <w:t>cerebellum</w:t>
      </w:r>
      <w:r w:rsidR="00426FE4" w:rsidRPr="00833A47">
        <w:rPr>
          <w:rFonts w:ascii="Arial" w:hAnsi="Arial" w:cs="Arial"/>
          <w:sz w:val="24"/>
          <w:szCs w:val="24"/>
        </w:rPr>
        <w:t xml:space="preserve"> and </w:t>
      </w:r>
      <w:r w:rsidR="00B35B8F" w:rsidRPr="00833A47">
        <w:rPr>
          <w:rFonts w:ascii="Arial" w:hAnsi="Arial" w:cs="Arial"/>
          <w:sz w:val="24"/>
          <w:szCs w:val="24"/>
        </w:rPr>
        <w:t xml:space="preserve">in the pons, whereas FDG metabolism is normal in the cortical </w:t>
      </w:r>
      <w:r w:rsidR="00833A47" w:rsidRPr="00833A47">
        <w:rPr>
          <w:rFonts w:ascii="Arial" w:hAnsi="Arial" w:cs="Arial"/>
          <w:sz w:val="24"/>
          <w:szCs w:val="24"/>
        </w:rPr>
        <w:t xml:space="preserve">cerebral </w:t>
      </w:r>
      <w:r w:rsidR="00B35B8F" w:rsidRPr="00833A47">
        <w:rPr>
          <w:rFonts w:ascii="Arial" w:hAnsi="Arial" w:cs="Arial"/>
          <w:sz w:val="24"/>
          <w:szCs w:val="24"/>
        </w:rPr>
        <w:t>regions.</w:t>
      </w:r>
    </w:p>
    <w:p w14:paraId="7A23F418" w14:textId="77777777" w:rsidR="009663F2" w:rsidRDefault="009663F2" w:rsidP="00833A47">
      <w:pPr>
        <w:spacing w:after="0" w:line="360" w:lineRule="auto"/>
        <w:jc w:val="both"/>
        <w:rPr>
          <w:rFonts w:ascii="Arial" w:hAnsi="Arial" w:cs="Arial"/>
        </w:rPr>
      </w:pPr>
    </w:p>
    <w:p w14:paraId="50583235" w14:textId="77777777" w:rsidR="00833A47" w:rsidRDefault="00833A47" w:rsidP="00C2748E">
      <w:pPr>
        <w:spacing w:after="0" w:line="480" w:lineRule="auto"/>
        <w:jc w:val="both"/>
        <w:rPr>
          <w:rFonts w:ascii="Arial" w:hAnsi="Arial" w:cs="Arial"/>
        </w:rPr>
      </w:pPr>
    </w:p>
    <w:p w14:paraId="4661FF37" w14:textId="77777777" w:rsidR="009663F2" w:rsidRDefault="009663F2" w:rsidP="00C2748E">
      <w:pPr>
        <w:spacing w:after="0" w:line="480" w:lineRule="auto"/>
        <w:jc w:val="both"/>
        <w:rPr>
          <w:rFonts w:ascii="Arial" w:hAnsi="Arial" w:cs="Arial"/>
        </w:rPr>
      </w:pPr>
    </w:p>
    <w:p w14:paraId="3888B19B" w14:textId="77777777" w:rsidR="00C20D33" w:rsidRDefault="00C20D33" w:rsidP="00C2748E">
      <w:pPr>
        <w:spacing w:after="0" w:line="480" w:lineRule="auto"/>
        <w:jc w:val="both"/>
        <w:rPr>
          <w:rFonts w:ascii="Arial" w:hAnsi="Arial" w:cs="Arial"/>
        </w:rPr>
      </w:pPr>
    </w:p>
    <w:p w14:paraId="003868EA" w14:textId="77777777" w:rsidR="00346BED" w:rsidRDefault="00346BED" w:rsidP="00C2748E">
      <w:pPr>
        <w:spacing w:after="0" w:line="480" w:lineRule="auto"/>
        <w:jc w:val="both"/>
        <w:rPr>
          <w:rFonts w:ascii="Arial" w:hAnsi="Arial" w:cs="Arial"/>
        </w:rPr>
      </w:pPr>
    </w:p>
    <w:p w14:paraId="0F1D9780" w14:textId="77777777" w:rsidR="004B26FE" w:rsidRDefault="004B26FE" w:rsidP="004B26FE">
      <w:pPr>
        <w:pStyle w:val="berschrift1"/>
      </w:pPr>
      <w:r>
        <w:t>Tables</w:t>
      </w:r>
    </w:p>
    <w:p w14:paraId="7468466D" w14:textId="1E71A112" w:rsidR="001B1123" w:rsidRPr="00DE73E1" w:rsidRDefault="001B1123" w:rsidP="001B1123">
      <w:pPr>
        <w:spacing w:after="0" w:line="360" w:lineRule="auto"/>
        <w:jc w:val="both"/>
        <w:rPr>
          <w:rFonts w:ascii="Arial" w:hAnsi="Arial" w:cs="Arial"/>
          <w:sz w:val="24"/>
          <w:szCs w:val="24"/>
        </w:rPr>
      </w:pPr>
      <w:proofErr w:type="gramStart"/>
      <w:r w:rsidRPr="00DE73E1">
        <w:rPr>
          <w:rFonts w:ascii="Arial" w:hAnsi="Arial" w:cs="Arial"/>
          <w:b/>
          <w:sz w:val="24"/>
          <w:szCs w:val="24"/>
        </w:rPr>
        <w:t>Table 1: SYNE1 mutations identified in this study</w:t>
      </w:r>
      <w:r>
        <w:rPr>
          <w:rFonts w:ascii="Arial" w:hAnsi="Arial" w:cs="Arial"/>
          <w:sz w:val="24"/>
          <w:szCs w:val="24"/>
        </w:rPr>
        <w:t>.</w:t>
      </w:r>
      <w:proofErr w:type="gramEnd"/>
      <w:r>
        <w:rPr>
          <w:rFonts w:ascii="Arial" w:hAnsi="Arial" w:cs="Arial"/>
          <w:sz w:val="24"/>
          <w:szCs w:val="24"/>
        </w:rPr>
        <w:t xml:space="preserve"> </w:t>
      </w:r>
      <w:r w:rsidRPr="00DE73E1">
        <w:rPr>
          <w:rFonts w:ascii="Arial" w:hAnsi="Arial" w:cs="Arial"/>
          <w:sz w:val="24"/>
          <w:szCs w:val="24"/>
        </w:rPr>
        <w:t>Genomic positions of the varia</w:t>
      </w:r>
      <w:r>
        <w:rPr>
          <w:rFonts w:ascii="Arial" w:hAnsi="Arial" w:cs="Arial"/>
          <w:sz w:val="24"/>
          <w:szCs w:val="24"/>
        </w:rPr>
        <w:t>nts according to genome build hg</w:t>
      </w:r>
      <w:r w:rsidRPr="00DE73E1">
        <w:rPr>
          <w:rFonts w:ascii="Arial" w:hAnsi="Arial" w:cs="Arial"/>
          <w:sz w:val="24"/>
          <w:szCs w:val="24"/>
        </w:rPr>
        <w:t xml:space="preserve">19. </w:t>
      </w:r>
      <w:r>
        <w:rPr>
          <w:rFonts w:ascii="Arial" w:hAnsi="Arial" w:cs="Arial"/>
          <w:sz w:val="24"/>
          <w:szCs w:val="24"/>
        </w:rPr>
        <w:t>DNA</w:t>
      </w:r>
      <w:r w:rsidRPr="00DE73E1">
        <w:rPr>
          <w:rFonts w:ascii="Arial" w:hAnsi="Arial" w:cs="Arial"/>
          <w:sz w:val="24"/>
          <w:szCs w:val="24"/>
        </w:rPr>
        <w:t xml:space="preserve"> change</w:t>
      </w:r>
      <w:r>
        <w:rPr>
          <w:rFonts w:ascii="Arial" w:hAnsi="Arial" w:cs="Arial"/>
          <w:sz w:val="24"/>
          <w:szCs w:val="24"/>
        </w:rPr>
        <w:t>s</w:t>
      </w:r>
      <w:r w:rsidRPr="00DE73E1">
        <w:rPr>
          <w:rFonts w:ascii="Arial" w:hAnsi="Arial" w:cs="Arial"/>
          <w:sz w:val="24"/>
          <w:szCs w:val="24"/>
        </w:rPr>
        <w:t xml:space="preserve"> according to NM_033071</w:t>
      </w:r>
      <w:r>
        <w:rPr>
          <w:rFonts w:ascii="Arial" w:hAnsi="Arial" w:cs="Arial"/>
          <w:sz w:val="24"/>
          <w:szCs w:val="24"/>
        </w:rPr>
        <w:t>.3</w:t>
      </w:r>
      <w:r w:rsidRPr="00DE73E1">
        <w:rPr>
          <w:rFonts w:ascii="Arial" w:hAnsi="Arial" w:cs="Arial"/>
          <w:sz w:val="24"/>
          <w:szCs w:val="24"/>
        </w:rPr>
        <w:t xml:space="preserve">. Variant type </w:t>
      </w:r>
      <w:r>
        <w:rPr>
          <w:rFonts w:ascii="Arial" w:hAnsi="Arial" w:cs="Arial"/>
          <w:sz w:val="24"/>
          <w:szCs w:val="24"/>
        </w:rPr>
        <w:t>and protein changes</w:t>
      </w:r>
      <w:r w:rsidRPr="00DE73E1">
        <w:rPr>
          <w:rFonts w:ascii="Arial" w:hAnsi="Arial" w:cs="Arial"/>
          <w:sz w:val="24"/>
          <w:szCs w:val="24"/>
        </w:rPr>
        <w:t xml:space="preserve"> according to GVS function based on NP_149062. </w:t>
      </w:r>
      <w:proofErr w:type="spellStart"/>
      <w:proofErr w:type="gramStart"/>
      <w:r>
        <w:rPr>
          <w:rFonts w:ascii="Arial" w:hAnsi="Arial" w:cs="Arial"/>
          <w:sz w:val="24"/>
          <w:szCs w:val="24"/>
        </w:rPr>
        <w:t>pCA</w:t>
      </w:r>
      <w:proofErr w:type="spellEnd"/>
      <w:proofErr w:type="gramEnd"/>
      <w:r>
        <w:rPr>
          <w:rFonts w:ascii="Arial" w:hAnsi="Arial" w:cs="Arial"/>
          <w:sz w:val="24"/>
          <w:szCs w:val="24"/>
        </w:rPr>
        <w:t xml:space="preserve">= pure cerebellar ataxia; CA plus, cerebellar ataxia plus </w:t>
      </w:r>
      <w:r w:rsidRPr="00FE0F78">
        <w:rPr>
          <w:rFonts w:ascii="Arial" w:hAnsi="Arial" w:cs="Arial"/>
          <w:sz w:val="24"/>
          <w:szCs w:val="24"/>
        </w:rPr>
        <w:t>clinical evidence for damage of at least one additional neurological system</w:t>
      </w:r>
      <w:r>
        <w:rPr>
          <w:rFonts w:ascii="Arial" w:hAnsi="Arial" w:cs="Arial"/>
          <w:sz w:val="24"/>
          <w:szCs w:val="24"/>
        </w:rPr>
        <w:t xml:space="preserve">. </w:t>
      </w:r>
      <w:proofErr w:type="spellStart"/>
      <w:r w:rsidRPr="00DE73E1">
        <w:rPr>
          <w:rFonts w:ascii="Arial" w:hAnsi="Arial" w:cs="Arial"/>
          <w:sz w:val="24"/>
          <w:szCs w:val="24"/>
        </w:rPr>
        <w:t>PhyloP</w:t>
      </w:r>
      <w:proofErr w:type="spellEnd"/>
      <w:r w:rsidRPr="00DE73E1">
        <w:rPr>
          <w:rFonts w:ascii="Arial" w:hAnsi="Arial" w:cs="Arial"/>
          <w:sz w:val="24"/>
          <w:szCs w:val="24"/>
        </w:rPr>
        <w:t xml:space="preserve"> </w:t>
      </w:r>
      <w:proofErr w:type="gramStart"/>
      <w:r w:rsidRPr="00DE73E1">
        <w:rPr>
          <w:rFonts w:ascii="Arial" w:hAnsi="Arial" w:cs="Arial"/>
          <w:sz w:val="24"/>
          <w:szCs w:val="24"/>
        </w:rPr>
        <w:t xml:space="preserve">=  </w:t>
      </w:r>
      <w:proofErr w:type="spellStart"/>
      <w:r w:rsidRPr="00DE73E1">
        <w:rPr>
          <w:rFonts w:ascii="Arial" w:hAnsi="Arial" w:cs="Arial"/>
          <w:sz w:val="24"/>
          <w:szCs w:val="24"/>
        </w:rPr>
        <w:t>PhyloP</w:t>
      </w:r>
      <w:proofErr w:type="spellEnd"/>
      <w:proofErr w:type="gramEnd"/>
      <w:r w:rsidRPr="00DE73E1">
        <w:rPr>
          <w:rFonts w:ascii="Arial" w:hAnsi="Arial" w:cs="Arial"/>
          <w:sz w:val="24"/>
          <w:szCs w:val="24"/>
        </w:rPr>
        <w:t xml:space="preserve"> conservation score based on base-wise conservation across 100 vertebrates. CADD score = scaled Combined Annotation Dependent Depletion score, integrating many diverse annotations into a single measure (C score) for each variant. The predicted pathogenicity of each variant is scored and ranked relative to all ~8.6 billion SNVs of the GRCh37/hg19 reference. A scaled CADD score of 20 indicates variants at the top 1%, a CADD score of 30 indicates variants at the top 0.1%, etc. </w:t>
      </w:r>
      <w:r w:rsidRPr="00DE73E1">
        <w:rPr>
          <w:rFonts w:ascii="Arial" w:hAnsi="Arial" w:cs="Arial"/>
          <w:sz w:val="24"/>
          <w:szCs w:val="24"/>
        </w:rPr>
        <w:fldChar w:fldCharType="begin">
          <w:fldData xml:space="preserve">PEVuZE5vdGU+PENpdGU+PEF1dGhvcj5LaXJjaGVyPC9BdXRob3I+PFllYXI+MjAxNDwvWWVhcj48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</w:fldData>
        </w:fldChar>
      </w:r>
      <w:r w:rsidR="00746F7A">
        <w:rPr>
          <w:rFonts w:ascii="Arial" w:hAnsi="Arial" w:cs="Arial"/>
          <w:sz w:val="24"/>
          <w:szCs w:val="24"/>
        </w:rPr>
        <w:instrText xml:space="preserve"> ADDIN EN.CITE </w:instrText>
      </w:r>
      <w:r w:rsidR="00746F7A">
        <w:rPr>
          <w:rFonts w:ascii="Arial" w:hAnsi="Arial" w:cs="Arial"/>
          <w:sz w:val="24"/>
          <w:szCs w:val="24"/>
        </w:rPr>
        <w:fldChar w:fldCharType="begin">
          <w:fldData xml:space="preserve">PEVuZE5vdGU+PENpdGU+PEF1dGhvcj5LaXJjaGVyPC9BdXRob3I+PFllYXI+MjAxNDwvWWVhcj48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</w:fldData>
        </w:fldChar>
      </w:r>
      <w:r w:rsidR="00746F7A">
        <w:rPr>
          <w:rFonts w:ascii="Arial" w:hAnsi="Arial" w:cs="Arial"/>
          <w:sz w:val="24"/>
          <w:szCs w:val="24"/>
        </w:rPr>
        <w:instrText xml:space="preserve"> ADDIN EN.CITE.DATA </w:instrText>
      </w:r>
      <w:r w:rsidR="00746F7A">
        <w:rPr>
          <w:rFonts w:ascii="Arial" w:hAnsi="Arial" w:cs="Arial"/>
          <w:sz w:val="24"/>
          <w:szCs w:val="24"/>
        </w:rPr>
      </w:r>
      <w:r w:rsidR="00746F7A">
        <w:rPr>
          <w:rFonts w:ascii="Arial" w:hAnsi="Arial" w:cs="Arial"/>
          <w:sz w:val="24"/>
          <w:szCs w:val="24"/>
        </w:rPr>
        <w:fldChar w:fldCharType="end"/>
      </w:r>
      <w:r w:rsidRPr="00DE73E1">
        <w:rPr>
          <w:rFonts w:ascii="Arial" w:hAnsi="Arial" w:cs="Arial"/>
          <w:sz w:val="24"/>
          <w:szCs w:val="24"/>
        </w:rPr>
      </w:r>
      <w:r w:rsidRPr="00DE73E1">
        <w:rPr>
          <w:rFonts w:ascii="Arial" w:hAnsi="Arial" w:cs="Arial"/>
          <w:sz w:val="24"/>
          <w:szCs w:val="24"/>
        </w:rPr>
        <w:fldChar w:fldCharType="separate"/>
      </w:r>
      <w:r w:rsidR="00746F7A">
        <w:rPr>
          <w:rFonts w:ascii="Arial" w:hAnsi="Arial" w:cs="Arial"/>
          <w:noProof/>
          <w:sz w:val="24"/>
          <w:szCs w:val="24"/>
        </w:rPr>
        <w:t>(</w:t>
      </w:r>
      <w:hyperlink w:anchor="_ENREF_12" w:tooltip="Kircher, 2014 #9533" w:history="1">
        <w:r w:rsidR="00746F7A">
          <w:rPr>
            <w:rFonts w:ascii="Arial" w:hAnsi="Arial" w:cs="Arial"/>
            <w:noProof/>
            <w:sz w:val="24"/>
            <w:szCs w:val="24"/>
          </w:rPr>
          <w:t>Kircher</w:t>
        </w:r>
        <w:r w:rsidR="00746F7A" w:rsidRPr="00746F7A">
          <w:rPr>
            <w:rFonts w:ascii="Arial" w:hAnsi="Arial" w:cs="Arial"/>
            <w:i/>
            <w:noProof/>
            <w:sz w:val="24"/>
            <w:szCs w:val="24"/>
          </w:rPr>
          <w:t xml:space="preserve"> et al.</w:t>
        </w:r>
        <w:r w:rsidR="00746F7A">
          <w:rPr>
            <w:rFonts w:ascii="Arial" w:hAnsi="Arial" w:cs="Arial"/>
            <w:noProof/>
            <w:sz w:val="24"/>
            <w:szCs w:val="24"/>
          </w:rPr>
          <w:t>, 2014</w:t>
        </w:r>
      </w:hyperlink>
      <w:r w:rsidR="00746F7A">
        <w:rPr>
          <w:rFonts w:ascii="Arial" w:hAnsi="Arial" w:cs="Arial"/>
          <w:noProof/>
          <w:sz w:val="24"/>
          <w:szCs w:val="24"/>
        </w:rPr>
        <w:t>)</w:t>
      </w:r>
      <w:r w:rsidRPr="00DE73E1">
        <w:rPr>
          <w:rFonts w:ascii="Arial" w:hAnsi="Arial" w:cs="Arial"/>
          <w:sz w:val="24"/>
          <w:szCs w:val="24"/>
        </w:rPr>
        <w:fldChar w:fldCharType="end"/>
      </w:r>
      <w:r w:rsidRPr="00DE73E1">
        <w:rPr>
          <w:rFonts w:ascii="Arial" w:hAnsi="Arial" w:cs="Arial"/>
          <w:sz w:val="24"/>
          <w:szCs w:val="24"/>
        </w:rPr>
        <w:t>. MA</w:t>
      </w:r>
      <w:r>
        <w:rPr>
          <w:rFonts w:ascii="Arial" w:hAnsi="Arial" w:cs="Arial"/>
          <w:sz w:val="24"/>
          <w:szCs w:val="24"/>
        </w:rPr>
        <w:t xml:space="preserve">F = minor allele frequency. </w:t>
      </w:r>
      <w:proofErr w:type="spellStart"/>
      <w:r>
        <w:rPr>
          <w:rFonts w:ascii="Arial" w:hAnsi="Arial" w:cs="Arial"/>
          <w:sz w:val="24"/>
          <w:szCs w:val="24"/>
        </w:rPr>
        <w:t>ExAC</w:t>
      </w:r>
      <w:proofErr w:type="spellEnd"/>
      <w:r w:rsidRPr="00DE73E1">
        <w:rPr>
          <w:rFonts w:ascii="Arial" w:hAnsi="Arial" w:cs="Arial"/>
          <w:sz w:val="24"/>
          <w:szCs w:val="24"/>
        </w:rPr>
        <w:t xml:space="preserve">= </w:t>
      </w:r>
      <w:r w:rsidRPr="00DE73E1">
        <w:rPr>
          <w:rFonts w:ascii="Arial" w:eastAsia="MS Mincho" w:hAnsi="Arial" w:cs="Arial"/>
          <w:sz w:val="24"/>
          <w:szCs w:val="24"/>
          <w:lang w:eastAsia="ja-JP"/>
        </w:rPr>
        <w:t>Exome Aggregation Consortium. EVS = Exome Variant Server 6500 exomes all from the NHLBI GO Exome Sequencing Project. HGMD = Human Gene Mutation Database.</w:t>
      </w:r>
    </w:p>
    <w:p w14:paraId="206A07D0" w14:textId="77777777" w:rsidR="001B1123" w:rsidRDefault="001B1123" w:rsidP="00C2748E">
      <w:pPr>
        <w:spacing w:after="0" w:line="480" w:lineRule="auto"/>
        <w:jc w:val="both"/>
        <w:rPr>
          <w:rFonts w:ascii="Arial" w:hAnsi="Arial" w:cs="Arial"/>
          <w:sz w:val="24"/>
          <w:szCs w:val="24"/>
        </w:rPr>
      </w:pPr>
    </w:p>
    <w:p w14:paraId="7244C3E5" w14:textId="7C031F30" w:rsidR="004500C4" w:rsidRPr="00C53781" w:rsidRDefault="004500C4" w:rsidP="001E72FE">
      <w:pPr>
        <w:spacing w:after="0" w:line="360" w:lineRule="auto"/>
        <w:jc w:val="both"/>
        <w:rPr>
          <w:rFonts w:ascii="Arial" w:hAnsi="Arial" w:cs="Arial"/>
          <w:sz w:val="24"/>
          <w:szCs w:val="24"/>
        </w:rPr>
      </w:pPr>
      <w:proofErr w:type="gramStart"/>
      <w:r w:rsidRPr="00B33A31">
        <w:rPr>
          <w:rFonts w:ascii="Arial" w:hAnsi="Arial" w:cs="Arial"/>
          <w:b/>
          <w:sz w:val="24"/>
          <w:szCs w:val="24"/>
        </w:rPr>
        <w:lastRenderedPageBreak/>
        <w:t>Table 2: Clinical, imaging and electrophysiological features of SYNE1 patients.</w:t>
      </w:r>
      <w:proofErr w:type="gramEnd"/>
      <w:r w:rsidRPr="00B33A31">
        <w:rPr>
          <w:rFonts w:ascii="Arial" w:hAnsi="Arial" w:cs="Arial"/>
          <w:b/>
          <w:sz w:val="24"/>
          <w:szCs w:val="24"/>
        </w:rPr>
        <w:t xml:space="preserve"> </w:t>
      </w:r>
      <w:r w:rsidRPr="00B33A31">
        <w:rPr>
          <w:rFonts w:ascii="Arial" w:hAnsi="Arial" w:cs="Arial"/>
          <w:sz w:val="24"/>
          <w:szCs w:val="24"/>
        </w:rPr>
        <w:t>Patient ID</w:t>
      </w:r>
      <w:r>
        <w:rPr>
          <w:rFonts w:ascii="Arial" w:hAnsi="Arial" w:cs="Arial"/>
          <w:sz w:val="24"/>
          <w:szCs w:val="24"/>
        </w:rPr>
        <w:t xml:space="preserve"> </w:t>
      </w:r>
      <w:r w:rsidRPr="00B33A31">
        <w:rPr>
          <w:rFonts w:ascii="Arial" w:hAnsi="Arial" w:cs="Arial"/>
          <w:sz w:val="24"/>
          <w:szCs w:val="24"/>
        </w:rPr>
        <w:t xml:space="preserve">= family </w:t>
      </w:r>
      <w:proofErr w:type="spellStart"/>
      <w:r w:rsidRPr="00B33A31">
        <w:rPr>
          <w:rFonts w:ascii="Arial" w:hAnsi="Arial" w:cs="Arial"/>
          <w:sz w:val="24"/>
          <w:szCs w:val="24"/>
        </w:rPr>
        <w:t>number_individual</w:t>
      </w:r>
      <w:proofErr w:type="spellEnd"/>
      <w:r w:rsidRPr="00B33A31">
        <w:rPr>
          <w:rFonts w:ascii="Arial" w:hAnsi="Arial" w:cs="Arial"/>
          <w:sz w:val="24"/>
          <w:szCs w:val="24"/>
        </w:rPr>
        <w:t xml:space="preserve"> number; m</w:t>
      </w:r>
      <w:r>
        <w:rPr>
          <w:rFonts w:ascii="Arial" w:hAnsi="Arial" w:cs="Arial"/>
          <w:sz w:val="24"/>
          <w:szCs w:val="24"/>
        </w:rPr>
        <w:t xml:space="preserve"> </w:t>
      </w:r>
      <w:r w:rsidRPr="00B33A31">
        <w:rPr>
          <w:rFonts w:ascii="Arial" w:hAnsi="Arial" w:cs="Arial"/>
          <w:sz w:val="24"/>
          <w:szCs w:val="24"/>
        </w:rPr>
        <w:t>=male; f</w:t>
      </w:r>
      <w:r>
        <w:rPr>
          <w:rFonts w:ascii="Arial" w:hAnsi="Arial" w:cs="Arial"/>
          <w:sz w:val="24"/>
          <w:szCs w:val="24"/>
        </w:rPr>
        <w:t xml:space="preserve"> </w:t>
      </w:r>
      <w:r w:rsidRPr="00B33A31">
        <w:rPr>
          <w:rFonts w:ascii="Arial" w:hAnsi="Arial" w:cs="Arial"/>
          <w:sz w:val="24"/>
          <w:szCs w:val="24"/>
        </w:rPr>
        <w:t>= female; pure CA= pure cerebellar ataxia; CA plus = cerebellar ataxia plus at leas</w:t>
      </w:r>
      <w:r>
        <w:rPr>
          <w:rFonts w:ascii="Arial" w:hAnsi="Arial" w:cs="Arial"/>
          <w:sz w:val="24"/>
          <w:szCs w:val="24"/>
        </w:rPr>
        <w:t xml:space="preserve">t one additional system damage; </w:t>
      </w:r>
      <w:r w:rsidRPr="00B33A31">
        <w:rPr>
          <w:rFonts w:ascii="Arial" w:hAnsi="Arial" w:cs="Arial"/>
          <w:sz w:val="24"/>
          <w:szCs w:val="24"/>
        </w:rPr>
        <w:t xml:space="preserve">+ = present; - = absent; SARA = scale for the assessment and rating of ataxia; upper motor neuron signs = </w:t>
      </w:r>
      <w:r>
        <w:rPr>
          <w:rFonts w:ascii="Arial" w:hAnsi="Arial" w:cs="Arial"/>
          <w:sz w:val="24"/>
          <w:szCs w:val="24"/>
        </w:rPr>
        <w:t xml:space="preserve">extensor plantar response </w:t>
      </w:r>
      <w:r w:rsidRPr="00B33A31">
        <w:rPr>
          <w:rFonts w:ascii="Arial" w:hAnsi="Arial" w:cs="Arial"/>
          <w:sz w:val="24"/>
          <w:szCs w:val="24"/>
        </w:rPr>
        <w:t xml:space="preserve">positive and/or hyperreflexia of muscle tendon reflexes; UL = upper limb, LL = lower limb; MRI= magnetic resonance imaging; NCS= nerve conduction studies; EMG= electromyography; </w:t>
      </w:r>
      <w:proofErr w:type="spellStart"/>
      <w:r w:rsidRPr="00B33A31">
        <w:rPr>
          <w:rFonts w:ascii="Arial" w:hAnsi="Arial" w:cs="Arial"/>
          <w:sz w:val="24"/>
          <w:szCs w:val="24"/>
        </w:rPr>
        <w:t>n.d.</w:t>
      </w:r>
      <w:proofErr w:type="spellEnd"/>
      <w:r w:rsidRPr="00B33A31">
        <w:rPr>
          <w:rFonts w:ascii="Arial" w:hAnsi="Arial" w:cs="Arial"/>
          <w:sz w:val="24"/>
          <w:szCs w:val="24"/>
        </w:rPr>
        <w:t xml:space="preserve"> = not done. </w:t>
      </w:r>
      <w:r>
        <w:fldChar w:fldCharType="begin"/>
      </w:r>
      <w:r>
        <w:instrText xml:space="preserve"> LINK Excel.Sheet.8 "C:\\Users\\msynofzik\\Desktop\\Matthis-SONY-Notebook\\Documents\\Neurology\\Desktop\\Matthis-SONY-Notebook\\Documents\\Neurology\\Autosomal rezessive Ataxien\\SYNE1\\Manuskript\\phenotype table SYNE1_28062015.xls" Tabelle1!Z2S3:Z30S16 \a \f 5 \h </w:instrText>
      </w:r>
      <w:r w:rsidR="001E72FE">
        <w:instrText xml:space="preserve"> \* MERGEFORMAT </w:instrText>
      </w:r>
      <w:r>
        <w:fldChar w:fldCharType="end"/>
      </w:r>
    </w:p>
    <w:p w14:paraId="6C541F61" w14:textId="77777777" w:rsidR="004500C4" w:rsidRDefault="004500C4" w:rsidP="001E72FE">
      <w:pPr>
        <w:spacing w:after="0" w:line="360" w:lineRule="auto"/>
        <w:jc w:val="both"/>
        <w:rPr>
          <w:rFonts w:ascii="Arial" w:hAnsi="Arial" w:cs="Arial"/>
          <w:sz w:val="24"/>
          <w:szCs w:val="24"/>
        </w:rPr>
      </w:pPr>
    </w:p>
    <w:p w14:paraId="392E4DC8" w14:textId="77777777" w:rsidR="009E4719" w:rsidRPr="00B33A31" w:rsidRDefault="009E4719" w:rsidP="001E72FE">
      <w:pPr>
        <w:spacing w:after="0" w:line="360" w:lineRule="auto"/>
        <w:jc w:val="both"/>
        <w:rPr>
          <w:rFonts w:ascii="Arial" w:hAnsi="Arial" w:cs="Arial"/>
          <w:sz w:val="24"/>
          <w:szCs w:val="24"/>
        </w:rPr>
      </w:pPr>
    </w:p>
    <w:p w14:paraId="36663844" w14:textId="2BA3A849" w:rsidR="00AC5DB8" w:rsidRPr="00AC5DB8" w:rsidRDefault="00AF5437" w:rsidP="00AF5437">
      <w:pPr>
        <w:pStyle w:val="berschrift1"/>
      </w:pPr>
      <w:r w:rsidRPr="00AC5DB8">
        <w:t xml:space="preserve"> </w:t>
      </w:r>
    </w:p>
    <w:p w14:paraId="7786E8B2" w14:textId="77777777" w:rsidR="000D330B" w:rsidRDefault="000D330B" w:rsidP="00C2748E">
      <w:pPr>
        <w:spacing w:after="0" w:line="480" w:lineRule="auto"/>
        <w:jc w:val="both"/>
        <w:rPr>
          <w:rFonts w:ascii="Arial" w:hAnsi="Arial" w:cs="Arial"/>
        </w:rPr>
      </w:pPr>
    </w:p>
    <w:p w14:paraId="66A9F683" w14:textId="77777777" w:rsidR="000D330B" w:rsidRDefault="000D330B" w:rsidP="00C2748E">
      <w:pPr>
        <w:spacing w:after="0" w:line="480" w:lineRule="auto"/>
        <w:jc w:val="both"/>
        <w:rPr>
          <w:rFonts w:ascii="Arial" w:hAnsi="Arial" w:cs="Arial"/>
        </w:rPr>
        <w:sectPr w:rsidR="000D330B" w:rsidSect="006E4073">
          <w:pgSz w:w="12240" w:h="15840"/>
          <w:pgMar w:top="1440" w:right="1440" w:bottom="1440" w:left="1440" w:header="708" w:footer="708" w:gutter="0"/>
          <w:cols w:space="708"/>
          <w:docGrid w:linePitch="360"/>
        </w:sectPr>
      </w:pPr>
    </w:p>
    <w:p w14:paraId="09CA171B" w14:textId="77777777" w:rsidR="009663F2" w:rsidRPr="009977DB" w:rsidRDefault="009663F2" w:rsidP="00EA4105">
      <w:pPr>
        <w:pStyle w:val="berschrift1"/>
      </w:pPr>
      <w:r w:rsidRPr="009977DB">
        <w:lastRenderedPageBreak/>
        <w:t>References</w:t>
      </w:r>
    </w:p>
    <w:p w14:paraId="2D113750" w14:textId="77777777" w:rsidR="00746F7A" w:rsidRPr="00BF4DE9" w:rsidRDefault="00EA4105" w:rsidP="00BF4DE9">
      <w:pPr>
        <w:spacing w:line="240" w:lineRule="auto"/>
        <w:jc w:val="both"/>
        <w:rPr>
          <w:rFonts w:ascii="Arial" w:hAnsi="Arial" w:cs="Arial"/>
          <w:noProof/>
          <w:lang w:val="de-DE"/>
        </w:rPr>
      </w:pPr>
      <w:r w:rsidRPr="00BF4DE9">
        <w:rPr>
          <w:rFonts w:ascii="Arial" w:hAnsi="Arial" w:cs="Arial"/>
          <w:lang w:val="de-DE"/>
        </w:rPr>
        <w:fldChar w:fldCharType="begin"/>
      </w:r>
      <w:r w:rsidRPr="00BF4DE9">
        <w:rPr>
          <w:rFonts w:ascii="Arial" w:hAnsi="Arial" w:cs="Arial"/>
          <w:lang w:val="de-DE"/>
        </w:rPr>
        <w:instrText xml:space="preserve"> ADDIN EN.REFLIST </w:instrText>
      </w:r>
      <w:r w:rsidRPr="00BF4DE9">
        <w:rPr>
          <w:rFonts w:ascii="Arial" w:hAnsi="Arial" w:cs="Arial"/>
          <w:lang w:val="de-DE"/>
        </w:rPr>
        <w:fldChar w:fldCharType="separate"/>
      </w:r>
      <w:bookmarkStart w:id="342" w:name="_ENREF_1"/>
      <w:r w:rsidR="00746F7A" w:rsidRPr="00BF4DE9">
        <w:rPr>
          <w:rFonts w:ascii="Arial" w:hAnsi="Arial" w:cs="Arial"/>
          <w:noProof/>
          <w:lang w:val="de-DE"/>
        </w:rPr>
        <w:t>Adzhubei IA, Schmidt S, Peshkin L, Ramensky VE, Gerasimova A, Bork P, et al. A method and server for predicting damaging missense mutations. Nature methods. 2010;7(4):248-9.</w:t>
      </w:r>
      <w:bookmarkEnd w:id="342"/>
    </w:p>
    <w:p w14:paraId="34B17437" w14:textId="77777777" w:rsidR="00746F7A" w:rsidRPr="00BF4DE9" w:rsidRDefault="00746F7A" w:rsidP="00BF4DE9">
      <w:pPr>
        <w:spacing w:line="240" w:lineRule="auto"/>
        <w:jc w:val="both"/>
        <w:rPr>
          <w:rFonts w:ascii="Arial" w:hAnsi="Arial" w:cs="Arial"/>
          <w:noProof/>
          <w:lang w:val="de-DE"/>
        </w:rPr>
      </w:pPr>
      <w:bookmarkStart w:id="343" w:name="_ENREF_2"/>
      <w:r w:rsidRPr="00BF4DE9">
        <w:rPr>
          <w:rFonts w:ascii="Arial" w:hAnsi="Arial" w:cs="Arial"/>
          <w:noProof/>
          <w:lang w:val="de-DE"/>
        </w:rPr>
        <w:t>Apel ED, Lewis RM, Grady RM, Sanes JR. Syne-1, a dystrophin- and Klarsicht-related protein associated with synaptic nuclei at the neuromuscular junction. J Biol Chem. 2000;275(41):31986-95.</w:t>
      </w:r>
      <w:bookmarkEnd w:id="343"/>
    </w:p>
    <w:p w14:paraId="485C378B" w14:textId="77777777" w:rsidR="00746F7A" w:rsidRPr="00BF4DE9" w:rsidRDefault="00746F7A" w:rsidP="00BF4DE9">
      <w:pPr>
        <w:spacing w:line="240" w:lineRule="auto"/>
        <w:jc w:val="both"/>
        <w:rPr>
          <w:rFonts w:ascii="Arial" w:hAnsi="Arial" w:cs="Arial"/>
          <w:noProof/>
          <w:lang w:val="de-DE"/>
        </w:rPr>
      </w:pPr>
      <w:bookmarkStart w:id="344" w:name="_ENREF_3"/>
      <w:r w:rsidRPr="00BF4DE9">
        <w:rPr>
          <w:rFonts w:ascii="Arial" w:hAnsi="Arial" w:cs="Arial"/>
          <w:noProof/>
          <w:lang w:val="de-DE"/>
        </w:rPr>
        <w:t>Attali R, Warwar N, Israel A, Gurt I, McNally E, Puckelwartz M, et al. Mutation of SYNE-1, encoding an essential component of the nuclear lamina, is responsible for autosomal recessive arthrogryposis. Human molecular genetics. 2009;18(18):3462-9.</w:t>
      </w:r>
      <w:bookmarkEnd w:id="344"/>
    </w:p>
    <w:p w14:paraId="3DD38657" w14:textId="77777777" w:rsidR="00746F7A" w:rsidRPr="00BF4DE9" w:rsidRDefault="00746F7A" w:rsidP="00BF4DE9">
      <w:pPr>
        <w:spacing w:line="240" w:lineRule="auto"/>
        <w:jc w:val="both"/>
        <w:rPr>
          <w:rFonts w:ascii="Arial" w:hAnsi="Arial" w:cs="Arial"/>
          <w:noProof/>
          <w:lang w:val="de-DE"/>
        </w:rPr>
      </w:pPr>
      <w:bookmarkStart w:id="345" w:name="_ENREF_4"/>
      <w:r w:rsidRPr="00BF4DE9">
        <w:rPr>
          <w:rFonts w:ascii="Arial" w:hAnsi="Arial" w:cs="Arial"/>
          <w:noProof/>
          <w:lang w:val="de-DE"/>
        </w:rPr>
        <w:t>Crosby AH, Proukakis C. Is the transportation highway the right road for hereditary spastic paraplegia? American journal of human genetics. 2002;71(5):1009-16.</w:t>
      </w:r>
      <w:bookmarkEnd w:id="345"/>
    </w:p>
    <w:p w14:paraId="7B7E6578" w14:textId="77777777" w:rsidR="00746F7A" w:rsidRPr="00BF4DE9" w:rsidRDefault="00746F7A" w:rsidP="00BF4DE9">
      <w:pPr>
        <w:spacing w:line="240" w:lineRule="auto"/>
        <w:jc w:val="both"/>
        <w:rPr>
          <w:rFonts w:ascii="Arial" w:hAnsi="Arial" w:cs="Arial"/>
          <w:noProof/>
          <w:lang w:val="de-DE"/>
        </w:rPr>
      </w:pPr>
      <w:bookmarkStart w:id="346" w:name="_ENREF_5"/>
      <w:r w:rsidRPr="00BF4DE9">
        <w:rPr>
          <w:rFonts w:ascii="Arial" w:hAnsi="Arial" w:cs="Arial"/>
          <w:noProof/>
          <w:lang w:val="de-DE"/>
        </w:rPr>
        <w:t>Dupre N, Gros-Louis F, Bouchard JP, Noreau A, Rouleau GA. SYNE1-Related Autosomal Recessive Cerebellar Ataxia. In: Pagon RA, Bird TD, Dolan CR, Stephens K, Adam MP, editors. GeneReviews. Seattle (WA); 1993/2012. p. accessed on July 13th, 2014.</w:t>
      </w:r>
      <w:bookmarkEnd w:id="346"/>
    </w:p>
    <w:p w14:paraId="04BD453B" w14:textId="77777777" w:rsidR="00746F7A" w:rsidRPr="00BF4DE9" w:rsidRDefault="00746F7A" w:rsidP="00BF4DE9">
      <w:pPr>
        <w:spacing w:line="240" w:lineRule="auto"/>
        <w:jc w:val="both"/>
        <w:rPr>
          <w:rFonts w:ascii="Arial" w:hAnsi="Arial" w:cs="Arial"/>
          <w:noProof/>
          <w:lang w:val="de-DE"/>
        </w:rPr>
      </w:pPr>
      <w:bookmarkStart w:id="347" w:name="_ENREF_6"/>
      <w:r w:rsidRPr="00BF4DE9">
        <w:rPr>
          <w:rFonts w:ascii="Arial" w:hAnsi="Arial" w:cs="Arial"/>
          <w:noProof/>
          <w:lang w:val="de-DE"/>
        </w:rPr>
        <w:t>Dupre N, Gros-Louis F, Chrestian N, Verreault S, Brunet D, de Verteuil D, et al. Clinical and genetic study of autosomal recessive cerebellar ataxia type 1. Ann Neurol. 2007;62(1):93-8.</w:t>
      </w:r>
      <w:bookmarkEnd w:id="347"/>
    </w:p>
    <w:p w14:paraId="6D49B857" w14:textId="77777777" w:rsidR="00746F7A" w:rsidRPr="00BF4DE9" w:rsidRDefault="00746F7A" w:rsidP="00BF4DE9">
      <w:pPr>
        <w:spacing w:line="240" w:lineRule="auto"/>
        <w:jc w:val="both"/>
        <w:rPr>
          <w:rFonts w:ascii="Arial" w:hAnsi="Arial" w:cs="Arial"/>
          <w:noProof/>
          <w:lang w:val="de-DE"/>
        </w:rPr>
      </w:pPr>
      <w:bookmarkStart w:id="348" w:name="_ENREF_7"/>
      <w:r w:rsidRPr="00BF4DE9">
        <w:rPr>
          <w:rFonts w:ascii="Arial" w:hAnsi="Arial" w:cs="Arial"/>
          <w:noProof/>
          <w:lang w:val="de-DE"/>
        </w:rPr>
        <w:t>Fogel BL, Lee H, Deignan JL, Strom SP, Kantarci S, Wang X, et al. Exome sequencing in the clinical diagnosis of sporadic or familial cerebellar ataxia. JAMA neurology. 2014;71(10):1237-46.</w:t>
      </w:r>
      <w:bookmarkEnd w:id="348"/>
    </w:p>
    <w:p w14:paraId="5E17C4C0" w14:textId="77777777" w:rsidR="00746F7A" w:rsidRPr="00BF4DE9" w:rsidRDefault="00746F7A" w:rsidP="00BF4DE9">
      <w:pPr>
        <w:spacing w:line="240" w:lineRule="auto"/>
        <w:jc w:val="both"/>
        <w:rPr>
          <w:rFonts w:ascii="Arial" w:hAnsi="Arial" w:cs="Arial"/>
          <w:noProof/>
          <w:lang w:val="de-DE"/>
        </w:rPr>
      </w:pPr>
      <w:bookmarkStart w:id="349" w:name="_ENREF_8"/>
      <w:r w:rsidRPr="00BF4DE9">
        <w:rPr>
          <w:rFonts w:ascii="Arial" w:hAnsi="Arial" w:cs="Arial"/>
          <w:noProof/>
          <w:lang w:val="de-DE"/>
        </w:rPr>
        <w:t>Forster S, Vaitl A, Teipel SJ, Yakushev I, Mustafa M, la Fougere C, et al. Functional representation of olfactory impairment in early Alzheimer's disease. J Alzheimers Dis. 2010;22(2):581-91.</w:t>
      </w:r>
      <w:bookmarkEnd w:id="349"/>
    </w:p>
    <w:p w14:paraId="5024CEEC" w14:textId="77777777" w:rsidR="00746F7A" w:rsidRPr="00BF4DE9" w:rsidRDefault="00746F7A" w:rsidP="00BF4DE9">
      <w:pPr>
        <w:spacing w:line="240" w:lineRule="auto"/>
        <w:jc w:val="both"/>
        <w:rPr>
          <w:rFonts w:ascii="Arial" w:hAnsi="Arial" w:cs="Arial"/>
          <w:noProof/>
          <w:lang w:val="de-DE"/>
        </w:rPr>
      </w:pPr>
      <w:bookmarkStart w:id="350" w:name="_ENREF_9"/>
      <w:r w:rsidRPr="00BF4DE9">
        <w:rPr>
          <w:rFonts w:ascii="Arial" w:hAnsi="Arial" w:cs="Arial"/>
          <w:noProof/>
          <w:lang w:val="de-DE"/>
        </w:rPr>
        <w:t>Gros-Louis F, Dupre N, Dion P, Fox MA, Laurent S, Verreault S, et al. Mutations in SYNE1 lead to a newly discovered form of autosomal recessive cerebellar ataxia. Nat Genet. 2007;39(1):80-5.</w:t>
      </w:r>
      <w:bookmarkEnd w:id="350"/>
    </w:p>
    <w:p w14:paraId="5A5ACA3B" w14:textId="77777777" w:rsidR="00746F7A" w:rsidRPr="00BF4DE9" w:rsidRDefault="00746F7A" w:rsidP="00BF4DE9">
      <w:pPr>
        <w:spacing w:line="240" w:lineRule="auto"/>
        <w:jc w:val="both"/>
        <w:rPr>
          <w:rFonts w:ascii="Arial" w:hAnsi="Arial" w:cs="Arial"/>
          <w:noProof/>
          <w:lang w:val="de-DE"/>
        </w:rPr>
      </w:pPr>
      <w:bookmarkStart w:id="351" w:name="_ENREF_10"/>
      <w:r w:rsidRPr="00BF4DE9">
        <w:rPr>
          <w:rFonts w:ascii="Arial" w:hAnsi="Arial" w:cs="Arial"/>
          <w:noProof/>
          <w:lang w:val="de-DE"/>
        </w:rPr>
        <w:t>Hamza W, Ali Pacha L, Hamadouche T, Muller J, Drouot N, Ferrat F, et al. Molecular and clinical study of a cohort of 110 Algerian patients with autosomal recessive ataxia. BMC medical genetics. 2015;16:36.</w:t>
      </w:r>
      <w:bookmarkEnd w:id="351"/>
    </w:p>
    <w:p w14:paraId="3EB7EF61" w14:textId="77777777" w:rsidR="00746F7A" w:rsidRPr="00BF4DE9" w:rsidRDefault="00746F7A" w:rsidP="00BF4DE9">
      <w:pPr>
        <w:spacing w:line="240" w:lineRule="auto"/>
        <w:jc w:val="both"/>
        <w:rPr>
          <w:rFonts w:ascii="Arial" w:hAnsi="Arial" w:cs="Arial"/>
          <w:noProof/>
          <w:lang w:val="de-DE"/>
        </w:rPr>
      </w:pPr>
      <w:bookmarkStart w:id="352" w:name="_ENREF_11"/>
      <w:r w:rsidRPr="00BF4DE9">
        <w:rPr>
          <w:rFonts w:ascii="Arial" w:hAnsi="Arial" w:cs="Arial"/>
          <w:noProof/>
          <w:lang w:val="de-DE"/>
        </w:rPr>
        <w:t>Izumi Y, Miyamoto R, Morino H, Yoshizawa A, Nishinaka K, Udaka F, et al. Cerebellar ataxia with SYNE1 mutation accompanying motor neuron disease. Neurology. 2013;80(6):600-1.</w:t>
      </w:r>
      <w:bookmarkEnd w:id="352"/>
    </w:p>
    <w:p w14:paraId="356E2E2E" w14:textId="77777777" w:rsidR="00746F7A" w:rsidRPr="00BF4DE9" w:rsidRDefault="00746F7A" w:rsidP="00BF4DE9">
      <w:pPr>
        <w:spacing w:line="240" w:lineRule="auto"/>
        <w:jc w:val="both"/>
        <w:rPr>
          <w:rFonts w:ascii="Arial" w:hAnsi="Arial" w:cs="Arial"/>
          <w:noProof/>
          <w:lang w:val="de-DE"/>
        </w:rPr>
      </w:pPr>
      <w:bookmarkStart w:id="353" w:name="_ENREF_12"/>
      <w:r w:rsidRPr="00BF4DE9">
        <w:rPr>
          <w:rFonts w:ascii="Arial" w:hAnsi="Arial" w:cs="Arial"/>
          <w:noProof/>
          <w:lang w:val="de-DE"/>
        </w:rPr>
        <w:t>Kircher M, Witten DM, Jain P, O'Roak BJ, Cooper GM, Shendure J. A general framework for estimating the relative pathogenicity of human genetic variants. Nat Genet. 2014;46(3):310-5.</w:t>
      </w:r>
      <w:bookmarkEnd w:id="353"/>
    </w:p>
    <w:p w14:paraId="7DB20E9D" w14:textId="77777777" w:rsidR="00746F7A" w:rsidRPr="00BF4DE9" w:rsidRDefault="00746F7A" w:rsidP="00BF4DE9">
      <w:pPr>
        <w:spacing w:line="240" w:lineRule="auto"/>
        <w:jc w:val="both"/>
        <w:rPr>
          <w:rFonts w:ascii="Arial" w:hAnsi="Arial" w:cs="Arial"/>
          <w:noProof/>
          <w:lang w:val="de-DE"/>
        </w:rPr>
      </w:pPr>
      <w:bookmarkStart w:id="354" w:name="_ENREF_13"/>
      <w:r w:rsidRPr="00BF4DE9">
        <w:rPr>
          <w:rFonts w:ascii="Arial" w:hAnsi="Arial" w:cs="Arial"/>
          <w:noProof/>
          <w:lang w:val="de-DE"/>
        </w:rPr>
        <w:t>Martin JJ, Ceuterick C, Van Goethem G. On a dominantly inherited myopathy with tubular aggregates. Neuromuscul Disord. 1997;7(8):512-20.</w:t>
      </w:r>
      <w:bookmarkEnd w:id="354"/>
    </w:p>
    <w:p w14:paraId="4A3EE84C" w14:textId="77777777" w:rsidR="00746F7A" w:rsidRPr="00BF4DE9" w:rsidRDefault="00746F7A" w:rsidP="00BF4DE9">
      <w:pPr>
        <w:spacing w:line="240" w:lineRule="auto"/>
        <w:jc w:val="both"/>
        <w:rPr>
          <w:rFonts w:ascii="Arial" w:hAnsi="Arial" w:cs="Arial"/>
          <w:noProof/>
          <w:lang w:val="de-DE"/>
        </w:rPr>
      </w:pPr>
      <w:bookmarkStart w:id="355" w:name="_ENREF_14"/>
      <w:r w:rsidRPr="00BF4DE9">
        <w:rPr>
          <w:rFonts w:ascii="Arial" w:hAnsi="Arial" w:cs="Arial"/>
          <w:noProof/>
          <w:lang w:val="de-DE"/>
        </w:rPr>
        <w:t>Noreau A, Bourassa CV, Szuto A, Levert A, Dobrzeniecka S, Gauthier J, et al. SYNE1 mutations in autosomal recessive cerebellar ataxia. JAMA neurology. 2013;70(10):1296-31.</w:t>
      </w:r>
      <w:bookmarkEnd w:id="355"/>
    </w:p>
    <w:p w14:paraId="5F83526B" w14:textId="77777777" w:rsidR="00746F7A" w:rsidRPr="00BF4DE9" w:rsidRDefault="00746F7A" w:rsidP="00BF4DE9">
      <w:pPr>
        <w:spacing w:line="240" w:lineRule="auto"/>
        <w:jc w:val="both"/>
        <w:rPr>
          <w:rFonts w:ascii="Arial" w:hAnsi="Arial" w:cs="Arial"/>
          <w:noProof/>
          <w:lang w:val="de-DE"/>
        </w:rPr>
      </w:pPr>
      <w:bookmarkStart w:id="356" w:name="_ENREF_15"/>
      <w:r w:rsidRPr="00BF4DE9">
        <w:rPr>
          <w:rFonts w:ascii="Arial" w:hAnsi="Arial" w:cs="Arial"/>
          <w:noProof/>
          <w:lang w:val="de-DE"/>
        </w:rPr>
        <w:lastRenderedPageBreak/>
        <w:t>Poirier K, Lebrun N, Broix L, Tian G, Saillour Y, Boscheron C, et al. Mutations in TUBG1, DYNC1H1, KIF5C and KIF2A cause malformations of cortical development and microcephaly. Nat Genet. 2013;45(6):639-47.</w:t>
      </w:r>
      <w:bookmarkEnd w:id="356"/>
    </w:p>
    <w:p w14:paraId="3BB0DCFC" w14:textId="77777777" w:rsidR="00746F7A" w:rsidRPr="00BF4DE9" w:rsidRDefault="00746F7A" w:rsidP="00BF4DE9">
      <w:pPr>
        <w:spacing w:line="240" w:lineRule="auto"/>
        <w:jc w:val="both"/>
        <w:rPr>
          <w:rFonts w:ascii="Arial" w:hAnsi="Arial" w:cs="Arial"/>
          <w:noProof/>
          <w:lang w:val="de-DE"/>
        </w:rPr>
      </w:pPr>
      <w:bookmarkStart w:id="357" w:name="_ENREF_16"/>
      <w:r w:rsidRPr="00BF4DE9">
        <w:rPr>
          <w:rFonts w:ascii="Arial" w:hAnsi="Arial" w:cs="Arial"/>
          <w:noProof/>
          <w:lang w:val="de-DE"/>
        </w:rPr>
        <w:t>Puckelwartz MJ, Kessler E, Zhang Y, Hodzic D, Randles KN, Morris G, et al. Disruption of nesprin-1 produces an Emery Dreifuss muscular dystrophy-like phenotype in mice. Human molecular genetics. 2009;18(4):607-20.</w:t>
      </w:r>
      <w:bookmarkEnd w:id="357"/>
    </w:p>
    <w:p w14:paraId="1499A6B1" w14:textId="77777777" w:rsidR="00746F7A" w:rsidRPr="00BF4DE9" w:rsidRDefault="00746F7A" w:rsidP="00BF4DE9">
      <w:pPr>
        <w:spacing w:line="240" w:lineRule="auto"/>
        <w:jc w:val="both"/>
        <w:rPr>
          <w:rFonts w:ascii="Arial" w:hAnsi="Arial" w:cs="Arial"/>
          <w:noProof/>
          <w:lang w:val="de-DE"/>
        </w:rPr>
      </w:pPr>
      <w:bookmarkStart w:id="358" w:name="_ENREF_17"/>
      <w:r w:rsidRPr="00BF4DE9">
        <w:rPr>
          <w:rFonts w:ascii="Arial" w:hAnsi="Arial" w:cs="Arial"/>
          <w:noProof/>
          <w:lang w:val="de-DE"/>
        </w:rPr>
        <w:t>Razafsky D, Hodzic D. A variant of Nesprin1 giant devoid of KASH domain underlies the molecular etiology of autosomal recessive cerebellar ataxia type I. Neurobiol Dis. 2015;78:57-67.</w:t>
      </w:r>
      <w:bookmarkEnd w:id="358"/>
    </w:p>
    <w:p w14:paraId="350C007F" w14:textId="77777777" w:rsidR="00746F7A" w:rsidRPr="00BF4DE9" w:rsidRDefault="00746F7A" w:rsidP="00BF4DE9">
      <w:pPr>
        <w:spacing w:line="240" w:lineRule="auto"/>
        <w:jc w:val="both"/>
        <w:rPr>
          <w:rFonts w:ascii="Arial" w:hAnsi="Arial" w:cs="Arial"/>
          <w:noProof/>
          <w:lang w:val="de-DE"/>
        </w:rPr>
      </w:pPr>
      <w:bookmarkStart w:id="359" w:name="_ENREF_18"/>
      <w:r w:rsidRPr="00BF4DE9">
        <w:rPr>
          <w:rFonts w:ascii="Arial" w:hAnsi="Arial" w:cs="Arial"/>
          <w:noProof/>
          <w:lang w:val="de-DE"/>
        </w:rPr>
        <w:t>Reese MG, Eeckman FH, Kulp D, Haussler D. Improved splice site detection in Genie. Journal of computational biology : a journal of computational molecular cell biology. 1997;4(3):311-23.</w:t>
      </w:r>
      <w:bookmarkEnd w:id="359"/>
    </w:p>
    <w:p w14:paraId="7CD411FC" w14:textId="77777777" w:rsidR="00746F7A" w:rsidRPr="00BF4DE9" w:rsidRDefault="00746F7A" w:rsidP="00BF4DE9">
      <w:pPr>
        <w:spacing w:line="240" w:lineRule="auto"/>
        <w:jc w:val="both"/>
        <w:rPr>
          <w:rFonts w:ascii="Arial" w:hAnsi="Arial" w:cs="Arial"/>
          <w:noProof/>
          <w:lang w:val="de-DE"/>
        </w:rPr>
      </w:pPr>
      <w:bookmarkStart w:id="360" w:name="_ENREF_19"/>
      <w:r w:rsidRPr="00BF4DE9">
        <w:rPr>
          <w:rFonts w:ascii="Arial" w:hAnsi="Arial" w:cs="Arial"/>
          <w:noProof/>
          <w:lang w:val="de-DE"/>
        </w:rPr>
        <w:t>Schmitz-Hubsch T, du Montcel ST, Baliko L, Berciano J, Boesch S, Depondt C, et al. Scale for the assessment and rating of ataxia: development of a new clinical scale. Neurology. 2006;66(11):1717-20.</w:t>
      </w:r>
      <w:bookmarkEnd w:id="360"/>
    </w:p>
    <w:p w14:paraId="49A5EFF6" w14:textId="77777777" w:rsidR="00746F7A" w:rsidRPr="00BF4DE9" w:rsidRDefault="00746F7A" w:rsidP="00BF4DE9">
      <w:pPr>
        <w:spacing w:line="240" w:lineRule="auto"/>
        <w:jc w:val="both"/>
        <w:rPr>
          <w:rFonts w:ascii="Arial" w:hAnsi="Arial" w:cs="Arial"/>
          <w:noProof/>
          <w:lang w:val="de-DE"/>
        </w:rPr>
      </w:pPr>
      <w:bookmarkStart w:id="361" w:name="_ENREF_20"/>
      <w:r w:rsidRPr="00BF4DE9">
        <w:rPr>
          <w:rFonts w:ascii="Arial" w:hAnsi="Arial" w:cs="Arial"/>
          <w:noProof/>
          <w:lang w:val="de-DE"/>
        </w:rPr>
        <w:t>Schwarz JM, Rodelsperger C, Schuelke M, Seelow D. MutationTaster evaluates disease-causing potential of sequence alterations. Nature methods. 2010;7(8):575-6.</w:t>
      </w:r>
      <w:bookmarkEnd w:id="361"/>
    </w:p>
    <w:p w14:paraId="1C43F2B3" w14:textId="77777777" w:rsidR="00746F7A" w:rsidRPr="00BF4DE9" w:rsidRDefault="00746F7A" w:rsidP="00BF4DE9">
      <w:pPr>
        <w:spacing w:line="240" w:lineRule="auto"/>
        <w:jc w:val="both"/>
        <w:rPr>
          <w:rFonts w:ascii="Arial" w:hAnsi="Arial" w:cs="Arial"/>
          <w:noProof/>
          <w:lang w:val="de-DE"/>
        </w:rPr>
      </w:pPr>
      <w:bookmarkStart w:id="362" w:name="_ENREF_21"/>
      <w:r w:rsidRPr="00BF4DE9">
        <w:rPr>
          <w:rFonts w:ascii="Arial" w:hAnsi="Arial" w:cs="Arial"/>
          <w:noProof/>
          <w:lang w:val="de-DE"/>
        </w:rPr>
        <w:t>Sim NL, Kumar P, Hu J, Henikoff S, Schneider G, Ng PC. SIFT web server: predicting effects of amino acid substitutions on proteins. Nucleic acids research. 2012;40(Web Server issue):W452-7.</w:t>
      </w:r>
      <w:bookmarkEnd w:id="362"/>
    </w:p>
    <w:p w14:paraId="5A925C7B" w14:textId="77777777" w:rsidR="00746F7A" w:rsidRPr="00BF4DE9" w:rsidRDefault="00746F7A" w:rsidP="00BF4DE9">
      <w:pPr>
        <w:spacing w:line="240" w:lineRule="auto"/>
        <w:jc w:val="both"/>
        <w:rPr>
          <w:rFonts w:ascii="Arial" w:hAnsi="Arial" w:cs="Arial"/>
          <w:noProof/>
          <w:lang w:val="de-DE"/>
        </w:rPr>
      </w:pPr>
      <w:bookmarkStart w:id="363" w:name="_ENREF_22"/>
      <w:r w:rsidRPr="00BF4DE9">
        <w:rPr>
          <w:rFonts w:ascii="Arial" w:hAnsi="Arial" w:cs="Arial"/>
          <w:noProof/>
          <w:lang w:val="de-DE"/>
        </w:rPr>
        <w:t>Wang K, Li M, Hakonarson H. ANNOVAR: functional annotation of genetic variants from high-throughput sequencing data. Nucleic acids research. 2010;38(16):e164.</w:t>
      </w:r>
      <w:bookmarkEnd w:id="363"/>
    </w:p>
    <w:p w14:paraId="6BDB89A1" w14:textId="77777777" w:rsidR="00746F7A" w:rsidRPr="00BF4DE9" w:rsidRDefault="00746F7A" w:rsidP="00BF4DE9">
      <w:pPr>
        <w:spacing w:line="240" w:lineRule="auto"/>
        <w:jc w:val="both"/>
        <w:rPr>
          <w:rFonts w:ascii="Arial" w:hAnsi="Arial" w:cs="Arial"/>
          <w:noProof/>
          <w:lang w:val="de-DE"/>
        </w:rPr>
      </w:pPr>
      <w:bookmarkStart w:id="364" w:name="_ENREF_23"/>
      <w:r w:rsidRPr="00BF4DE9">
        <w:rPr>
          <w:rFonts w:ascii="Arial" w:hAnsi="Arial" w:cs="Arial"/>
          <w:noProof/>
          <w:lang w:val="de-DE"/>
        </w:rPr>
        <w:t>Zhang J, Felder A, Liu Y, Guo LT, Lange S, Dalton ND, et al. Nesprin 1 is critical for nuclear positioning and anchorage. Human molecular genetics. 2010;19(2):329-41.</w:t>
      </w:r>
      <w:bookmarkEnd w:id="364"/>
    </w:p>
    <w:p w14:paraId="28D63232" w14:textId="77777777" w:rsidR="00746F7A" w:rsidRPr="00BF4DE9" w:rsidRDefault="00746F7A" w:rsidP="00BF4DE9">
      <w:pPr>
        <w:spacing w:line="240" w:lineRule="auto"/>
        <w:jc w:val="both"/>
        <w:rPr>
          <w:rFonts w:ascii="Arial" w:hAnsi="Arial" w:cs="Arial"/>
          <w:noProof/>
          <w:lang w:val="de-DE"/>
        </w:rPr>
      </w:pPr>
      <w:bookmarkStart w:id="365" w:name="_ENREF_24"/>
      <w:r w:rsidRPr="00BF4DE9">
        <w:rPr>
          <w:rFonts w:ascii="Arial" w:hAnsi="Arial" w:cs="Arial"/>
          <w:noProof/>
          <w:lang w:val="de-DE"/>
        </w:rPr>
        <w:t>Zhang Q, Bethmann C, Worth NF, Davies JD, Wasner C, Feuer A, et al. Nesprin-1 and -2 are involved in the pathogenesis of Emery Dreifuss muscular dystrophy and are critical for nuclear envelope integrity. Human molecular genetics. 2007;16(23):2816-33.</w:t>
      </w:r>
      <w:bookmarkEnd w:id="365"/>
    </w:p>
    <w:p w14:paraId="7BDABE76" w14:textId="77777777" w:rsidR="00746F7A" w:rsidRPr="00BF4DE9" w:rsidRDefault="00746F7A" w:rsidP="00BF4DE9">
      <w:pPr>
        <w:spacing w:line="240" w:lineRule="auto"/>
        <w:jc w:val="both"/>
        <w:rPr>
          <w:rFonts w:ascii="Arial" w:hAnsi="Arial" w:cs="Arial"/>
          <w:noProof/>
          <w:lang w:val="de-DE"/>
        </w:rPr>
      </w:pPr>
      <w:bookmarkStart w:id="366" w:name="_ENREF_25"/>
      <w:r w:rsidRPr="00BF4DE9">
        <w:rPr>
          <w:rFonts w:ascii="Arial" w:hAnsi="Arial" w:cs="Arial"/>
          <w:noProof/>
          <w:lang w:val="de-DE"/>
        </w:rPr>
        <w:t>Zhang X, Xu R, Zhu B, Yang X, Ding X, Duan S, et al. Syne-1 and Syne-2 play crucial roles in myonuclear anchorage and motor neuron innervation. Development. 2007;134(5):901-8.</w:t>
      </w:r>
      <w:bookmarkEnd w:id="366"/>
    </w:p>
    <w:p w14:paraId="15728337" w14:textId="74F1D08E" w:rsidR="00746F7A" w:rsidRPr="00BF4DE9" w:rsidRDefault="00746F7A" w:rsidP="00BF4DE9">
      <w:pPr>
        <w:spacing w:line="240" w:lineRule="auto"/>
        <w:jc w:val="both"/>
        <w:rPr>
          <w:rFonts w:ascii="Arial" w:hAnsi="Arial" w:cs="Arial"/>
          <w:noProof/>
          <w:lang w:val="de-DE"/>
        </w:rPr>
      </w:pPr>
    </w:p>
    <w:p w14:paraId="3349A384" w14:textId="67D1C905" w:rsidR="009663F2" w:rsidRPr="00AF5437" w:rsidRDefault="00EA4105" w:rsidP="00BF4DE9">
      <w:pPr>
        <w:spacing w:before="240"/>
        <w:jc w:val="both"/>
        <w:rPr>
          <w:rFonts w:ascii="Arial" w:hAnsi="Arial" w:cs="Arial"/>
          <w:lang w:val="de-DE"/>
        </w:rPr>
      </w:pPr>
      <w:r w:rsidRPr="00BF4DE9">
        <w:rPr>
          <w:rFonts w:ascii="Arial" w:hAnsi="Arial" w:cs="Arial"/>
          <w:lang w:val="de-DE"/>
        </w:rPr>
        <w:fldChar w:fldCharType="end"/>
      </w:r>
    </w:p>
    <w:sectPr w:rsidR="009663F2" w:rsidRPr="00AF5437" w:rsidSect="005615B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0A3B17" w14:textId="77777777" w:rsidR="00240E6F" w:rsidRDefault="00240E6F" w:rsidP="00FC197B">
      <w:pPr>
        <w:spacing w:after="0" w:line="240" w:lineRule="auto"/>
      </w:pPr>
      <w:r>
        <w:separator/>
      </w:r>
    </w:p>
  </w:endnote>
  <w:endnote w:type="continuationSeparator" w:id="0">
    <w:p w14:paraId="20499A0E" w14:textId="77777777" w:rsidR="00240E6F" w:rsidRDefault="00240E6F" w:rsidP="00FC1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dvTT86d47313">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E2FDC" w14:textId="77777777" w:rsidR="00A74364" w:rsidRDefault="00A74364">
    <w:pPr>
      <w:pStyle w:val="Fuzeile"/>
      <w:jc w:val="right"/>
    </w:pPr>
    <w:r>
      <w:fldChar w:fldCharType="begin"/>
    </w:r>
    <w:r>
      <w:instrText>PAGE   \* MERGEFORMAT</w:instrText>
    </w:r>
    <w:r>
      <w:fldChar w:fldCharType="separate"/>
    </w:r>
    <w:r w:rsidR="00354DB5">
      <w:rPr>
        <w:noProof/>
      </w:rPr>
      <w:t>24</w:t>
    </w:r>
    <w:r>
      <w:rPr>
        <w:noProof/>
      </w:rPr>
      <w:fldChar w:fldCharType="end"/>
    </w:r>
  </w:p>
  <w:p w14:paraId="3C3ED686" w14:textId="77777777" w:rsidR="00A74364" w:rsidRDefault="00A7436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A5358" w14:textId="77777777" w:rsidR="00240E6F" w:rsidRDefault="00240E6F" w:rsidP="00FC197B">
      <w:pPr>
        <w:spacing w:after="0" w:line="240" w:lineRule="auto"/>
      </w:pPr>
      <w:r>
        <w:separator/>
      </w:r>
    </w:p>
  </w:footnote>
  <w:footnote w:type="continuationSeparator" w:id="0">
    <w:p w14:paraId="373A24AC" w14:textId="77777777" w:rsidR="00240E6F" w:rsidRDefault="00240E6F" w:rsidP="00FC19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3A7A"/>
    <w:multiLevelType w:val="hybridMultilevel"/>
    <w:tmpl w:val="214A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503CD"/>
    <w:multiLevelType w:val="hybridMultilevel"/>
    <w:tmpl w:val="FF9E1964"/>
    <w:lvl w:ilvl="0" w:tplc="17404FF0">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06A1701E"/>
    <w:multiLevelType w:val="hybridMultilevel"/>
    <w:tmpl w:val="D0B42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3662F3"/>
    <w:multiLevelType w:val="hybridMultilevel"/>
    <w:tmpl w:val="B42EC0CC"/>
    <w:lvl w:ilvl="0" w:tplc="DD0CA75C">
      <w:start w:val="1"/>
      <w:numFmt w:val="bullet"/>
      <w:lvlText w:val="•"/>
      <w:lvlJc w:val="left"/>
      <w:pPr>
        <w:tabs>
          <w:tab w:val="num" w:pos="720"/>
        </w:tabs>
        <w:ind w:left="720" w:hanging="360"/>
      </w:pPr>
      <w:rPr>
        <w:rFonts w:ascii="Arial" w:hAnsi="Arial" w:hint="default"/>
      </w:rPr>
    </w:lvl>
    <w:lvl w:ilvl="1" w:tplc="EAC2AD2C" w:tentative="1">
      <w:start w:val="1"/>
      <w:numFmt w:val="bullet"/>
      <w:lvlText w:val="•"/>
      <w:lvlJc w:val="left"/>
      <w:pPr>
        <w:tabs>
          <w:tab w:val="num" w:pos="1440"/>
        </w:tabs>
        <w:ind w:left="1440" w:hanging="360"/>
      </w:pPr>
      <w:rPr>
        <w:rFonts w:ascii="Arial" w:hAnsi="Arial" w:hint="default"/>
      </w:rPr>
    </w:lvl>
    <w:lvl w:ilvl="2" w:tplc="E17E3D7C" w:tentative="1">
      <w:start w:val="1"/>
      <w:numFmt w:val="bullet"/>
      <w:lvlText w:val="•"/>
      <w:lvlJc w:val="left"/>
      <w:pPr>
        <w:tabs>
          <w:tab w:val="num" w:pos="2160"/>
        </w:tabs>
        <w:ind w:left="2160" w:hanging="360"/>
      </w:pPr>
      <w:rPr>
        <w:rFonts w:ascii="Arial" w:hAnsi="Arial" w:hint="default"/>
      </w:rPr>
    </w:lvl>
    <w:lvl w:ilvl="3" w:tplc="2B469930" w:tentative="1">
      <w:start w:val="1"/>
      <w:numFmt w:val="bullet"/>
      <w:lvlText w:val="•"/>
      <w:lvlJc w:val="left"/>
      <w:pPr>
        <w:tabs>
          <w:tab w:val="num" w:pos="2880"/>
        </w:tabs>
        <w:ind w:left="2880" w:hanging="360"/>
      </w:pPr>
      <w:rPr>
        <w:rFonts w:ascii="Arial" w:hAnsi="Arial" w:hint="default"/>
      </w:rPr>
    </w:lvl>
    <w:lvl w:ilvl="4" w:tplc="419E9626" w:tentative="1">
      <w:start w:val="1"/>
      <w:numFmt w:val="bullet"/>
      <w:lvlText w:val="•"/>
      <w:lvlJc w:val="left"/>
      <w:pPr>
        <w:tabs>
          <w:tab w:val="num" w:pos="3600"/>
        </w:tabs>
        <w:ind w:left="3600" w:hanging="360"/>
      </w:pPr>
      <w:rPr>
        <w:rFonts w:ascii="Arial" w:hAnsi="Arial" w:hint="default"/>
      </w:rPr>
    </w:lvl>
    <w:lvl w:ilvl="5" w:tplc="BC3A718A" w:tentative="1">
      <w:start w:val="1"/>
      <w:numFmt w:val="bullet"/>
      <w:lvlText w:val="•"/>
      <w:lvlJc w:val="left"/>
      <w:pPr>
        <w:tabs>
          <w:tab w:val="num" w:pos="4320"/>
        </w:tabs>
        <w:ind w:left="4320" w:hanging="360"/>
      </w:pPr>
      <w:rPr>
        <w:rFonts w:ascii="Arial" w:hAnsi="Arial" w:hint="default"/>
      </w:rPr>
    </w:lvl>
    <w:lvl w:ilvl="6" w:tplc="25FC8BAE" w:tentative="1">
      <w:start w:val="1"/>
      <w:numFmt w:val="bullet"/>
      <w:lvlText w:val="•"/>
      <w:lvlJc w:val="left"/>
      <w:pPr>
        <w:tabs>
          <w:tab w:val="num" w:pos="5040"/>
        </w:tabs>
        <w:ind w:left="5040" w:hanging="360"/>
      </w:pPr>
      <w:rPr>
        <w:rFonts w:ascii="Arial" w:hAnsi="Arial" w:hint="default"/>
      </w:rPr>
    </w:lvl>
    <w:lvl w:ilvl="7" w:tplc="FDF65E1C" w:tentative="1">
      <w:start w:val="1"/>
      <w:numFmt w:val="bullet"/>
      <w:lvlText w:val="•"/>
      <w:lvlJc w:val="left"/>
      <w:pPr>
        <w:tabs>
          <w:tab w:val="num" w:pos="5760"/>
        </w:tabs>
        <w:ind w:left="5760" w:hanging="360"/>
      </w:pPr>
      <w:rPr>
        <w:rFonts w:ascii="Arial" w:hAnsi="Arial" w:hint="default"/>
      </w:rPr>
    </w:lvl>
    <w:lvl w:ilvl="8" w:tplc="B5202C34" w:tentative="1">
      <w:start w:val="1"/>
      <w:numFmt w:val="bullet"/>
      <w:lvlText w:val="•"/>
      <w:lvlJc w:val="left"/>
      <w:pPr>
        <w:tabs>
          <w:tab w:val="num" w:pos="6480"/>
        </w:tabs>
        <w:ind w:left="6480" w:hanging="360"/>
      </w:pPr>
      <w:rPr>
        <w:rFonts w:ascii="Arial" w:hAnsi="Arial" w:hint="default"/>
      </w:rPr>
    </w:lvl>
  </w:abstractNum>
  <w:abstractNum w:abstractNumId="4">
    <w:nsid w:val="215C7097"/>
    <w:multiLevelType w:val="hybridMultilevel"/>
    <w:tmpl w:val="AEB02E98"/>
    <w:lvl w:ilvl="0" w:tplc="A68614BC">
      <w:start w:val="15"/>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5">
    <w:nsid w:val="21863730"/>
    <w:multiLevelType w:val="hybridMultilevel"/>
    <w:tmpl w:val="498CF8FC"/>
    <w:lvl w:ilvl="0" w:tplc="2746EF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267D6E"/>
    <w:multiLevelType w:val="hybridMultilevel"/>
    <w:tmpl w:val="AB9E6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32462B"/>
    <w:multiLevelType w:val="hybridMultilevel"/>
    <w:tmpl w:val="E0BC3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8D4E3F"/>
    <w:multiLevelType w:val="hybridMultilevel"/>
    <w:tmpl w:val="588A29F0"/>
    <w:lvl w:ilvl="0" w:tplc="09B4B556">
      <w:start w:val="4"/>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E1065F1"/>
    <w:multiLevelType w:val="hybridMultilevel"/>
    <w:tmpl w:val="89C8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FA1BA4"/>
    <w:multiLevelType w:val="hybridMultilevel"/>
    <w:tmpl w:val="C1A8D4F2"/>
    <w:lvl w:ilvl="0" w:tplc="D0723D36">
      <w:start w:val="2"/>
      <w:numFmt w:val="bullet"/>
      <w:lvlText w:val="-"/>
      <w:lvlJc w:val="left"/>
      <w:pPr>
        <w:ind w:left="720" w:hanging="360"/>
      </w:pPr>
      <w:rPr>
        <w:rFonts w:ascii="AdvTT86d47313" w:eastAsia="Times New Roman" w:hAnsi="AdvTT86d47313"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3C9F5648"/>
    <w:multiLevelType w:val="hybridMultilevel"/>
    <w:tmpl w:val="94BA4B82"/>
    <w:lvl w:ilvl="0" w:tplc="67D6D388">
      <w:start w:val="1"/>
      <w:numFmt w:val="lowerLetter"/>
      <w:lvlText w:val="%1)"/>
      <w:lvlJc w:val="left"/>
      <w:pPr>
        <w:ind w:left="720" w:hanging="360"/>
      </w:pPr>
      <w:rPr>
        <w:rFonts w:eastAsia="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563264"/>
    <w:multiLevelType w:val="hybridMultilevel"/>
    <w:tmpl w:val="2BE41804"/>
    <w:lvl w:ilvl="0" w:tplc="762041EA">
      <w:start w:val="2"/>
      <w:numFmt w:val="bullet"/>
      <w:lvlText w:val=""/>
      <w:lvlJc w:val="left"/>
      <w:pPr>
        <w:ind w:left="720" w:hanging="360"/>
      </w:pPr>
      <w:rPr>
        <w:rFonts w:ascii="Wingdings" w:eastAsia="Times New Roman"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nsid w:val="5818664E"/>
    <w:multiLevelType w:val="hybridMultilevel"/>
    <w:tmpl w:val="B8A638B2"/>
    <w:lvl w:ilvl="0" w:tplc="9264AE1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0A143E7"/>
    <w:multiLevelType w:val="hybridMultilevel"/>
    <w:tmpl w:val="59C06C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2B69CA"/>
    <w:multiLevelType w:val="hybridMultilevel"/>
    <w:tmpl w:val="CCB48FAA"/>
    <w:lvl w:ilvl="0" w:tplc="7878320E">
      <w:start w:val="1"/>
      <w:numFmt w:val="lowerLetter"/>
      <w:lvlText w:val="%1)"/>
      <w:lvlJc w:val="left"/>
      <w:pPr>
        <w:ind w:left="720" w:hanging="360"/>
      </w:pPr>
      <w:rPr>
        <w:rFonts w:eastAsia="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73558F"/>
    <w:multiLevelType w:val="hybridMultilevel"/>
    <w:tmpl w:val="89C8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53619A"/>
    <w:multiLevelType w:val="hybridMultilevel"/>
    <w:tmpl w:val="89C8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AB1DE9"/>
    <w:multiLevelType w:val="hybridMultilevel"/>
    <w:tmpl w:val="20F23194"/>
    <w:lvl w:ilvl="0" w:tplc="9264AE1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7CAB113F"/>
    <w:multiLevelType w:val="hybridMultilevel"/>
    <w:tmpl w:val="15A023B2"/>
    <w:lvl w:ilvl="0" w:tplc="D56AFD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43595C"/>
    <w:multiLevelType w:val="hybridMultilevel"/>
    <w:tmpl w:val="76BEE9BE"/>
    <w:lvl w:ilvl="0" w:tplc="BB90276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637D82"/>
    <w:multiLevelType w:val="hybridMultilevel"/>
    <w:tmpl w:val="B15EE9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897427"/>
    <w:multiLevelType w:val="hybridMultilevel"/>
    <w:tmpl w:val="A51C8D42"/>
    <w:lvl w:ilvl="0" w:tplc="9D70462E">
      <w:start w:val="15"/>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15"/>
  </w:num>
  <w:num w:numId="4">
    <w:abstractNumId w:val="12"/>
  </w:num>
  <w:num w:numId="5">
    <w:abstractNumId w:val="17"/>
  </w:num>
  <w:num w:numId="6">
    <w:abstractNumId w:val="9"/>
  </w:num>
  <w:num w:numId="7">
    <w:abstractNumId w:val="10"/>
  </w:num>
  <w:num w:numId="8">
    <w:abstractNumId w:val="16"/>
  </w:num>
  <w:num w:numId="9">
    <w:abstractNumId w:val="22"/>
  </w:num>
  <w:num w:numId="10">
    <w:abstractNumId w:val="4"/>
  </w:num>
  <w:num w:numId="11">
    <w:abstractNumId w:val="11"/>
  </w:num>
  <w:num w:numId="12">
    <w:abstractNumId w:val="19"/>
  </w:num>
  <w:num w:numId="13">
    <w:abstractNumId w:val="18"/>
  </w:num>
  <w:num w:numId="14">
    <w:abstractNumId w:val="13"/>
  </w:num>
  <w:num w:numId="15">
    <w:abstractNumId w:val="8"/>
  </w:num>
  <w:num w:numId="16">
    <w:abstractNumId w:val="21"/>
  </w:num>
  <w:num w:numId="17">
    <w:abstractNumId w:val="7"/>
  </w:num>
  <w:num w:numId="18">
    <w:abstractNumId w:val="3"/>
  </w:num>
  <w:num w:numId="19">
    <w:abstractNumId w:val="20"/>
  </w:num>
  <w:num w:numId="20">
    <w:abstractNumId w:val="0"/>
  </w:num>
  <w:num w:numId="21">
    <w:abstractNumId w:val="14"/>
  </w:num>
  <w:num w:numId="22">
    <w:abstractNumId w:val="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20"/>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rain&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25sdadwv9wrade0ezop2wrc2dzfs2dffr2x&quot;&gt;Ethics in Neurology-Converted&lt;record-ids&gt;&lt;item&gt;7118&lt;/item&gt;&lt;item&gt;8764&lt;/item&gt;&lt;item&gt;8904&lt;/item&gt;&lt;item&gt;8916&lt;/item&gt;&lt;item&gt;8918&lt;/item&gt;&lt;item&gt;9305&lt;/item&gt;&lt;item&gt;9306&lt;/item&gt;&lt;item&gt;9308&lt;/item&gt;&lt;item&gt;9310&lt;/item&gt;&lt;item&gt;9311&lt;/item&gt;&lt;item&gt;9313&lt;/item&gt;&lt;item&gt;9482&lt;/item&gt;&lt;item&gt;9483&lt;/item&gt;&lt;item&gt;9484&lt;/item&gt;&lt;item&gt;9523&lt;/item&gt;&lt;item&gt;9533&lt;/item&gt;&lt;item&gt;9534&lt;/item&gt;&lt;item&gt;9535&lt;/item&gt;&lt;item&gt;9537&lt;/item&gt;&lt;item&gt;9538&lt;/item&gt;&lt;item&gt;9539&lt;/item&gt;&lt;item&gt;9540&lt;/item&gt;&lt;item&gt;9541&lt;/item&gt;&lt;item&gt;9542&lt;/item&gt;&lt;item&gt;9564&lt;/item&gt;&lt;/record-ids&gt;&lt;/item&gt;&lt;/Libraries&gt;"/>
  </w:docVars>
  <w:rsids>
    <w:rsidRoot w:val="000C788F"/>
    <w:rsid w:val="000008F3"/>
    <w:rsid w:val="00000B5E"/>
    <w:rsid w:val="00001D96"/>
    <w:rsid w:val="000028D6"/>
    <w:rsid w:val="000030C7"/>
    <w:rsid w:val="00003394"/>
    <w:rsid w:val="0000358E"/>
    <w:rsid w:val="0000447A"/>
    <w:rsid w:val="00004738"/>
    <w:rsid w:val="00004D12"/>
    <w:rsid w:val="00005CDE"/>
    <w:rsid w:val="00012D9E"/>
    <w:rsid w:val="00013B73"/>
    <w:rsid w:val="0001692D"/>
    <w:rsid w:val="000202FD"/>
    <w:rsid w:val="00020B11"/>
    <w:rsid w:val="0002165C"/>
    <w:rsid w:val="00021D8F"/>
    <w:rsid w:val="00022FC4"/>
    <w:rsid w:val="00023566"/>
    <w:rsid w:val="000243F3"/>
    <w:rsid w:val="00024B20"/>
    <w:rsid w:val="000256D1"/>
    <w:rsid w:val="00026C18"/>
    <w:rsid w:val="00027082"/>
    <w:rsid w:val="00027EAD"/>
    <w:rsid w:val="00030997"/>
    <w:rsid w:val="00030CE4"/>
    <w:rsid w:val="0003231F"/>
    <w:rsid w:val="00033391"/>
    <w:rsid w:val="00035899"/>
    <w:rsid w:val="00035CD1"/>
    <w:rsid w:val="00036C61"/>
    <w:rsid w:val="00036FAA"/>
    <w:rsid w:val="00037488"/>
    <w:rsid w:val="00037C3C"/>
    <w:rsid w:val="000409FD"/>
    <w:rsid w:val="00041C3C"/>
    <w:rsid w:val="00043863"/>
    <w:rsid w:val="00044D81"/>
    <w:rsid w:val="00045676"/>
    <w:rsid w:val="00045919"/>
    <w:rsid w:val="00046994"/>
    <w:rsid w:val="000470FE"/>
    <w:rsid w:val="00047A5D"/>
    <w:rsid w:val="00050D34"/>
    <w:rsid w:val="00053211"/>
    <w:rsid w:val="000540EF"/>
    <w:rsid w:val="00054AEA"/>
    <w:rsid w:val="00054B90"/>
    <w:rsid w:val="000602CA"/>
    <w:rsid w:val="00060C4B"/>
    <w:rsid w:val="000619E6"/>
    <w:rsid w:val="00061ACA"/>
    <w:rsid w:val="00061F89"/>
    <w:rsid w:val="0006328B"/>
    <w:rsid w:val="000647BC"/>
    <w:rsid w:val="00065050"/>
    <w:rsid w:val="000669A3"/>
    <w:rsid w:val="000708F2"/>
    <w:rsid w:val="00070B40"/>
    <w:rsid w:val="00071159"/>
    <w:rsid w:val="000716C2"/>
    <w:rsid w:val="0007172C"/>
    <w:rsid w:val="00072A21"/>
    <w:rsid w:val="00073181"/>
    <w:rsid w:val="00077227"/>
    <w:rsid w:val="000774F0"/>
    <w:rsid w:val="00077515"/>
    <w:rsid w:val="00077AB0"/>
    <w:rsid w:val="0008040B"/>
    <w:rsid w:val="000805CA"/>
    <w:rsid w:val="00080F42"/>
    <w:rsid w:val="00081084"/>
    <w:rsid w:val="00082E3A"/>
    <w:rsid w:val="0009048C"/>
    <w:rsid w:val="000914CB"/>
    <w:rsid w:val="00092F24"/>
    <w:rsid w:val="0009483E"/>
    <w:rsid w:val="00096996"/>
    <w:rsid w:val="00096A06"/>
    <w:rsid w:val="00097188"/>
    <w:rsid w:val="00097BEB"/>
    <w:rsid w:val="000A0900"/>
    <w:rsid w:val="000A433C"/>
    <w:rsid w:val="000A4A63"/>
    <w:rsid w:val="000A5A27"/>
    <w:rsid w:val="000B0B76"/>
    <w:rsid w:val="000B1A2F"/>
    <w:rsid w:val="000B2195"/>
    <w:rsid w:val="000B2E63"/>
    <w:rsid w:val="000B3970"/>
    <w:rsid w:val="000B6B8F"/>
    <w:rsid w:val="000B756E"/>
    <w:rsid w:val="000B7EC2"/>
    <w:rsid w:val="000C20EE"/>
    <w:rsid w:val="000C21DB"/>
    <w:rsid w:val="000C3FAE"/>
    <w:rsid w:val="000C44B9"/>
    <w:rsid w:val="000C7518"/>
    <w:rsid w:val="000C788F"/>
    <w:rsid w:val="000D0CD9"/>
    <w:rsid w:val="000D1FE1"/>
    <w:rsid w:val="000D282F"/>
    <w:rsid w:val="000D2E22"/>
    <w:rsid w:val="000D330B"/>
    <w:rsid w:val="000D3A9C"/>
    <w:rsid w:val="000D3CF2"/>
    <w:rsid w:val="000D4277"/>
    <w:rsid w:val="000D4CB3"/>
    <w:rsid w:val="000D4DD8"/>
    <w:rsid w:val="000D4E33"/>
    <w:rsid w:val="000D640B"/>
    <w:rsid w:val="000E0E36"/>
    <w:rsid w:val="000E0F77"/>
    <w:rsid w:val="000E24B6"/>
    <w:rsid w:val="000E34AA"/>
    <w:rsid w:val="000E46C7"/>
    <w:rsid w:val="000E6552"/>
    <w:rsid w:val="000F08F1"/>
    <w:rsid w:val="000F09BD"/>
    <w:rsid w:val="000F1705"/>
    <w:rsid w:val="000F1DB6"/>
    <w:rsid w:val="000F2CC3"/>
    <w:rsid w:val="000F3855"/>
    <w:rsid w:val="000F3DA1"/>
    <w:rsid w:val="000F4AED"/>
    <w:rsid w:val="000F4D8A"/>
    <w:rsid w:val="000F57FE"/>
    <w:rsid w:val="000F5AE1"/>
    <w:rsid w:val="000F65FB"/>
    <w:rsid w:val="000F69BC"/>
    <w:rsid w:val="000F6D4E"/>
    <w:rsid w:val="000F766C"/>
    <w:rsid w:val="000F7BC4"/>
    <w:rsid w:val="000F7DE8"/>
    <w:rsid w:val="00100B63"/>
    <w:rsid w:val="00100ED5"/>
    <w:rsid w:val="00102CC2"/>
    <w:rsid w:val="00106849"/>
    <w:rsid w:val="0011105D"/>
    <w:rsid w:val="001137A8"/>
    <w:rsid w:val="0011486D"/>
    <w:rsid w:val="00116D33"/>
    <w:rsid w:val="001171B8"/>
    <w:rsid w:val="00121334"/>
    <w:rsid w:val="00122907"/>
    <w:rsid w:val="00123660"/>
    <w:rsid w:val="00123EF1"/>
    <w:rsid w:val="001246F2"/>
    <w:rsid w:val="001248A9"/>
    <w:rsid w:val="001261C2"/>
    <w:rsid w:val="001265BD"/>
    <w:rsid w:val="00126D28"/>
    <w:rsid w:val="001309FE"/>
    <w:rsid w:val="00131016"/>
    <w:rsid w:val="00131B9A"/>
    <w:rsid w:val="00131CB6"/>
    <w:rsid w:val="00134C61"/>
    <w:rsid w:val="00135084"/>
    <w:rsid w:val="001350DE"/>
    <w:rsid w:val="00135263"/>
    <w:rsid w:val="00140B65"/>
    <w:rsid w:val="00140E61"/>
    <w:rsid w:val="0014145E"/>
    <w:rsid w:val="00141B63"/>
    <w:rsid w:val="00142584"/>
    <w:rsid w:val="0014389F"/>
    <w:rsid w:val="00146AAA"/>
    <w:rsid w:val="00147705"/>
    <w:rsid w:val="001501DD"/>
    <w:rsid w:val="00150F78"/>
    <w:rsid w:val="00150F97"/>
    <w:rsid w:val="00151E29"/>
    <w:rsid w:val="00151F33"/>
    <w:rsid w:val="001533FC"/>
    <w:rsid w:val="001539EC"/>
    <w:rsid w:val="00153AC4"/>
    <w:rsid w:val="00153B49"/>
    <w:rsid w:val="00153EEC"/>
    <w:rsid w:val="001575DC"/>
    <w:rsid w:val="00160DE2"/>
    <w:rsid w:val="00161191"/>
    <w:rsid w:val="0016179F"/>
    <w:rsid w:val="00161F45"/>
    <w:rsid w:val="00162F82"/>
    <w:rsid w:val="00162FF1"/>
    <w:rsid w:val="0016330E"/>
    <w:rsid w:val="00163743"/>
    <w:rsid w:val="0016584C"/>
    <w:rsid w:val="00166608"/>
    <w:rsid w:val="00166FA0"/>
    <w:rsid w:val="001670DB"/>
    <w:rsid w:val="001721B9"/>
    <w:rsid w:val="00172461"/>
    <w:rsid w:val="00174172"/>
    <w:rsid w:val="00174E60"/>
    <w:rsid w:val="001772F8"/>
    <w:rsid w:val="00177B68"/>
    <w:rsid w:val="00180DE6"/>
    <w:rsid w:val="00181C8E"/>
    <w:rsid w:val="00182188"/>
    <w:rsid w:val="001825DE"/>
    <w:rsid w:val="001833F0"/>
    <w:rsid w:val="0018342B"/>
    <w:rsid w:val="00184877"/>
    <w:rsid w:val="001848ED"/>
    <w:rsid w:val="00184F05"/>
    <w:rsid w:val="00185328"/>
    <w:rsid w:val="00185E40"/>
    <w:rsid w:val="0019115B"/>
    <w:rsid w:val="00191A61"/>
    <w:rsid w:val="00192A82"/>
    <w:rsid w:val="00192F51"/>
    <w:rsid w:val="0019523F"/>
    <w:rsid w:val="001A07A0"/>
    <w:rsid w:val="001A27B1"/>
    <w:rsid w:val="001A300C"/>
    <w:rsid w:val="001A3303"/>
    <w:rsid w:val="001A416F"/>
    <w:rsid w:val="001A547B"/>
    <w:rsid w:val="001A58F1"/>
    <w:rsid w:val="001A5A59"/>
    <w:rsid w:val="001A5F95"/>
    <w:rsid w:val="001A7503"/>
    <w:rsid w:val="001A7A34"/>
    <w:rsid w:val="001B1123"/>
    <w:rsid w:val="001B2534"/>
    <w:rsid w:val="001B3F20"/>
    <w:rsid w:val="001B4324"/>
    <w:rsid w:val="001B4AF4"/>
    <w:rsid w:val="001B52F8"/>
    <w:rsid w:val="001C00DF"/>
    <w:rsid w:val="001C29B6"/>
    <w:rsid w:val="001C509E"/>
    <w:rsid w:val="001C7763"/>
    <w:rsid w:val="001D06E2"/>
    <w:rsid w:val="001D258C"/>
    <w:rsid w:val="001D2B70"/>
    <w:rsid w:val="001D2E01"/>
    <w:rsid w:val="001D466F"/>
    <w:rsid w:val="001D4B2B"/>
    <w:rsid w:val="001D6D73"/>
    <w:rsid w:val="001D74F2"/>
    <w:rsid w:val="001D7D50"/>
    <w:rsid w:val="001E005D"/>
    <w:rsid w:val="001E166D"/>
    <w:rsid w:val="001E2748"/>
    <w:rsid w:val="001E2CD9"/>
    <w:rsid w:val="001E41F3"/>
    <w:rsid w:val="001E42EC"/>
    <w:rsid w:val="001E72FE"/>
    <w:rsid w:val="001E74A0"/>
    <w:rsid w:val="001F0DC9"/>
    <w:rsid w:val="001F14BA"/>
    <w:rsid w:val="001F22F9"/>
    <w:rsid w:val="001F2AD7"/>
    <w:rsid w:val="001F3DF2"/>
    <w:rsid w:val="001F4471"/>
    <w:rsid w:val="001F4822"/>
    <w:rsid w:val="001F6367"/>
    <w:rsid w:val="00201F73"/>
    <w:rsid w:val="00203EBF"/>
    <w:rsid w:val="00204006"/>
    <w:rsid w:val="0020405B"/>
    <w:rsid w:val="00205624"/>
    <w:rsid w:val="002075E7"/>
    <w:rsid w:val="002128ED"/>
    <w:rsid w:val="00213334"/>
    <w:rsid w:val="00213D8F"/>
    <w:rsid w:val="00213F7E"/>
    <w:rsid w:val="00214E14"/>
    <w:rsid w:val="0021566F"/>
    <w:rsid w:val="002165F0"/>
    <w:rsid w:val="002167AF"/>
    <w:rsid w:val="00217949"/>
    <w:rsid w:val="00220329"/>
    <w:rsid w:val="00220962"/>
    <w:rsid w:val="002212CE"/>
    <w:rsid w:val="002218E9"/>
    <w:rsid w:val="00222864"/>
    <w:rsid w:val="0022448E"/>
    <w:rsid w:val="0022449C"/>
    <w:rsid w:val="0022542D"/>
    <w:rsid w:val="002261A4"/>
    <w:rsid w:val="002273E0"/>
    <w:rsid w:val="002300F0"/>
    <w:rsid w:val="002304E1"/>
    <w:rsid w:val="002319B2"/>
    <w:rsid w:val="00233222"/>
    <w:rsid w:val="0023452C"/>
    <w:rsid w:val="00234A37"/>
    <w:rsid w:val="0023531C"/>
    <w:rsid w:val="00236630"/>
    <w:rsid w:val="00236F5B"/>
    <w:rsid w:val="00240E6F"/>
    <w:rsid w:val="0024179F"/>
    <w:rsid w:val="0024187A"/>
    <w:rsid w:val="00241A3A"/>
    <w:rsid w:val="00243673"/>
    <w:rsid w:val="00243CDE"/>
    <w:rsid w:val="00243FDC"/>
    <w:rsid w:val="0024423C"/>
    <w:rsid w:val="00245B0C"/>
    <w:rsid w:val="0024673E"/>
    <w:rsid w:val="00247DDD"/>
    <w:rsid w:val="002508DE"/>
    <w:rsid w:val="00250FA4"/>
    <w:rsid w:val="00252940"/>
    <w:rsid w:val="00253225"/>
    <w:rsid w:val="002533C0"/>
    <w:rsid w:val="00255A7E"/>
    <w:rsid w:val="00257936"/>
    <w:rsid w:val="00261ECD"/>
    <w:rsid w:val="002622B7"/>
    <w:rsid w:val="002625BA"/>
    <w:rsid w:val="00263312"/>
    <w:rsid w:val="0026358C"/>
    <w:rsid w:val="002641FC"/>
    <w:rsid w:val="00264219"/>
    <w:rsid w:val="0026591E"/>
    <w:rsid w:val="00265E20"/>
    <w:rsid w:val="00267E21"/>
    <w:rsid w:val="00271341"/>
    <w:rsid w:val="0027398E"/>
    <w:rsid w:val="00275768"/>
    <w:rsid w:val="00275C61"/>
    <w:rsid w:val="00280227"/>
    <w:rsid w:val="00281EB8"/>
    <w:rsid w:val="002829B1"/>
    <w:rsid w:val="0028337D"/>
    <w:rsid w:val="00284092"/>
    <w:rsid w:val="00285B95"/>
    <w:rsid w:val="00286201"/>
    <w:rsid w:val="00286F95"/>
    <w:rsid w:val="00290059"/>
    <w:rsid w:val="00290E48"/>
    <w:rsid w:val="0029114C"/>
    <w:rsid w:val="00291417"/>
    <w:rsid w:val="00294D72"/>
    <w:rsid w:val="00295406"/>
    <w:rsid w:val="002978BA"/>
    <w:rsid w:val="002A174E"/>
    <w:rsid w:val="002A3042"/>
    <w:rsid w:val="002A4DE0"/>
    <w:rsid w:val="002A6658"/>
    <w:rsid w:val="002A7876"/>
    <w:rsid w:val="002B313C"/>
    <w:rsid w:val="002B536D"/>
    <w:rsid w:val="002B5C83"/>
    <w:rsid w:val="002C057D"/>
    <w:rsid w:val="002C07E9"/>
    <w:rsid w:val="002C1AE5"/>
    <w:rsid w:val="002C35F2"/>
    <w:rsid w:val="002C437A"/>
    <w:rsid w:val="002C4A44"/>
    <w:rsid w:val="002C5C83"/>
    <w:rsid w:val="002C5F1F"/>
    <w:rsid w:val="002C6D26"/>
    <w:rsid w:val="002C6E8B"/>
    <w:rsid w:val="002C6FFA"/>
    <w:rsid w:val="002C7757"/>
    <w:rsid w:val="002D0575"/>
    <w:rsid w:val="002D292E"/>
    <w:rsid w:val="002D425E"/>
    <w:rsid w:val="002D44DD"/>
    <w:rsid w:val="002D4F26"/>
    <w:rsid w:val="002D6A07"/>
    <w:rsid w:val="002E0175"/>
    <w:rsid w:val="002E0AE3"/>
    <w:rsid w:val="002E0DCC"/>
    <w:rsid w:val="002E51D3"/>
    <w:rsid w:val="002E64F8"/>
    <w:rsid w:val="002E6592"/>
    <w:rsid w:val="002E7B37"/>
    <w:rsid w:val="002F14C8"/>
    <w:rsid w:val="002F1BFF"/>
    <w:rsid w:val="002F2714"/>
    <w:rsid w:val="002F2F63"/>
    <w:rsid w:val="002F306B"/>
    <w:rsid w:val="002F3733"/>
    <w:rsid w:val="002F37B3"/>
    <w:rsid w:val="002F7504"/>
    <w:rsid w:val="0030069E"/>
    <w:rsid w:val="003007F3"/>
    <w:rsid w:val="00300F0C"/>
    <w:rsid w:val="00303161"/>
    <w:rsid w:val="00305011"/>
    <w:rsid w:val="00305727"/>
    <w:rsid w:val="00306236"/>
    <w:rsid w:val="00306792"/>
    <w:rsid w:val="00310C98"/>
    <w:rsid w:val="00311627"/>
    <w:rsid w:val="00313573"/>
    <w:rsid w:val="00315B60"/>
    <w:rsid w:val="00316F88"/>
    <w:rsid w:val="00325122"/>
    <w:rsid w:val="00325FE5"/>
    <w:rsid w:val="0032784D"/>
    <w:rsid w:val="00335416"/>
    <w:rsid w:val="00335B6C"/>
    <w:rsid w:val="00336E7E"/>
    <w:rsid w:val="00340473"/>
    <w:rsid w:val="003406BA"/>
    <w:rsid w:val="00341617"/>
    <w:rsid w:val="00342180"/>
    <w:rsid w:val="00342B8C"/>
    <w:rsid w:val="00343292"/>
    <w:rsid w:val="003454A3"/>
    <w:rsid w:val="00346135"/>
    <w:rsid w:val="00346BED"/>
    <w:rsid w:val="0034707B"/>
    <w:rsid w:val="003475A2"/>
    <w:rsid w:val="0034772C"/>
    <w:rsid w:val="0034790E"/>
    <w:rsid w:val="00350D13"/>
    <w:rsid w:val="003510C7"/>
    <w:rsid w:val="00351E7B"/>
    <w:rsid w:val="00352A21"/>
    <w:rsid w:val="00354DB5"/>
    <w:rsid w:val="003554FE"/>
    <w:rsid w:val="00355C38"/>
    <w:rsid w:val="00356CA0"/>
    <w:rsid w:val="003571FA"/>
    <w:rsid w:val="00357548"/>
    <w:rsid w:val="003607E9"/>
    <w:rsid w:val="00362621"/>
    <w:rsid w:val="0036457C"/>
    <w:rsid w:val="00365797"/>
    <w:rsid w:val="003662A7"/>
    <w:rsid w:val="00367D78"/>
    <w:rsid w:val="00372400"/>
    <w:rsid w:val="00373534"/>
    <w:rsid w:val="00374264"/>
    <w:rsid w:val="003742CA"/>
    <w:rsid w:val="00374F30"/>
    <w:rsid w:val="0037566B"/>
    <w:rsid w:val="00380C79"/>
    <w:rsid w:val="003811C8"/>
    <w:rsid w:val="00382034"/>
    <w:rsid w:val="003830DD"/>
    <w:rsid w:val="00383219"/>
    <w:rsid w:val="00383AD0"/>
    <w:rsid w:val="0038525E"/>
    <w:rsid w:val="003852B4"/>
    <w:rsid w:val="003868BE"/>
    <w:rsid w:val="003871AB"/>
    <w:rsid w:val="003873F8"/>
    <w:rsid w:val="003933C1"/>
    <w:rsid w:val="003940C0"/>
    <w:rsid w:val="00394546"/>
    <w:rsid w:val="003946D1"/>
    <w:rsid w:val="00394AD6"/>
    <w:rsid w:val="00394EA4"/>
    <w:rsid w:val="00397FD5"/>
    <w:rsid w:val="003A0CB2"/>
    <w:rsid w:val="003A155A"/>
    <w:rsid w:val="003A27CA"/>
    <w:rsid w:val="003A2B32"/>
    <w:rsid w:val="003A3B26"/>
    <w:rsid w:val="003A42F3"/>
    <w:rsid w:val="003A491F"/>
    <w:rsid w:val="003A506E"/>
    <w:rsid w:val="003A5B4C"/>
    <w:rsid w:val="003A7605"/>
    <w:rsid w:val="003A7C15"/>
    <w:rsid w:val="003B0379"/>
    <w:rsid w:val="003B30F4"/>
    <w:rsid w:val="003B3E57"/>
    <w:rsid w:val="003B4369"/>
    <w:rsid w:val="003B550A"/>
    <w:rsid w:val="003B5DE0"/>
    <w:rsid w:val="003B61FC"/>
    <w:rsid w:val="003B6548"/>
    <w:rsid w:val="003B67D2"/>
    <w:rsid w:val="003B691A"/>
    <w:rsid w:val="003C0362"/>
    <w:rsid w:val="003C046F"/>
    <w:rsid w:val="003C1FA4"/>
    <w:rsid w:val="003C3507"/>
    <w:rsid w:val="003C4270"/>
    <w:rsid w:val="003C439C"/>
    <w:rsid w:val="003C5610"/>
    <w:rsid w:val="003D15BC"/>
    <w:rsid w:val="003D3595"/>
    <w:rsid w:val="003D39D9"/>
    <w:rsid w:val="003D4A6F"/>
    <w:rsid w:val="003D6E49"/>
    <w:rsid w:val="003E14D0"/>
    <w:rsid w:val="003E37ED"/>
    <w:rsid w:val="003E413E"/>
    <w:rsid w:val="003E638A"/>
    <w:rsid w:val="003E73F6"/>
    <w:rsid w:val="003F2E43"/>
    <w:rsid w:val="003F2FE0"/>
    <w:rsid w:val="003F4F83"/>
    <w:rsid w:val="00402D3A"/>
    <w:rsid w:val="00403103"/>
    <w:rsid w:val="00403B3C"/>
    <w:rsid w:val="00406820"/>
    <w:rsid w:val="004079C9"/>
    <w:rsid w:val="004100C1"/>
    <w:rsid w:val="004112EE"/>
    <w:rsid w:val="00413B50"/>
    <w:rsid w:val="00415401"/>
    <w:rsid w:val="004154F6"/>
    <w:rsid w:val="004158E6"/>
    <w:rsid w:val="004216BF"/>
    <w:rsid w:val="004254AC"/>
    <w:rsid w:val="00426FE4"/>
    <w:rsid w:val="0043067B"/>
    <w:rsid w:val="004309B4"/>
    <w:rsid w:val="00430EE0"/>
    <w:rsid w:val="0043328A"/>
    <w:rsid w:val="00433CC1"/>
    <w:rsid w:val="00435028"/>
    <w:rsid w:val="0043549D"/>
    <w:rsid w:val="00435821"/>
    <w:rsid w:val="004365A6"/>
    <w:rsid w:val="00436656"/>
    <w:rsid w:val="00436FF9"/>
    <w:rsid w:val="00437370"/>
    <w:rsid w:val="00440A34"/>
    <w:rsid w:val="00442AC2"/>
    <w:rsid w:val="004437E0"/>
    <w:rsid w:val="00443BE1"/>
    <w:rsid w:val="00443FD5"/>
    <w:rsid w:val="00445244"/>
    <w:rsid w:val="00445F93"/>
    <w:rsid w:val="00446431"/>
    <w:rsid w:val="00447ED2"/>
    <w:rsid w:val="004500C4"/>
    <w:rsid w:val="00451419"/>
    <w:rsid w:val="004527AF"/>
    <w:rsid w:val="00453DA0"/>
    <w:rsid w:val="0045414B"/>
    <w:rsid w:val="00455DBC"/>
    <w:rsid w:val="00456C7A"/>
    <w:rsid w:val="00457D14"/>
    <w:rsid w:val="00460A1F"/>
    <w:rsid w:val="00461A8D"/>
    <w:rsid w:val="00461AF6"/>
    <w:rsid w:val="00462887"/>
    <w:rsid w:val="00463395"/>
    <w:rsid w:val="004656A0"/>
    <w:rsid w:val="00471209"/>
    <w:rsid w:val="00471797"/>
    <w:rsid w:val="00471EBC"/>
    <w:rsid w:val="004732A9"/>
    <w:rsid w:val="00474A01"/>
    <w:rsid w:val="0047546C"/>
    <w:rsid w:val="00475EE3"/>
    <w:rsid w:val="00476A44"/>
    <w:rsid w:val="00476AAD"/>
    <w:rsid w:val="00477468"/>
    <w:rsid w:val="00480806"/>
    <w:rsid w:val="00481D74"/>
    <w:rsid w:val="00482ACC"/>
    <w:rsid w:val="00483E38"/>
    <w:rsid w:val="00483F8A"/>
    <w:rsid w:val="004856D9"/>
    <w:rsid w:val="00486FB1"/>
    <w:rsid w:val="004874FD"/>
    <w:rsid w:val="00487A53"/>
    <w:rsid w:val="00491A02"/>
    <w:rsid w:val="00492282"/>
    <w:rsid w:val="004935FE"/>
    <w:rsid w:val="00494353"/>
    <w:rsid w:val="00494421"/>
    <w:rsid w:val="0049484B"/>
    <w:rsid w:val="00494F83"/>
    <w:rsid w:val="00495F74"/>
    <w:rsid w:val="004976F5"/>
    <w:rsid w:val="004A0552"/>
    <w:rsid w:val="004A0611"/>
    <w:rsid w:val="004A1EF3"/>
    <w:rsid w:val="004A297A"/>
    <w:rsid w:val="004A30A0"/>
    <w:rsid w:val="004A36BB"/>
    <w:rsid w:val="004A3B0E"/>
    <w:rsid w:val="004A3CA5"/>
    <w:rsid w:val="004A6DE6"/>
    <w:rsid w:val="004A7392"/>
    <w:rsid w:val="004A752A"/>
    <w:rsid w:val="004B1C95"/>
    <w:rsid w:val="004B26FE"/>
    <w:rsid w:val="004B34A0"/>
    <w:rsid w:val="004B3F96"/>
    <w:rsid w:val="004B4658"/>
    <w:rsid w:val="004B763C"/>
    <w:rsid w:val="004B7BFD"/>
    <w:rsid w:val="004B7D18"/>
    <w:rsid w:val="004B7ECB"/>
    <w:rsid w:val="004C068E"/>
    <w:rsid w:val="004C0E08"/>
    <w:rsid w:val="004C2D50"/>
    <w:rsid w:val="004C3633"/>
    <w:rsid w:val="004C39E1"/>
    <w:rsid w:val="004C49B4"/>
    <w:rsid w:val="004C607A"/>
    <w:rsid w:val="004C632B"/>
    <w:rsid w:val="004C768F"/>
    <w:rsid w:val="004D0C60"/>
    <w:rsid w:val="004D1AE6"/>
    <w:rsid w:val="004D1BC9"/>
    <w:rsid w:val="004D372C"/>
    <w:rsid w:val="004D3A79"/>
    <w:rsid w:val="004D3B08"/>
    <w:rsid w:val="004D4996"/>
    <w:rsid w:val="004D5000"/>
    <w:rsid w:val="004D539E"/>
    <w:rsid w:val="004D6FB0"/>
    <w:rsid w:val="004E0449"/>
    <w:rsid w:val="004E062C"/>
    <w:rsid w:val="004E12CD"/>
    <w:rsid w:val="004E15E8"/>
    <w:rsid w:val="004E1B25"/>
    <w:rsid w:val="004E22F5"/>
    <w:rsid w:val="004E2DFE"/>
    <w:rsid w:val="004E34DF"/>
    <w:rsid w:val="004E43EF"/>
    <w:rsid w:val="004E4FA5"/>
    <w:rsid w:val="004E4FEC"/>
    <w:rsid w:val="004E5103"/>
    <w:rsid w:val="004E5D37"/>
    <w:rsid w:val="004E66B2"/>
    <w:rsid w:val="004E6A84"/>
    <w:rsid w:val="004E7CAF"/>
    <w:rsid w:val="004F231F"/>
    <w:rsid w:val="004F35BB"/>
    <w:rsid w:val="004F3803"/>
    <w:rsid w:val="004F4836"/>
    <w:rsid w:val="004F691E"/>
    <w:rsid w:val="004F734B"/>
    <w:rsid w:val="004F7C61"/>
    <w:rsid w:val="00500366"/>
    <w:rsid w:val="00502B34"/>
    <w:rsid w:val="00503B5A"/>
    <w:rsid w:val="00503B77"/>
    <w:rsid w:val="0050472B"/>
    <w:rsid w:val="00504A6C"/>
    <w:rsid w:val="00505605"/>
    <w:rsid w:val="00505F88"/>
    <w:rsid w:val="00506CEC"/>
    <w:rsid w:val="00506D27"/>
    <w:rsid w:val="00512660"/>
    <w:rsid w:val="0051329B"/>
    <w:rsid w:val="00513883"/>
    <w:rsid w:val="00514DDF"/>
    <w:rsid w:val="00514F08"/>
    <w:rsid w:val="00515B63"/>
    <w:rsid w:val="00516DF9"/>
    <w:rsid w:val="0051724F"/>
    <w:rsid w:val="005175AE"/>
    <w:rsid w:val="00521D73"/>
    <w:rsid w:val="0052463D"/>
    <w:rsid w:val="005257A1"/>
    <w:rsid w:val="005269B5"/>
    <w:rsid w:val="00526F2B"/>
    <w:rsid w:val="005321D1"/>
    <w:rsid w:val="00536A47"/>
    <w:rsid w:val="005435C3"/>
    <w:rsid w:val="00544874"/>
    <w:rsid w:val="0054535B"/>
    <w:rsid w:val="00545A0C"/>
    <w:rsid w:val="00547802"/>
    <w:rsid w:val="00550697"/>
    <w:rsid w:val="005523A4"/>
    <w:rsid w:val="00552AEC"/>
    <w:rsid w:val="00553769"/>
    <w:rsid w:val="00553B48"/>
    <w:rsid w:val="00556176"/>
    <w:rsid w:val="0055620B"/>
    <w:rsid w:val="005575AA"/>
    <w:rsid w:val="00560832"/>
    <w:rsid w:val="005615B9"/>
    <w:rsid w:val="00562B28"/>
    <w:rsid w:val="0056365F"/>
    <w:rsid w:val="005667F2"/>
    <w:rsid w:val="00566864"/>
    <w:rsid w:val="005673B5"/>
    <w:rsid w:val="005703E2"/>
    <w:rsid w:val="00570E4F"/>
    <w:rsid w:val="0057251C"/>
    <w:rsid w:val="00573430"/>
    <w:rsid w:val="00573676"/>
    <w:rsid w:val="005741E2"/>
    <w:rsid w:val="00575420"/>
    <w:rsid w:val="00580586"/>
    <w:rsid w:val="00581624"/>
    <w:rsid w:val="00581797"/>
    <w:rsid w:val="005836C1"/>
    <w:rsid w:val="00583D70"/>
    <w:rsid w:val="00586801"/>
    <w:rsid w:val="00586951"/>
    <w:rsid w:val="005901BC"/>
    <w:rsid w:val="00591DA3"/>
    <w:rsid w:val="00591ECF"/>
    <w:rsid w:val="00593C2F"/>
    <w:rsid w:val="00593E04"/>
    <w:rsid w:val="00594398"/>
    <w:rsid w:val="0059474E"/>
    <w:rsid w:val="00595D28"/>
    <w:rsid w:val="005970D7"/>
    <w:rsid w:val="00597AA7"/>
    <w:rsid w:val="005A1912"/>
    <w:rsid w:val="005A30DD"/>
    <w:rsid w:val="005A32C3"/>
    <w:rsid w:val="005A3394"/>
    <w:rsid w:val="005A55AB"/>
    <w:rsid w:val="005A57E5"/>
    <w:rsid w:val="005A6392"/>
    <w:rsid w:val="005A67AD"/>
    <w:rsid w:val="005B1B2A"/>
    <w:rsid w:val="005B2F2C"/>
    <w:rsid w:val="005B2FC3"/>
    <w:rsid w:val="005B4495"/>
    <w:rsid w:val="005B46E0"/>
    <w:rsid w:val="005B4EE6"/>
    <w:rsid w:val="005B7B35"/>
    <w:rsid w:val="005C2DF3"/>
    <w:rsid w:val="005C340D"/>
    <w:rsid w:val="005C429D"/>
    <w:rsid w:val="005C475D"/>
    <w:rsid w:val="005C4A74"/>
    <w:rsid w:val="005C5921"/>
    <w:rsid w:val="005D1C6F"/>
    <w:rsid w:val="005D2FDB"/>
    <w:rsid w:val="005D31AE"/>
    <w:rsid w:val="005D5B30"/>
    <w:rsid w:val="005D5DCE"/>
    <w:rsid w:val="005D5F08"/>
    <w:rsid w:val="005E116E"/>
    <w:rsid w:val="005E1967"/>
    <w:rsid w:val="005E19A1"/>
    <w:rsid w:val="005E48B2"/>
    <w:rsid w:val="005E53A1"/>
    <w:rsid w:val="005E570B"/>
    <w:rsid w:val="005E61DF"/>
    <w:rsid w:val="005E634C"/>
    <w:rsid w:val="005E72A7"/>
    <w:rsid w:val="005E7523"/>
    <w:rsid w:val="005F094F"/>
    <w:rsid w:val="005F0A15"/>
    <w:rsid w:val="005F1D00"/>
    <w:rsid w:val="005F269E"/>
    <w:rsid w:val="005F2776"/>
    <w:rsid w:val="005F29E1"/>
    <w:rsid w:val="005F41D2"/>
    <w:rsid w:val="005F7B2C"/>
    <w:rsid w:val="005F7E0C"/>
    <w:rsid w:val="0060006B"/>
    <w:rsid w:val="00600121"/>
    <w:rsid w:val="006002AE"/>
    <w:rsid w:val="00601344"/>
    <w:rsid w:val="0060288B"/>
    <w:rsid w:val="0060425E"/>
    <w:rsid w:val="0060565F"/>
    <w:rsid w:val="00606775"/>
    <w:rsid w:val="00607328"/>
    <w:rsid w:val="0061088C"/>
    <w:rsid w:val="00610EC0"/>
    <w:rsid w:val="0061152F"/>
    <w:rsid w:val="00612B2E"/>
    <w:rsid w:val="00615612"/>
    <w:rsid w:val="00616943"/>
    <w:rsid w:val="00621283"/>
    <w:rsid w:val="00624185"/>
    <w:rsid w:val="006250A2"/>
    <w:rsid w:val="006274A6"/>
    <w:rsid w:val="00627D5C"/>
    <w:rsid w:val="0063163C"/>
    <w:rsid w:val="006330C4"/>
    <w:rsid w:val="00637165"/>
    <w:rsid w:val="00640611"/>
    <w:rsid w:val="00640EE6"/>
    <w:rsid w:val="00640F54"/>
    <w:rsid w:val="0064124C"/>
    <w:rsid w:val="0064197D"/>
    <w:rsid w:val="0064214B"/>
    <w:rsid w:val="00643732"/>
    <w:rsid w:val="006475F9"/>
    <w:rsid w:val="0064797F"/>
    <w:rsid w:val="00650EE4"/>
    <w:rsid w:val="0065128A"/>
    <w:rsid w:val="00653F7D"/>
    <w:rsid w:val="0065419A"/>
    <w:rsid w:val="006565B1"/>
    <w:rsid w:val="00656C47"/>
    <w:rsid w:val="00657B22"/>
    <w:rsid w:val="00657C41"/>
    <w:rsid w:val="00657CDE"/>
    <w:rsid w:val="0066025B"/>
    <w:rsid w:val="0066118D"/>
    <w:rsid w:val="00663195"/>
    <w:rsid w:val="006639B3"/>
    <w:rsid w:val="00664C3A"/>
    <w:rsid w:val="00666562"/>
    <w:rsid w:val="00666615"/>
    <w:rsid w:val="00667312"/>
    <w:rsid w:val="00667F5A"/>
    <w:rsid w:val="00670639"/>
    <w:rsid w:val="00671C35"/>
    <w:rsid w:val="006751BC"/>
    <w:rsid w:val="00675F7C"/>
    <w:rsid w:val="0067629D"/>
    <w:rsid w:val="006769D9"/>
    <w:rsid w:val="00676A0A"/>
    <w:rsid w:val="00676D6C"/>
    <w:rsid w:val="0067723D"/>
    <w:rsid w:val="006812D9"/>
    <w:rsid w:val="0068224F"/>
    <w:rsid w:val="006825BD"/>
    <w:rsid w:val="00684F2D"/>
    <w:rsid w:val="00685F88"/>
    <w:rsid w:val="00690AA0"/>
    <w:rsid w:val="0069423D"/>
    <w:rsid w:val="006946F3"/>
    <w:rsid w:val="00694814"/>
    <w:rsid w:val="00695440"/>
    <w:rsid w:val="006963E7"/>
    <w:rsid w:val="006974DD"/>
    <w:rsid w:val="00697694"/>
    <w:rsid w:val="006A2057"/>
    <w:rsid w:val="006A32F0"/>
    <w:rsid w:val="006A375F"/>
    <w:rsid w:val="006A37C6"/>
    <w:rsid w:val="006A4409"/>
    <w:rsid w:val="006A5865"/>
    <w:rsid w:val="006A5976"/>
    <w:rsid w:val="006A5BB9"/>
    <w:rsid w:val="006A5E76"/>
    <w:rsid w:val="006A6574"/>
    <w:rsid w:val="006B0F01"/>
    <w:rsid w:val="006B1CB3"/>
    <w:rsid w:val="006B3999"/>
    <w:rsid w:val="006B44E9"/>
    <w:rsid w:val="006B4B63"/>
    <w:rsid w:val="006B6D92"/>
    <w:rsid w:val="006C1904"/>
    <w:rsid w:val="006C2017"/>
    <w:rsid w:val="006C292C"/>
    <w:rsid w:val="006C2C8C"/>
    <w:rsid w:val="006C54B0"/>
    <w:rsid w:val="006C5837"/>
    <w:rsid w:val="006C72C1"/>
    <w:rsid w:val="006C7857"/>
    <w:rsid w:val="006D001F"/>
    <w:rsid w:val="006D0DF7"/>
    <w:rsid w:val="006D1A0A"/>
    <w:rsid w:val="006D3B43"/>
    <w:rsid w:val="006D3DE7"/>
    <w:rsid w:val="006D56D8"/>
    <w:rsid w:val="006D5A97"/>
    <w:rsid w:val="006E0218"/>
    <w:rsid w:val="006E10EC"/>
    <w:rsid w:val="006E1863"/>
    <w:rsid w:val="006E285E"/>
    <w:rsid w:val="006E319A"/>
    <w:rsid w:val="006E4073"/>
    <w:rsid w:val="006F02DC"/>
    <w:rsid w:val="006F166E"/>
    <w:rsid w:val="006F26A5"/>
    <w:rsid w:val="006F29D2"/>
    <w:rsid w:val="006F2AAD"/>
    <w:rsid w:val="006F2C6A"/>
    <w:rsid w:val="006F4100"/>
    <w:rsid w:val="006F518C"/>
    <w:rsid w:val="006F5F08"/>
    <w:rsid w:val="006F66C5"/>
    <w:rsid w:val="006F7CE2"/>
    <w:rsid w:val="007038E0"/>
    <w:rsid w:val="00704502"/>
    <w:rsid w:val="00706574"/>
    <w:rsid w:val="00707109"/>
    <w:rsid w:val="007072DE"/>
    <w:rsid w:val="00707D9A"/>
    <w:rsid w:val="00710D60"/>
    <w:rsid w:val="0071107A"/>
    <w:rsid w:val="00711E58"/>
    <w:rsid w:val="00713ED6"/>
    <w:rsid w:val="007165CF"/>
    <w:rsid w:val="007167C5"/>
    <w:rsid w:val="00721833"/>
    <w:rsid w:val="007219CB"/>
    <w:rsid w:val="00722116"/>
    <w:rsid w:val="0072295F"/>
    <w:rsid w:val="007268E1"/>
    <w:rsid w:val="007269AA"/>
    <w:rsid w:val="00727527"/>
    <w:rsid w:val="00727CF1"/>
    <w:rsid w:val="00730372"/>
    <w:rsid w:val="00732789"/>
    <w:rsid w:val="0073624D"/>
    <w:rsid w:val="00736DD8"/>
    <w:rsid w:val="0074048A"/>
    <w:rsid w:val="00741130"/>
    <w:rsid w:val="00742E2B"/>
    <w:rsid w:val="00742ED4"/>
    <w:rsid w:val="007436E1"/>
    <w:rsid w:val="00743CD8"/>
    <w:rsid w:val="00744CCD"/>
    <w:rsid w:val="007458CA"/>
    <w:rsid w:val="00746BB9"/>
    <w:rsid w:val="00746F7A"/>
    <w:rsid w:val="007470D3"/>
    <w:rsid w:val="0074758E"/>
    <w:rsid w:val="007508BE"/>
    <w:rsid w:val="00750EFF"/>
    <w:rsid w:val="0075395D"/>
    <w:rsid w:val="00754AC3"/>
    <w:rsid w:val="007555C5"/>
    <w:rsid w:val="007557C5"/>
    <w:rsid w:val="00756879"/>
    <w:rsid w:val="00756EAC"/>
    <w:rsid w:val="00757561"/>
    <w:rsid w:val="00760F27"/>
    <w:rsid w:val="00764C3A"/>
    <w:rsid w:val="00765904"/>
    <w:rsid w:val="00766674"/>
    <w:rsid w:val="0076716E"/>
    <w:rsid w:val="0076725C"/>
    <w:rsid w:val="00770D83"/>
    <w:rsid w:val="00774218"/>
    <w:rsid w:val="00776CF0"/>
    <w:rsid w:val="00777838"/>
    <w:rsid w:val="00780E35"/>
    <w:rsid w:val="007824B2"/>
    <w:rsid w:val="007832FE"/>
    <w:rsid w:val="007862F7"/>
    <w:rsid w:val="007874D8"/>
    <w:rsid w:val="007927F7"/>
    <w:rsid w:val="0079348B"/>
    <w:rsid w:val="00794C6F"/>
    <w:rsid w:val="00794CDB"/>
    <w:rsid w:val="00795D77"/>
    <w:rsid w:val="007964E6"/>
    <w:rsid w:val="007A203B"/>
    <w:rsid w:val="007A4A51"/>
    <w:rsid w:val="007A528F"/>
    <w:rsid w:val="007A6B8E"/>
    <w:rsid w:val="007A7400"/>
    <w:rsid w:val="007B0B2F"/>
    <w:rsid w:val="007B1160"/>
    <w:rsid w:val="007B3B87"/>
    <w:rsid w:val="007B54BB"/>
    <w:rsid w:val="007B6F09"/>
    <w:rsid w:val="007B759D"/>
    <w:rsid w:val="007C1090"/>
    <w:rsid w:val="007C1C3E"/>
    <w:rsid w:val="007C22DF"/>
    <w:rsid w:val="007C29C6"/>
    <w:rsid w:val="007C2F3B"/>
    <w:rsid w:val="007C5B0F"/>
    <w:rsid w:val="007C5E31"/>
    <w:rsid w:val="007C5EF3"/>
    <w:rsid w:val="007C7E8D"/>
    <w:rsid w:val="007D0DFC"/>
    <w:rsid w:val="007D2B41"/>
    <w:rsid w:val="007D2D3D"/>
    <w:rsid w:val="007D3200"/>
    <w:rsid w:val="007D5658"/>
    <w:rsid w:val="007D70D0"/>
    <w:rsid w:val="007E04A8"/>
    <w:rsid w:val="007E1F6C"/>
    <w:rsid w:val="007E253F"/>
    <w:rsid w:val="007E26D7"/>
    <w:rsid w:val="007E307E"/>
    <w:rsid w:val="007E5957"/>
    <w:rsid w:val="007E5E0C"/>
    <w:rsid w:val="007E623B"/>
    <w:rsid w:val="007E6518"/>
    <w:rsid w:val="007E6524"/>
    <w:rsid w:val="007E69EB"/>
    <w:rsid w:val="007E6FEE"/>
    <w:rsid w:val="007E7444"/>
    <w:rsid w:val="007F0F83"/>
    <w:rsid w:val="007F1A4E"/>
    <w:rsid w:val="007F3A09"/>
    <w:rsid w:val="007F3AA2"/>
    <w:rsid w:val="007F3D92"/>
    <w:rsid w:val="007F3DE0"/>
    <w:rsid w:val="00800040"/>
    <w:rsid w:val="0080088D"/>
    <w:rsid w:val="00800927"/>
    <w:rsid w:val="008044F0"/>
    <w:rsid w:val="008050C9"/>
    <w:rsid w:val="00805851"/>
    <w:rsid w:val="00810A3F"/>
    <w:rsid w:val="00811379"/>
    <w:rsid w:val="00811910"/>
    <w:rsid w:val="00812B2B"/>
    <w:rsid w:val="00812EBF"/>
    <w:rsid w:val="0081332F"/>
    <w:rsid w:val="00813874"/>
    <w:rsid w:val="00813FDA"/>
    <w:rsid w:val="00815282"/>
    <w:rsid w:val="00816A62"/>
    <w:rsid w:val="0081779D"/>
    <w:rsid w:val="00820572"/>
    <w:rsid w:val="00821ACA"/>
    <w:rsid w:val="008243B0"/>
    <w:rsid w:val="0082472D"/>
    <w:rsid w:val="00824C15"/>
    <w:rsid w:val="00826843"/>
    <w:rsid w:val="008272AF"/>
    <w:rsid w:val="008273DA"/>
    <w:rsid w:val="00827B0A"/>
    <w:rsid w:val="00827FCB"/>
    <w:rsid w:val="00830880"/>
    <w:rsid w:val="0083385F"/>
    <w:rsid w:val="00833A47"/>
    <w:rsid w:val="00833AEC"/>
    <w:rsid w:val="00834715"/>
    <w:rsid w:val="00835025"/>
    <w:rsid w:val="0083710F"/>
    <w:rsid w:val="00840B83"/>
    <w:rsid w:val="0084325F"/>
    <w:rsid w:val="00843C59"/>
    <w:rsid w:val="00843F65"/>
    <w:rsid w:val="00844B1A"/>
    <w:rsid w:val="008500D7"/>
    <w:rsid w:val="00851887"/>
    <w:rsid w:val="008518DA"/>
    <w:rsid w:val="00851A7C"/>
    <w:rsid w:val="00851C73"/>
    <w:rsid w:val="00851E3D"/>
    <w:rsid w:val="008528D5"/>
    <w:rsid w:val="00852F36"/>
    <w:rsid w:val="008536A8"/>
    <w:rsid w:val="0085797D"/>
    <w:rsid w:val="00860F70"/>
    <w:rsid w:val="00861FA0"/>
    <w:rsid w:val="00861FFE"/>
    <w:rsid w:val="00863F85"/>
    <w:rsid w:val="00864DA9"/>
    <w:rsid w:val="00865A56"/>
    <w:rsid w:val="00865A8F"/>
    <w:rsid w:val="00865E94"/>
    <w:rsid w:val="00870124"/>
    <w:rsid w:val="00870B38"/>
    <w:rsid w:val="00871DB3"/>
    <w:rsid w:val="00871E1F"/>
    <w:rsid w:val="00872A0A"/>
    <w:rsid w:val="00875412"/>
    <w:rsid w:val="0087595B"/>
    <w:rsid w:val="008768D4"/>
    <w:rsid w:val="0088024F"/>
    <w:rsid w:val="00880F6F"/>
    <w:rsid w:val="00880FA0"/>
    <w:rsid w:val="0088144D"/>
    <w:rsid w:val="008846A2"/>
    <w:rsid w:val="00886CCA"/>
    <w:rsid w:val="0088717B"/>
    <w:rsid w:val="008903D6"/>
    <w:rsid w:val="00890DCC"/>
    <w:rsid w:val="0089143C"/>
    <w:rsid w:val="00892026"/>
    <w:rsid w:val="00892F18"/>
    <w:rsid w:val="00893A88"/>
    <w:rsid w:val="00895583"/>
    <w:rsid w:val="00895DE7"/>
    <w:rsid w:val="008962E4"/>
    <w:rsid w:val="008A086C"/>
    <w:rsid w:val="008A0B90"/>
    <w:rsid w:val="008A14C1"/>
    <w:rsid w:val="008A1B49"/>
    <w:rsid w:val="008A4D6F"/>
    <w:rsid w:val="008A66D9"/>
    <w:rsid w:val="008A7574"/>
    <w:rsid w:val="008A7BE6"/>
    <w:rsid w:val="008A7C47"/>
    <w:rsid w:val="008B0C8A"/>
    <w:rsid w:val="008B0FAB"/>
    <w:rsid w:val="008B2199"/>
    <w:rsid w:val="008B22B4"/>
    <w:rsid w:val="008B26D6"/>
    <w:rsid w:val="008B660B"/>
    <w:rsid w:val="008B789D"/>
    <w:rsid w:val="008C1A89"/>
    <w:rsid w:val="008C1DF4"/>
    <w:rsid w:val="008C30FE"/>
    <w:rsid w:val="008C3247"/>
    <w:rsid w:val="008C3FA2"/>
    <w:rsid w:val="008C4C08"/>
    <w:rsid w:val="008C5534"/>
    <w:rsid w:val="008C735A"/>
    <w:rsid w:val="008D41BB"/>
    <w:rsid w:val="008D42D9"/>
    <w:rsid w:val="008D434A"/>
    <w:rsid w:val="008D4E1B"/>
    <w:rsid w:val="008D4ECD"/>
    <w:rsid w:val="008D7210"/>
    <w:rsid w:val="008E0D40"/>
    <w:rsid w:val="008E0F0C"/>
    <w:rsid w:val="008E10F2"/>
    <w:rsid w:val="008E122E"/>
    <w:rsid w:val="008E3D06"/>
    <w:rsid w:val="008E3D6E"/>
    <w:rsid w:val="008E51B0"/>
    <w:rsid w:val="008E69EB"/>
    <w:rsid w:val="008E7274"/>
    <w:rsid w:val="008F16F6"/>
    <w:rsid w:val="008F25F5"/>
    <w:rsid w:val="008F275E"/>
    <w:rsid w:val="008F2F8B"/>
    <w:rsid w:val="008F47A8"/>
    <w:rsid w:val="008F6771"/>
    <w:rsid w:val="008F720F"/>
    <w:rsid w:val="009007E8"/>
    <w:rsid w:val="00900DE2"/>
    <w:rsid w:val="00901898"/>
    <w:rsid w:val="009036C2"/>
    <w:rsid w:val="0090408A"/>
    <w:rsid w:val="00906277"/>
    <w:rsid w:val="009068FC"/>
    <w:rsid w:val="00907F13"/>
    <w:rsid w:val="009109C7"/>
    <w:rsid w:val="00911895"/>
    <w:rsid w:val="00911975"/>
    <w:rsid w:val="0091380A"/>
    <w:rsid w:val="00914091"/>
    <w:rsid w:val="0091492D"/>
    <w:rsid w:val="00915402"/>
    <w:rsid w:val="009163EF"/>
    <w:rsid w:val="00917693"/>
    <w:rsid w:val="0092102C"/>
    <w:rsid w:val="00921288"/>
    <w:rsid w:val="009217F4"/>
    <w:rsid w:val="00922C9B"/>
    <w:rsid w:val="0092325A"/>
    <w:rsid w:val="00926321"/>
    <w:rsid w:val="00927323"/>
    <w:rsid w:val="00927869"/>
    <w:rsid w:val="00927C34"/>
    <w:rsid w:val="00931305"/>
    <w:rsid w:val="009314AF"/>
    <w:rsid w:val="00932BDA"/>
    <w:rsid w:val="00932DF4"/>
    <w:rsid w:val="00933598"/>
    <w:rsid w:val="00933FD4"/>
    <w:rsid w:val="0093460D"/>
    <w:rsid w:val="00934FDA"/>
    <w:rsid w:val="00935511"/>
    <w:rsid w:val="009367F2"/>
    <w:rsid w:val="009379E0"/>
    <w:rsid w:val="00941074"/>
    <w:rsid w:val="00942A17"/>
    <w:rsid w:val="00942A3B"/>
    <w:rsid w:val="0094414C"/>
    <w:rsid w:val="00944D97"/>
    <w:rsid w:val="00945010"/>
    <w:rsid w:val="009467E6"/>
    <w:rsid w:val="00947099"/>
    <w:rsid w:val="009473EC"/>
    <w:rsid w:val="00950FBF"/>
    <w:rsid w:val="009522D1"/>
    <w:rsid w:val="00953571"/>
    <w:rsid w:val="00953BAC"/>
    <w:rsid w:val="00955678"/>
    <w:rsid w:val="00955872"/>
    <w:rsid w:val="00955B17"/>
    <w:rsid w:val="00955FDF"/>
    <w:rsid w:val="00957428"/>
    <w:rsid w:val="009609E6"/>
    <w:rsid w:val="00960A61"/>
    <w:rsid w:val="00960B9E"/>
    <w:rsid w:val="00961953"/>
    <w:rsid w:val="00963862"/>
    <w:rsid w:val="00963B08"/>
    <w:rsid w:val="0096594A"/>
    <w:rsid w:val="00965AA2"/>
    <w:rsid w:val="00965BFC"/>
    <w:rsid w:val="009663F2"/>
    <w:rsid w:val="00967302"/>
    <w:rsid w:val="0096785C"/>
    <w:rsid w:val="00967914"/>
    <w:rsid w:val="00967A76"/>
    <w:rsid w:val="00967DE0"/>
    <w:rsid w:val="00973632"/>
    <w:rsid w:val="00974AF8"/>
    <w:rsid w:val="009761C5"/>
    <w:rsid w:val="00976C3B"/>
    <w:rsid w:val="00977AA1"/>
    <w:rsid w:val="00980284"/>
    <w:rsid w:val="00981630"/>
    <w:rsid w:val="00982617"/>
    <w:rsid w:val="0098490A"/>
    <w:rsid w:val="0098530F"/>
    <w:rsid w:val="009869FD"/>
    <w:rsid w:val="00987D34"/>
    <w:rsid w:val="00990AE1"/>
    <w:rsid w:val="00991D0D"/>
    <w:rsid w:val="00993D16"/>
    <w:rsid w:val="009940D6"/>
    <w:rsid w:val="009977DB"/>
    <w:rsid w:val="009A120A"/>
    <w:rsid w:val="009A1947"/>
    <w:rsid w:val="009A2273"/>
    <w:rsid w:val="009A2F56"/>
    <w:rsid w:val="009A33D2"/>
    <w:rsid w:val="009A52E6"/>
    <w:rsid w:val="009A5399"/>
    <w:rsid w:val="009A6965"/>
    <w:rsid w:val="009A7942"/>
    <w:rsid w:val="009A7CC7"/>
    <w:rsid w:val="009B0888"/>
    <w:rsid w:val="009B09EF"/>
    <w:rsid w:val="009B2213"/>
    <w:rsid w:val="009B42DE"/>
    <w:rsid w:val="009B4630"/>
    <w:rsid w:val="009B49AE"/>
    <w:rsid w:val="009B5424"/>
    <w:rsid w:val="009B56BE"/>
    <w:rsid w:val="009B5DDF"/>
    <w:rsid w:val="009B68B3"/>
    <w:rsid w:val="009C203B"/>
    <w:rsid w:val="009C2343"/>
    <w:rsid w:val="009C236E"/>
    <w:rsid w:val="009C3530"/>
    <w:rsid w:val="009C496F"/>
    <w:rsid w:val="009C57D4"/>
    <w:rsid w:val="009C6C49"/>
    <w:rsid w:val="009C7C7D"/>
    <w:rsid w:val="009C7FB4"/>
    <w:rsid w:val="009D3710"/>
    <w:rsid w:val="009D3B6A"/>
    <w:rsid w:val="009D3B6F"/>
    <w:rsid w:val="009D5CD8"/>
    <w:rsid w:val="009D5E99"/>
    <w:rsid w:val="009D6454"/>
    <w:rsid w:val="009D7244"/>
    <w:rsid w:val="009D7B4B"/>
    <w:rsid w:val="009D7B58"/>
    <w:rsid w:val="009E08F8"/>
    <w:rsid w:val="009E0910"/>
    <w:rsid w:val="009E4719"/>
    <w:rsid w:val="009E5552"/>
    <w:rsid w:val="009E5AE0"/>
    <w:rsid w:val="009E6290"/>
    <w:rsid w:val="009F508D"/>
    <w:rsid w:val="009F58BE"/>
    <w:rsid w:val="009F5C95"/>
    <w:rsid w:val="009F6894"/>
    <w:rsid w:val="009F6F8A"/>
    <w:rsid w:val="00A00517"/>
    <w:rsid w:val="00A046BC"/>
    <w:rsid w:val="00A06B12"/>
    <w:rsid w:val="00A06F41"/>
    <w:rsid w:val="00A12AD1"/>
    <w:rsid w:val="00A13F0A"/>
    <w:rsid w:val="00A15052"/>
    <w:rsid w:val="00A16DF4"/>
    <w:rsid w:val="00A20B87"/>
    <w:rsid w:val="00A218F9"/>
    <w:rsid w:val="00A22CA2"/>
    <w:rsid w:val="00A22FBF"/>
    <w:rsid w:val="00A24F01"/>
    <w:rsid w:val="00A25228"/>
    <w:rsid w:val="00A25393"/>
    <w:rsid w:val="00A25780"/>
    <w:rsid w:val="00A26BBE"/>
    <w:rsid w:val="00A3174E"/>
    <w:rsid w:val="00A31EBA"/>
    <w:rsid w:val="00A327B8"/>
    <w:rsid w:val="00A33169"/>
    <w:rsid w:val="00A3364D"/>
    <w:rsid w:val="00A340DA"/>
    <w:rsid w:val="00A358E9"/>
    <w:rsid w:val="00A36B22"/>
    <w:rsid w:val="00A409B4"/>
    <w:rsid w:val="00A42204"/>
    <w:rsid w:val="00A42F30"/>
    <w:rsid w:val="00A431E9"/>
    <w:rsid w:val="00A438D8"/>
    <w:rsid w:val="00A50053"/>
    <w:rsid w:val="00A5009F"/>
    <w:rsid w:val="00A50D2C"/>
    <w:rsid w:val="00A51D49"/>
    <w:rsid w:val="00A53467"/>
    <w:rsid w:val="00A535CB"/>
    <w:rsid w:val="00A545C0"/>
    <w:rsid w:val="00A5492E"/>
    <w:rsid w:val="00A54FED"/>
    <w:rsid w:val="00A5516E"/>
    <w:rsid w:val="00A55D3E"/>
    <w:rsid w:val="00A569CF"/>
    <w:rsid w:val="00A60D0E"/>
    <w:rsid w:val="00A6465F"/>
    <w:rsid w:val="00A66BA8"/>
    <w:rsid w:val="00A671BF"/>
    <w:rsid w:val="00A70C2A"/>
    <w:rsid w:val="00A715CE"/>
    <w:rsid w:val="00A74364"/>
    <w:rsid w:val="00A7483C"/>
    <w:rsid w:val="00A75FC4"/>
    <w:rsid w:val="00A76761"/>
    <w:rsid w:val="00A768C2"/>
    <w:rsid w:val="00A776C1"/>
    <w:rsid w:val="00A77956"/>
    <w:rsid w:val="00A803DA"/>
    <w:rsid w:val="00A82EE9"/>
    <w:rsid w:val="00A834EA"/>
    <w:rsid w:val="00A843BA"/>
    <w:rsid w:val="00A846D2"/>
    <w:rsid w:val="00A84FAB"/>
    <w:rsid w:val="00A85DE1"/>
    <w:rsid w:val="00A86BD7"/>
    <w:rsid w:val="00A90657"/>
    <w:rsid w:val="00A9298B"/>
    <w:rsid w:val="00A93E7F"/>
    <w:rsid w:val="00A9470E"/>
    <w:rsid w:val="00AA073E"/>
    <w:rsid w:val="00AA3932"/>
    <w:rsid w:val="00AA4F49"/>
    <w:rsid w:val="00AA54B7"/>
    <w:rsid w:val="00AA5A5F"/>
    <w:rsid w:val="00AA6340"/>
    <w:rsid w:val="00AA6F4F"/>
    <w:rsid w:val="00AB01FA"/>
    <w:rsid w:val="00AB118A"/>
    <w:rsid w:val="00AB1CF4"/>
    <w:rsid w:val="00AB1E1F"/>
    <w:rsid w:val="00AB2BE3"/>
    <w:rsid w:val="00AB56EE"/>
    <w:rsid w:val="00AB703D"/>
    <w:rsid w:val="00AC002C"/>
    <w:rsid w:val="00AC20CC"/>
    <w:rsid w:val="00AC317A"/>
    <w:rsid w:val="00AC3B9C"/>
    <w:rsid w:val="00AC3F9D"/>
    <w:rsid w:val="00AC59AF"/>
    <w:rsid w:val="00AC5D7F"/>
    <w:rsid w:val="00AC5DB8"/>
    <w:rsid w:val="00AC64C1"/>
    <w:rsid w:val="00AC6692"/>
    <w:rsid w:val="00AC73F9"/>
    <w:rsid w:val="00AC7A82"/>
    <w:rsid w:val="00AD3273"/>
    <w:rsid w:val="00AD3AC2"/>
    <w:rsid w:val="00AD3F2A"/>
    <w:rsid w:val="00AD4730"/>
    <w:rsid w:val="00AD515D"/>
    <w:rsid w:val="00AD52BF"/>
    <w:rsid w:val="00AD559F"/>
    <w:rsid w:val="00AD5A74"/>
    <w:rsid w:val="00AD6860"/>
    <w:rsid w:val="00AD7D54"/>
    <w:rsid w:val="00AE0B4B"/>
    <w:rsid w:val="00AE223B"/>
    <w:rsid w:val="00AE3645"/>
    <w:rsid w:val="00AE37A5"/>
    <w:rsid w:val="00AE3903"/>
    <w:rsid w:val="00AE515A"/>
    <w:rsid w:val="00AE5E4F"/>
    <w:rsid w:val="00AE5FED"/>
    <w:rsid w:val="00AF0678"/>
    <w:rsid w:val="00AF0AF6"/>
    <w:rsid w:val="00AF0D2F"/>
    <w:rsid w:val="00AF2B39"/>
    <w:rsid w:val="00AF3F03"/>
    <w:rsid w:val="00AF43C3"/>
    <w:rsid w:val="00AF4D27"/>
    <w:rsid w:val="00AF5188"/>
    <w:rsid w:val="00AF5437"/>
    <w:rsid w:val="00AF54EE"/>
    <w:rsid w:val="00AF5992"/>
    <w:rsid w:val="00AF66F0"/>
    <w:rsid w:val="00AF7701"/>
    <w:rsid w:val="00AF7FD6"/>
    <w:rsid w:val="00B00ACE"/>
    <w:rsid w:val="00B01B38"/>
    <w:rsid w:val="00B021F4"/>
    <w:rsid w:val="00B02A84"/>
    <w:rsid w:val="00B03030"/>
    <w:rsid w:val="00B05214"/>
    <w:rsid w:val="00B057BF"/>
    <w:rsid w:val="00B05D96"/>
    <w:rsid w:val="00B06199"/>
    <w:rsid w:val="00B06355"/>
    <w:rsid w:val="00B06788"/>
    <w:rsid w:val="00B07441"/>
    <w:rsid w:val="00B0766C"/>
    <w:rsid w:val="00B10DE7"/>
    <w:rsid w:val="00B11349"/>
    <w:rsid w:val="00B1158C"/>
    <w:rsid w:val="00B132A2"/>
    <w:rsid w:val="00B13886"/>
    <w:rsid w:val="00B1444D"/>
    <w:rsid w:val="00B1592A"/>
    <w:rsid w:val="00B17879"/>
    <w:rsid w:val="00B1787E"/>
    <w:rsid w:val="00B226C7"/>
    <w:rsid w:val="00B23750"/>
    <w:rsid w:val="00B23F7B"/>
    <w:rsid w:val="00B253C8"/>
    <w:rsid w:val="00B279A1"/>
    <w:rsid w:val="00B31AA0"/>
    <w:rsid w:val="00B327E2"/>
    <w:rsid w:val="00B32956"/>
    <w:rsid w:val="00B33A31"/>
    <w:rsid w:val="00B35B8F"/>
    <w:rsid w:val="00B35C1F"/>
    <w:rsid w:val="00B372FF"/>
    <w:rsid w:val="00B40726"/>
    <w:rsid w:val="00B421B6"/>
    <w:rsid w:val="00B42673"/>
    <w:rsid w:val="00B450C2"/>
    <w:rsid w:val="00B458C0"/>
    <w:rsid w:val="00B51FD5"/>
    <w:rsid w:val="00B5351F"/>
    <w:rsid w:val="00B53580"/>
    <w:rsid w:val="00B53F45"/>
    <w:rsid w:val="00B56588"/>
    <w:rsid w:val="00B62FD8"/>
    <w:rsid w:val="00B6300E"/>
    <w:rsid w:val="00B64AFB"/>
    <w:rsid w:val="00B712C2"/>
    <w:rsid w:val="00B7194E"/>
    <w:rsid w:val="00B72A29"/>
    <w:rsid w:val="00B7451B"/>
    <w:rsid w:val="00B745B5"/>
    <w:rsid w:val="00B7594C"/>
    <w:rsid w:val="00B80025"/>
    <w:rsid w:val="00B80523"/>
    <w:rsid w:val="00B80E1D"/>
    <w:rsid w:val="00B818C6"/>
    <w:rsid w:val="00B82915"/>
    <w:rsid w:val="00B833A0"/>
    <w:rsid w:val="00B834A0"/>
    <w:rsid w:val="00B83973"/>
    <w:rsid w:val="00B87718"/>
    <w:rsid w:val="00B91EB0"/>
    <w:rsid w:val="00B926DC"/>
    <w:rsid w:val="00B93162"/>
    <w:rsid w:val="00B93E44"/>
    <w:rsid w:val="00B94528"/>
    <w:rsid w:val="00B94B97"/>
    <w:rsid w:val="00B9551E"/>
    <w:rsid w:val="00B95637"/>
    <w:rsid w:val="00B956C2"/>
    <w:rsid w:val="00B96910"/>
    <w:rsid w:val="00B96B51"/>
    <w:rsid w:val="00BA0E7C"/>
    <w:rsid w:val="00BA13C9"/>
    <w:rsid w:val="00BA2758"/>
    <w:rsid w:val="00BA290C"/>
    <w:rsid w:val="00BA2F34"/>
    <w:rsid w:val="00BA49AC"/>
    <w:rsid w:val="00BA560C"/>
    <w:rsid w:val="00BA6165"/>
    <w:rsid w:val="00BB020B"/>
    <w:rsid w:val="00BB2D21"/>
    <w:rsid w:val="00BC397C"/>
    <w:rsid w:val="00BC4354"/>
    <w:rsid w:val="00BC4BB2"/>
    <w:rsid w:val="00BC5D92"/>
    <w:rsid w:val="00BC67A9"/>
    <w:rsid w:val="00BD0AD0"/>
    <w:rsid w:val="00BD1AD1"/>
    <w:rsid w:val="00BD539B"/>
    <w:rsid w:val="00BD6CEF"/>
    <w:rsid w:val="00BD6E71"/>
    <w:rsid w:val="00BD7B71"/>
    <w:rsid w:val="00BE7B88"/>
    <w:rsid w:val="00BF1311"/>
    <w:rsid w:val="00BF1832"/>
    <w:rsid w:val="00BF2529"/>
    <w:rsid w:val="00BF373A"/>
    <w:rsid w:val="00BF3B53"/>
    <w:rsid w:val="00BF438B"/>
    <w:rsid w:val="00BF4DE9"/>
    <w:rsid w:val="00BF59BA"/>
    <w:rsid w:val="00BF6456"/>
    <w:rsid w:val="00BF71DC"/>
    <w:rsid w:val="00C00537"/>
    <w:rsid w:val="00C015C2"/>
    <w:rsid w:val="00C03CE8"/>
    <w:rsid w:val="00C055C7"/>
    <w:rsid w:val="00C05B99"/>
    <w:rsid w:val="00C069EB"/>
    <w:rsid w:val="00C06AAF"/>
    <w:rsid w:val="00C075AE"/>
    <w:rsid w:val="00C07BFF"/>
    <w:rsid w:val="00C07F80"/>
    <w:rsid w:val="00C100C9"/>
    <w:rsid w:val="00C155B0"/>
    <w:rsid w:val="00C16B83"/>
    <w:rsid w:val="00C17D41"/>
    <w:rsid w:val="00C204E6"/>
    <w:rsid w:val="00C20D33"/>
    <w:rsid w:val="00C2123B"/>
    <w:rsid w:val="00C23FDC"/>
    <w:rsid w:val="00C2489C"/>
    <w:rsid w:val="00C249DF"/>
    <w:rsid w:val="00C24C6F"/>
    <w:rsid w:val="00C253C2"/>
    <w:rsid w:val="00C270D1"/>
    <w:rsid w:val="00C2748E"/>
    <w:rsid w:val="00C30026"/>
    <w:rsid w:val="00C330AB"/>
    <w:rsid w:val="00C33E2F"/>
    <w:rsid w:val="00C33EDA"/>
    <w:rsid w:val="00C341E0"/>
    <w:rsid w:val="00C41B02"/>
    <w:rsid w:val="00C41B1C"/>
    <w:rsid w:val="00C41E71"/>
    <w:rsid w:val="00C44A11"/>
    <w:rsid w:val="00C45F3F"/>
    <w:rsid w:val="00C46549"/>
    <w:rsid w:val="00C468DF"/>
    <w:rsid w:val="00C471B7"/>
    <w:rsid w:val="00C503F2"/>
    <w:rsid w:val="00C55B8C"/>
    <w:rsid w:val="00C57031"/>
    <w:rsid w:val="00C627FB"/>
    <w:rsid w:val="00C6283E"/>
    <w:rsid w:val="00C640AA"/>
    <w:rsid w:val="00C64565"/>
    <w:rsid w:val="00C649B4"/>
    <w:rsid w:val="00C65B84"/>
    <w:rsid w:val="00C67E93"/>
    <w:rsid w:val="00C70534"/>
    <w:rsid w:val="00C71C1E"/>
    <w:rsid w:val="00C726E5"/>
    <w:rsid w:val="00C74558"/>
    <w:rsid w:val="00C76419"/>
    <w:rsid w:val="00C765C6"/>
    <w:rsid w:val="00C766DA"/>
    <w:rsid w:val="00C76C03"/>
    <w:rsid w:val="00C77BF2"/>
    <w:rsid w:val="00C77DFF"/>
    <w:rsid w:val="00C816A6"/>
    <w:rsid w:val="00C81ACC"/>
    <w:rsid w:val="00C82676"/>
    <w:rsid w:val="00C82ED3"/>
    <w:rsid w:val="00C84067"/>
    <w:rsid w:val="00C8522C"/>
    <w:rsid w:val="00C85C63"/>
    <w:rsid w:val="00C87395"/>
    <w:rsid w:val="00C87D38"/>
    <w:rsid w:val="00C907A3"/>
    <w:rsid w:val="00C90C20"/>
    <w:rsid w:val="00C9244C"/>
    <w:rsid w:val="00C92927"/>
    <w:rsid w:val="00C94E08"/>
    <w:rsid w:val="00C977D2"/>
    <w:rsid w:val="00C97E79"/>
    <w:rsid w:val="00CA21F5"/>
    <w:rsid w:val="00CA23C1"/>
    <w:rsid w:val="00CA26A5"/>
    <w:rsid w:val="00CA28B1"/>
    <w:rsid w:val="00CA6E6D"/>
    <w:rsid w:val="00CA79CC"/>
    <w:rsid w:val="00CB0F8C"/>
    <w:rsid w:val="00CB1E39"/>
    <w:rsid w:val="00CB24C0"/>
    <w:rsid w:val="00CC007B"/>
    <w:rsid w:val="00CC08CB"/>
    <w:rsid w:val="00CC0904"/>
    <w:rsid w:val="00CC1467"/>
    <w:rsid w:val="00CC1648"/>
    <w:rsid w:val="00CC1E9D"/>
    <w:rsid w:val="00CC202B"/>
    <w:rsid w:val="00CC38D9"/>
    <w:rsid w:val="00CD0612"/>
    <w:rsid w:val="00CD1475"/>
    <w:rsid w:val="00CD3DED"/>
    <w:rsid w:val="00CD4EC3"/>
    <w:rsid w:val="00CD73F9"/>
    <w:rsid w:val="00CE0A1A"/>
    <w:rsid w:val="00CE3656"/>
    <w:rsid w:val="00CE39C1"/>
    <w:rsid w:val="00CE68A5"/>
    <w:rsid w:val="00CE766D"/>
    <w:rsid w:val="00CE7DCA"/>
    <w:rsid w:val="00CF0800"/>
    <w:rsid w:val="00CF1C55"/>
    <w:rsid w:val="00CF284C"/>
    <w:rsid w:val="00CF3373"/>
    <w:rsid w:val="00CF373F"/>
    <w:rsid w:val="00CF3D0C"/>
    <w:rsid w:val="00CF3FE1"/>
    <w:rsid w:val="00CF4A97"/>
    <w:rsid w:val="00CF4B6E"/>
    <w:rsid w:val="00CF590B"/>
    <w:rsid w:val="00CF7144"/>
    <w:rsid w:val="00CF744E"/>
    <w:rsid w:val="00CF7D34"/>
    <w:rsid w:val="00CF7FB3"/>
    <w:rsid w:val="00D00A05"/>
    <w:rsid w:val="00D0122F"/>
    <w:rsid w:val="00D01E5A"/>
    <w:rsid w:val="00D01F66"/>
    <w:rsid w:val="00D04045"/>
    <w:rsid w:val="00D06CE9"/>
    <w:rsid w:val="00D06D86"/>
    <w:rsid w:val="00D104EF"/>
    <w:rsid w:val="00D10A8C"/>
    <w:rsid w:val="00D11293"/>
    <w:rsid w:val="00D1156D"/>
    <w:rsid w:val="00D118F6"/>
    <w:rsid w:val="00D12902"/>
    <w:rsid w:val="00D134FA"/>
    <w:rsid w:val="00D1354E"/>
    <w:rsid w:val="00D15816"/>
    <w:rsid w:val="00D160D9"/>
    <w:rsid w:val="00D16364"/>
    <w:rsid w:val="00D1687D"/>
    <w:rsid w:val="00D17704"/>
    <w:rsid w:val="00D1780F"/>
    <w:rsid w:val="00D262A2"/>
    <w:rsid w:val="00D273FD"/>
    <w:rsid w:val="00D31B57"/>
    <w:rsid w:val="00D32A28"/>
    <w:rsid w:val="00D3305C"/>
    <w:rsid w:val="00D35DCC"/>
    <w:rsid w:val="00D371A2"/>
    <w:rsid w:val="00D40FE5"/>
    <w:rsid w:val="00D412AA"/>
    <w:rsid w:val="00D43204"/>
    <w:rsid w:val="00D43400"/>
    <w:rsid w:val="00D449D1"/>
    <w:rsid w:val="00D4524C"/>
    <w:rsid w:val="00D463D1"/>
    <w:rsid w:val="00D4782E"/>
    <w:rsid w:val="00D500E9"/>
    <w:rsid w:val="00D50E3D"/>
    <w:rsid w:val="00D50EAB"/>
    <w:rsid w:val="00D53BE8"/>
    <w:rsid w:val="00D54788"/>
    <w:rsid w:val="00D55139"/>
    <w:rsid w:val="00D56CA2"/>
    <w:rsid w:val="00D56E21"/>
    <w:rsid w:val="00D600C0"/>
    <w:rsid w:val="00D603F5"/>
    <w:rsid w:val="00D61140"/>
    <w:rsid w:val="00D619C2"/>
    <w:rsid w:val="00D62BDD"/>
    <w:rsid w:val="00D630A4"/>
    <w:rsid w:val="00D646F3"/>
    <w:rsid w:val="00D672B9"/>
    <w:rsid w:val="00D67EF5"/>
    <w:rsid w:val="00D70247"/>
    <w:rsid w:val="00D72CCE"/>
    <w:rsid w:val="00D72EB0"/>
    <w:rsid w:val="00D75437"/>
    <w:rsid w:val="00D75596"/>
    <w:rsid w:val="00D76BDF"/>
    <w:rsid w:val="00D81D69"/>
    <w:rsid w:val="00D85333"/>
    <w:rsid w:val="00D8559A"/>
    <w:rsid w:val="00D8750F"/>
    <w:rsid w:val="00D925CE"/>
    <w:rsid w:val="00D93F52"/>
    <w:rsid w:val="00D95228"/>
    <w:rsid w:val="00D95303"/>
    <w:rsid w:val="00D96D57"/>
    <w:rsid w:val="00D97019"/>
    <w:rsid w:val="00D977EE"/>
    <w:rsid w:val="00DA0064"/>
    <w:rsid w:val="00DA021C"/>
    <w:rsid w:val="00DA183F"/>
    <w:rsid w:val="00DA279A"/>
    <w:rsid w:val="00DA457E"/>
    <w:rsid w:val="00DB16FE"/>
    <w:rsid w:val="00DB321C"/>
    <w:rsid w:val="00DB3421"/>
    <w:rsid w:val="00DB47DE"/>
    <w:rsid w:val="00DB578F"/>
    <w:rsid w:val="00DB586E"/>
    <w:rsid w:val="00DB64E9"/>
    <w:rsid w:val="00DC1CF5"/>
    <w:rsid w:val="00DC33BD"/>
    <w:rsid w:val="00DC3541"/>
    <w:rsid w:val="00DC3C9B"/>
    <w:rsid w:val="00DC555B"/>
    <w:rsid w:val="00DC67D6"/>
    <w:rsid w:val="00DC7003"/>
    <w:rsid w:val="00DC78C6"/>
    <w:rsid w:val="00DD2E2C"/>
    <w:rsid w:val="00DD2F19"/>
    <w:rsid w:val="00DD3F0D"/>
    <w:rsid w:val="00DD4E74"/>
    <w:rsid w:val="00DD561D"/>
    <w:rsid w:val="00DD613C"/>
    <w:rsid w:val="00DD741E"/>
    <w:rsid w:val="00DD751E"/>
    <w:rsid w:val="00DD77AE"/>
    <w:rsid w:val="00DD7E90"/>
    <w:rsid w:val="00DE0303"/>
    <w:rsid w:val="00DE03B4"/>
    <w:rsid w:val="00DE0421"/>
    <w:rsid w:val="00DE0422"/>
    <w:rsid w:val="00DE053F"/>
    <w:rsid w:val="00DE1915"/>
    <w:rsid w:val="00DE2A20"/>
    <w:rsid w:val="00DE2E38"/>
    <w:rsid w:val="00DE3F6A"/>
    <w:rsid w:val="00DE4249"/>
    <w:rsid w:val="00DE675B"/>
    <w:rsid w:val="00DE73E1"/>
    <w:rsid w:val="00DE78AF"/>
    <w:rsid w:val="00DE7B3F"/>
    <w:rsid w:val="00DE7BEB"/>
    <w:rsid w:val="00DE7E93"/>
    <w:rsid w:val="00DF0536"/>
    <w:rsid w:val="00DF0615"/>
    <w:rsid w:val="00DF08F6"/>
    <w:rsid w:val="00DF124A"/>
    <w:rsid w:val="00DF2869"/>
    <w:rsid w:val="00DF3CCD"/>
    <w:rsid w:val="00DF40EC"/>
    <w:rsid w:val="00DF4D1A"/>
    <w:rsid w:val="00DF7F34"/>
    <w:rsid w:val="00E0336F"/>
    <w:rsid w:val="00E048EF"/>
    <w:rsid w:val="00E05CFE"/>
    <w:rsid w:val="00E0677D"/>
    <w:rsid w:val="00E07404"/>
    <w:rsid w:val="00E103E1"/>
    <w:rsid w:val="00E10463"/>
    <w:rsid w:val="00E10FF5"/>
    <w:rsid w:val="00E11D0E"/>
    <w:rsid w:val="00E11D6F"/>
    <w:rsid w:val="00E12E38"/>
    <w:rsid w:val="00E12F76"/>
    <w:rsid w:val="00E143B3"/>
    <w:rsid w:val="00E144A3"/>
    <w:rsid w:val="00E150FF"/>
    <w:rsid w:val="00E15A39"/>
    <w:rsid w:val="00E171C4"/>
    <w:rsid w:val="00E179E9"/>
    <w:rsid w:val="00E206CA"/>
    <w:rsid w:val="00E20F83"/>
    <w:rsid w:val="00E2133E"/>
    <w:rsid w:val="00E217A3"/>
    <w:rsid w:val="00E21A4B"/>
    <w:rsid w:val="00E23993"/>
    <w:rsid w:val="00E23B73"/>
    <w:rsid w:val="00E24413"/>
    <w:rsid w:val="00E245CC"/>
    <w:rsid w:val="00E2563E"/>
    <w:rsid w:val="00E25F17"/>
    <w:rsid w:val="00E279EE"/>
    <w:rsid w:val="00E27E14"/>
    <w:rsid w:val="00E30EDE"/>
    <w:rsid w:val="00E314B5"/>
    <w:rsid w:val="00E32D4E"/>
    <w:rsid w:val="00E3325B"/>
    <w:rsid w:val="00E33B22"/>
    <w:rsid w:val="00E347A3"/>
    <w:rsid w:val="00E34812"/>
    <w:rsid w:val="00E34E15"/>
    <w:rsid w:val="00E36217"/>
    <w:rsid w:val="00E42183"/>
    <w:rsid w:val="00E4246D"/>
    <w:rsid w:val="00E42B7E"/>
    <w:rsid w:val="00E43939"/>
    <w:rsid w:val="00E46B7D"/>
    <w:rsid w:val="00E47D62"/>
    <w:rsid w:val="00E51490"/>
    <w:rsid w:val="00E54433"/>
    <w:rsid w:val="00E54605"/>
    <w:rsid w:val="00E548BC"/>
    <w:rsid w:val="00E60190"/>
    <w:rsid w:val="00E601BE"/>
    <w:rsid w:val="00E60C69"/>
    <w:rsid w:val="00E61CA9"/>
    <w:rsid w:val="00E65644"/>
    <w:rsid w:val="00E66958"/>
    <w:rsid w:val="00E66BCA"/>
    <w:rsid w:val="00E7086B"/>
    <w:rsid w:val="00E70D3B"/>
    <w:rsid w:val="00E717C2"/>
    <w:rsid w:val="00E73484"/>
    <w:rsid w:val="00E75267"/>
    <w:rsid w:val="00E76C7A"/>
    <w:rsid w:val="00E80E54"/>
    <w:rsid w:val="00E81521"/>
    <w:rsid w:val="00E825DC"/>
    <w:rsid w:val="00E82FE4"/>
    <w:rsid w:val="00E8367A"/>
    <w:rsid w:val="00E840E1"/>
    <w:rsid w:val="00E868D1"/>
    <w:rsid w:val="00E902E5"/>
    <w:rsid w:val="00E91134"/>
    <w:rsid w:val="00E91D4D"/>
    <w:rsid w:val="00E93D41"/>
    <w:rsid w:val="00E94CA4"/>
    <w:rsid w:val="00E971C4"/>
    <w:rsid w:val="00E973C6"/>
    <w:rsid w:val="00E973E7"/>
    <w:rsid w:val="00EA1D6A"/>
    <w:rsid w:val="00EA3020"/>
    <w:rsid w:val="00EA4105"/>
    <w:rsid w:val="00EA48F0"/>
    <w:rsid w:val="00EA52D5"/>
    <w:rsid w:val="00EA5369"/>
    <w:rsid w:val="00EB0029"/>
    <w:rsid w:val="00EB399B"/>
    <w:rsid w:val="00EB5F72"/>
    <w:rsid w:val="00EB622E"/>
    <w:rsid w:val="00EC2537"/>
    <w:rsid w:val="00EC3359"/>
    <w:rsid w:val="00EC3C8F"/>
    <w:rsid w:val="00EC4022"/>
    <w:rsid w:val="00EC4FE9"/>
    <w:rsid w:val="00EC5C72"/>
    <w:rsid w:val="00EC6E0D"/>
    <w:rsid w:val="00ED1064"/>
    <w:rsid w:val="00ED1945"/>
    <w:rsid w:val="00ED26A2"/>
    <w:rsid w:val="00ED2B80"/>
    <w:rsid w:val="00ED32BD"/>
    <w:rsid w:val="00ED3EFB"/>
    <w:rsid w:val="00ED6054"/>
    <w:rsid w:val="00ED7AC4"/>
    <w:rsid w:val="00ED7DBE"/>
    <w:rsid w:val="00ED7FCC"/>
    <w:rsid w:val="00EE075C"/>
    <w:rsid w:val="00EE241B"/>
    <w:rsid w:val="00EE2C7B"/>
    <w:rsid w:val="00EE321B"/>
    <w:rsid w:val="00EE377E"/>
    <w:rsid w:val="00EE439B"/>
    <w:rsid w:val="00EE4525"/>
    <w:rsid w:val="00EE4707"/>
    <w:rsid w:val="00EE60EB"/>
    <w:rsid w:val="00EE6CD5"/>
    <w:rsid w:val="00EE775E"/>
    <w:rsid w:val="00EF384C"/>
    <w:rsid w:val="00EF6174"/>
    <w:rsid w:val="00F01746"/>
    <w:rsid w:val="00F028A1"/>
    <w:rsid w:val="00F02B4C"/>
    <w:rsid w:val="00F03C4C"/>
    <w:rsid w:val="00F12FE0"/>
    <w:rsid w:val="00F14B59"/>
    <w:rsid w:val="00F16EC1"/>
    <w:rsid w:val="00F17214"/>
    <w:rsid w:val="00F1749C"/>
    <w:rsid w:val="00F20291"/>
    <w:rsid w:val="00F20664"/>
    <w:rsid w:val="00F21F36"/>
    <w:rsid w:val="00F22565"/>
    <w:rsid w:val="00F22AAA"/>
    <w:rsid w:val="00F2372C"/>
    <w:rsid w:val="00F23C8C"/>
    <w:rsid w:val="00F32353"/>
    <w:rsid w:val="00F33092"/>
    <w:rsid w:val="00F34B69"/>
    <w:rsid w:val="00F35A6D"/>
    <w:rsid w:val="00F35FB5"/>
    <w:rsid w:val="00F42861"/>
    <w:rsid w:val="00F43EEA"/>
    <w:rsid w:val="00F44AEB"/>
    <w:rsid w:val="00F4617E"/>
    <w:rsid w:val="00F462FA"/>
    <w:rsid w:val="00F4646B"/>
    <w:rsid w:val="00F466EE"/>
    <w:rsid w:val="00F470CD"/>
    <w:rsid w:val="00F475BB"/>
    <w:rsid w:val="00F479C6"/>
    <w:rsid w:val="00F518EC"/>
    <w:rsid w:val="00F5377C"/>
    <w:rsid w:val="00F54297"/>
    <w:rsid w:val="00F546AF"/>
    <w:rsid w:val="00F556EC"/>
    <w:rsid w:val="00F566AE"/>
    <w:rsid w:val="00F56EBF"/>
    <w:rsid w:val="00F60661"/>
    <w:rsid w:val="00F608E1"/>
    <w:rsid w:val="00F620CC"/>
    <w:rsid w:val="00F63195"/>
    <w:rsid w:val="00F638B9"/>
    <w:rsid w:val="00F70341"/>
    <w:rsid w:val="00F70616"/>
    <w:rsid w:val="00F739B9"/>
    <w:rsid w:val="00F741A4"/>
    <w:rsid w:val="00F754D4"/>
    <w:rsid w:val="00F759D8"/>
    <w:rsid w:val="00F75C42"/>
    <w:rsid w:val="00F80A05"/>
    <w:rsid w:val="00F80E42"/>
    <w:rsid w:val="00F80EFF"/>
    <w:rsid w:val="00F831D4"/>
    <w:rsid w:val="00F83EBB"/>
    <w:rsid w:val="00F84C30"/>
    <w:rsid w:val="00F8694C"/>
    <w:rsid w:val="00F86D94"/>
    <w:rsid w:val="00F94CC9"/>
    <w:rsid w:val="00F9542B"/>
    <w:rsid w:val="00F958E0"/>
    <w:rsid w:val="00F966D0"/>
    <w:rsid w:val="00F97240"/>
    <w:rsid w:val="00FA1E8D"/>
    <w:rsid w:val="00FA3471"/>
    <w:rsid w:val="00FA3D85"/>
    <w:rsid w:val="00FA60A9"/>
    <w:rsid w:val="00FA60CE"/>
    <w:rsid w:val="00FA661B"/>
    <w:rsid w:val="00FA7530"/>
    <w:rsid w:val="00FB12D1"/>
    <w:rsid w:val="00FB2046"/>
    <w:rsid w:val="00FB45E8"/>
    <w:rsid w:val="00FB46FF"/>
    <w:rsid w:val="00FB4712"/>
    <w:rsid w:val="00FB4A0C"/>
    <w:rsid w:val="00FB623F"/>
    <w:rsid w:val="00FB6AB4"/>
    <w:rsid w:val="00FB6EA5"/>
    <w:rsid w:val="00FB7A7E"/>
    <w:rsid w:val="00FC07D1"/>
    <w:rsid w:val="00FC157D"/>
    <w:rsid w:val="00FC197B"/>
    <w:rsid w:val="00FC3F85"/>
    <w:rsid w:val="00FC5090"/>
    <w:rsid w:val="00FC6AAE"/>
    <w:rsid w:val="00FC752E"/>
    <w:rsid w:val="00FD2642"/>
    <w:rsid w:val="00FD4DCF"/>
    <w:rsid w:val="00FD56CA"/>
    <w:rsid w:val="00FD6602"/>
    <w:rsid w:val="00FD661A"/>
    <w:rsid w:val="00FD7372"/>
    <w:rsid w:val="00FE1A8D"/>
    <w:rsid w:val="00FE1D69"/>
    <w:rsid w:val="00FE31CD"/>
    <w:rsid w:val="00FE5572"/>
    <w:rsid w:val="00FE7A64"/>
    <w:rsid w:val="00FE7E86"/>
    <w:rsid w:val="00FF0C7B"/>
    <w:rsid w:val="00FF1A7A"/>
    <w:rsid w:val="00FF28FB"/>
    <w:rsid w:val="00FF2931"/>
    <w:rsid w:val="00FF3B83"/>
    <w:rsid w:val="00FF3CCF"/>
    <w:rsid w:val="00FF4D01"/>
    <w:rsid w:val="00FF76D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37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15B9"/>
    <w:pPr>
      <w:spacing w:after="200" w:line="276" w:lineRule="auto"/>
    </w:pPr>
    <w:rPr>
      <w:rFonts w:cs="Calibri"/>
      <w:sz w:val="22"/>
      <w:szCs w:val="22"/>
    </w:rPr>
  </w:style>
  <w:style w:type="paragraph" w:styleId="berschrift1">
    <w:name w:val="heading 1"/>
    <w:basedOn w:val="Standard"/>
    <w:link w:val="berschrift1Zchn"/>
    <w:uiPriority w:val="99"/>
    <w:qFormat/>
    <w:rsid w:val="00BF1311"/>
    <w:pPr>
      <w:spacing w:before="100" w:beforeAutospacing="1" w:after="100" w:afterAutospacing="1" w:line="240" w:lineRule="auto"/>
      <w:outlineLvl w:val="0"/>
    </w:pPr>
    <w:rPr>
      <w:rFonts w:ascii="Arial" w:eastAsia="Times New Roman" w:hAnsi="Arial" w:cs="Arial"/>
      <w:b/>
      <w:bCs/>
      <w:kern w:val="36"/>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BF1311"/>
    <w:rPr>
      <w:rFonts w:ascii="Arial" w:hAnsi="Arial" w:cs="Arial"/>
      <w:b/>
      <w:bCs/>
      <w:kern w:val="36"/>
      <w:sz w:val="48"/>
      <w:szCs w:val="48"/>
    </w:rPr>
  </w:style>
  <w:style w:type="character" w:styleId="Hervorhebung">
    <w:name w:val="Emphasis"/>
    <w:uiPriority w:val="20"/>
    <w:qFormat/>
    <w:rsid w:val="0011105D"/>
    <w:rPr>
      <w:i/>
      <w:iCs/>
    </w:rPr>
  </w:style>
  <w:style w:type="paragraph" w:styleId="Titel">
    <w:name w:val="Title"/>
    <w:basedOn w:val="Standard"/>
    <w:link w:val="TitelZchn"/>
    <w:qFormat/>
    <w:rsid w:val="00860F70"/>
    <w:pPr>
      <w:spacing w:after="0" w:line="240" w:lineRule="auto"/>
      <w:jc w:val="center"/>
    </w:pPr>
    <w:rPr>
      <w:rFonts w:ascii="Times New Roman" w:eastAsia="Times New Roman" w:hAnsi="Times New Roman" w:cs="Times New Roman"/>
      <w:b/>
      <w:bCs/>
      <w:sz w:val="24"/>
      <w:szCs w:val="24"/>
      <w:lang w:val="en-GB" w:eastAsia="de-DE"/>
    </w:rPr>
  </w:style>
  <w:style w:type="character" w:customStyle="1" w:styleId="TitelZchn">
    <w:name w:val="Titel Zchn"/>
    <w:link w:val="Titel"/>
    <w:rsid w:val="00860F70"/>
    <w:rPr>
      <w:rFonts w:ascii="Times New Roman" w:hAnsi="Times New Roman" w:cs="Times New Roman"/>
      <w:b/>
      <w:bCs/>
      <w:sz w:val="24"/>
      <w:szCs w:val="24"/>
      <w:lang w:val="en-GB" w:eastAsia="de-DE"/>
    </w:rPr>
  </w:style>
  <w:style w:type="paragraph" w:styleId="Fuzeile">
    <w:name w:val="footer"/>
    <w:basedOn w:val="Standard"/>
    <w:link w:val="FuzeileZchn"/>
    <w:uiPriority w:val="99"/>
    <w:rsid w:val="00860F70"/>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chn">
    <w:name w:val="Fußzeile Zchn"/>
    <w:link w:val="Fuzeile"/>
    <w:uiPriority w:val="99"/>
    <w:rsid w:val="00860F70"/>
    <w:rPr>
      <w:rFonts w:ascii="Times New Roman" w:hAnsi="Times New Roman" w:cs="Times New Roman"/>
      <w:sz w:val="24"/>
      <w:szCs w:val="24"/>
      <w:lang w:val="de-DE" w:eastAsia="de-DE"/>
    </w:rPr>
  </w:style>
  <w:style w:type="character" w:styleId="Hyperlink">
    <w:name w:val="Hyperlink"/>
    <w:uiPriority w:val="99"/>
    <w:rsid w:val="00860F70"/>
    <w:rPr>
      <w:color w:val="0000FF"/>
      <w:u w:val="single"/>
    </w:rPr>
  </w:style>
  <w:style w:type="paragraph" w:styleId="Listenabsatz">
    <w:name w:val="List Paragraph"/>
    <w:basedOn w:val="Standard"/>
    <w:uiPriority w:val="34"/>
    <w:qFormat/>
    <w:rsid w:val="00C726E5"/>
    <w:pPr>
      <w:ind w:left="720"/>
      <w:contextualSpacing/>
    </w:pPr>
  </w:style>
  <w:style w:type="character" w:styleId="Kommentarzeichen">
    <w:name w:val="annotation reference"/>
    <w:uiPriority w:val="99"/>
    <w:semiHidden/>
    <w:rsid w:val="007458CA"/>
    <w:rPr>
      <w:sz w:val="16"/>
      <w:szCs w:val="16"/>
    </w:rPr>
  </w:style>
  <w:style w:type="paragraph" w:styleId="Kommentartext">
    <w:name w:val="annotation text"/>
    <w:basedOn w:val="Standard"/>
    <w:link w:val="KommentartextZchn"/>
    <w:uiPriority w:val="99"/>
    <w:semiHidden/>
    <w:rsid w:val="007458CA"/>
    <w:pPr>
      <w:spacing w:line="240" w:lineRule="auto"/>
    </w:pPr>
    <w:rPr>
      <w:sz w:val="20"/>
      <w:szCs w:val="20"/>
    </w:rPr>
  </w:style>
  <w:style w:type="character" w:customStyle="1" w:styleId="KommentartextZchn">
    <w:name w:val="Kommentartext Zchn"/>
    <w:link w:val="Kommentartext"/>
    <w:uiPriority w:val="99"/>
    <w:semiHidden/>
    <w:rsid w:val="007458CA"/>
    <w:rPr>
      <w:sz w:val="20"/>
      <w:szCs w:val="20"/>
    </w:rPr>
  </w:style>
  <w:style w:type="paragraph" w:styleId="Kommentarthema">
    <w:name w:val="annotation subject"/>
    <w:basedOn w:val="Kommentartext"/>
    <w:next w:val="Kommentartext"/>
    <w:link w:val="KommentarthemaZchn"/>
    <w:uiPriority w:val="99"/>
    <w:semiHidden/>
    <w:rsid w:val="007458CA"/>
    <w:rPr>
      <w:b/>
      <w:bCs/>
    </w:rPr>
  </w:style>
  <w:style w:type="character" w:customStyle="1" w:styleId="KommentarthemaZchn">
    <w:name w:val="Kommentarthema Zchn"/>
    <w:link w:val="Kommentarthema"/>
    <w:uiPriority w:val="99"/>
    <w:semiHidden/>
    <w:rsid w:val="007458CA"/>
    <w:rPr>
      <w:b/>
      <w:bCs/>
      <w:sz w:val="20"/>
      <w:szCs w:val="20"/>
    </w:rPr>
  </w:style>
  <w:style w:type="paragraph" w:styleId="Sprechblasentext">
    <w:name w:val="Balloon Text"/>
    <w:basedOn w:val="Standard"/>
    <w:link w:val="SprechblasentextZchn"/>
    <w:uiPriority w:val="99"/>
    <w:semiHidden/>
    <w:rsid w:val="007458CA"/>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458CA"/>
    <w:rPr>
      <w:rFonts w:ascii="Tahoma" w:hAnsi="Tahoma" w:cs="Tahoma"/>
      <w:sz w:val="16"/>
      <w:szCs w:val="16"/>
    </w:rPr>
  </w:style>
  <w:style w:type="paragraph" w:styleId="Kopfzeile">
    <w:name w:val="header"/>
    <w:basedOn w:val="Standard"/>
    <w:link w:val="KopfzeileZchn"/>
    <w:uiPriority w:val="99"/>
    <w:rsid w:val="00FC197B"/>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FC197B"/>
  </w:style>
  <w:style w:type="character" w:customStyle="1" w:styleId="st">
    <w:name w:val="st"/>
    <w:rsid w:val="001F4822"/>
  </w:style>
  <w:style w:type="paragraph" w:styleId="berarbeitung">
    <w:name w:val="Revision"/>
    <w:hidden/>
    <w:uiPriority w:val="99"/>
    <w:semiHidden/>
    <w:rsid w:val="00861FA0"/>
    <w:rPr>
      <w:rFonts w:cs="Calibri"/>
      <w:sz w:val="22"/>
      <w:szCs w:val="22"/>
    </w:rPr>
  </w:style>
  <w:style w:type="paragraph" w:styleId="HTMLVorformatiert">
    <w:name w:val="HTML Preformatted"/>
    <w:basedOn w:val="Standard"/>
    <w:link w:val="HTMLVorformatiertZchn"/>
    <w:uiPriority w:val="99"/>
    <w:unhideWhenUsed/>
    <w:rsid w:val="00D17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link w:val="HTMLVorformatiert"/>
    <w:uiPriority w:val="99"/>
    <w:rsid w:val="00D17704"/>
    <w:rPr>
      <w:rFonts w:ascii="Courier New" w:eastAsia="Times New Roman" w:hAnsi="Courier New" w:cs="Courier New"/>
    </w:rPr>
  </w:style>
  <w:style w:type="character" w:customStyle="1" w:styleId="Titel1">
    <w:name w:val="Titel1"/>
    <w:basedOn w:val="Absatz-Standardschriftart"/>
    <w:rsid w:val="000F08F1"/>
  </w:style>
  <w:style w:type="character" w:customStyle="1" w:styleId="red">
    <w:name w:val="red"/>
    <w:basedOn w:val="Absatz-Standardschriftart"/>
    <w:rsid w:val="000F08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615B9"/>
    <w:pPr>
      <w:spacing w:after="200" w:line="276" w:lineRule="auto"/>
    </w:pPr>
    <w:rPr>
      <w:rFonts w:cs="Calibri"/>
      <w:sz w:val="22"/>
      <w:szCs w:val="22"/>
    </w:rPr>
  </w:style>
  <w:style w:type="paragraph" w:styleId="berschrift1">
    <w:name w:val="heading 1"/>
    <w:basedOn w:val="Standard"/>
    <w:link w:val="berschrift1Zchn"/>
    <w:uiPriority w:val="99"/>
    <w:qFormat/>
    <w:rsid w:val="00BF1311"/>
    <w:pPr>
      <w:spacing w:before="100" w:beforeAutospacing="1" w:after="100" w:afterAutospacing="1" w:line="240" w:lineRule="auto"/>
      <w:outlineLvl w:val="0"/>
    </w:pPr>
    <w:rPr>
      <w:rFonts w:ascii="Arial" w:eastAsia="Times New Roman" w:hAnsi="Arial" w:cs="Arial"/>
      <w:b/>
      <w:bCs/>
      <w:kern w:val="36"/>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sid w:val="00BF1311"/>
    <w:rPr>
      <w:rFonts w:ascii="Arial" w:hAnsi="Arial" w:cs="Arial"/>
      <w:b/>
      <w:bCs/>
      <w:kern w:val="36"/>
      <w:sz w:val="48"/>
      <w:szCs w:val="48"/>
    </w:rPr>
  </w:style>
  <w:style w:type="character" w:styleId="Hervorhebung">
    <w:name w:val="Emphasis"/>
    <w:uiPriority w:val="20"/>
    <w:qFormat/>
    <w:rsid w:val="0011105D"/>
    <w:rPr>
      <w:i/>
      <w:iCs/>
    </w:rPr>
  </w:style>
  <w:style w:type="paragraph" w:styleId="Titel">
    <w:name w:val="Title"/>
    <w:basedOn w:val="Standard"/>
    <w:link w:val="TitelZchn"/>
    <w:qFormat/>
    <w:rsid w:val="00860F70"/>
    <w:pPr>
      <w:spacing w:after="0" w:line="240" w:lineRule="auto"/>
      <w:jc w:val="center"/>
    </w:pPr>
    <w:rPr>
      <w:rFonts w:ascii="Times New Roman" w:eastAsia="Times New Roman" w:hAnsi="Times New Roman" w:cs="Times New Roman"/>
      <w:b/>
      <w:bCs/>
      <w:sz w:val="24"/>
      <w:szCs w:val="24"/>
      <w:lang w:val="en-GB" w:eastAsia="de-DE"/>
    </w:rPr>
  </w:style>
  <w:style w:type="character" w:customStyle="1" w:styleId="TitelZchn">
    <w:name w:val="Titel Zchn"/>
    <w:link w:val="Titel"/>
    <w:rsid w:val="00860F70"/>
    <w:rPr>
      <w:rFonts w:ascii="Times New Roman" w:hAnsi="Times New Roman" w:cs="Times New Roman"/>
      <w:b/>
      <w:bCs/>
      <w:sz w:val="24"/>
      <w:szCs w:val="24"/>
      <w:lang w:val="en-GB" w:eastAsia="de-DE"/>
    </w:rPr>
  </w:style>
  <w:style w:type="paragraph" w:styleId="Fuzeile">
    <w:name w:val="footer"/>
    <w:basedOn w:val="Standard"/>
    <w:link w:val="FuzeileZchn"/>
    <w:uiPriority w:val="99"/>
    <w:rsid w:val="00860F70"/>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chn">
    <w:name w:val="Fußzeile Zchn"/>
    <w:link w:val="Fuzeile"/>
    <w:uiPriority w:val="99"/>
    <w:rsid w:val="00860F70"/>
    <w:rPr>
      <w:rFonts w:ascii="Times New Roman" w:hAnsi="Times New Roman" w:cs="Times New Roman"/>
      <w:sz w:val="24"/>
      <w:szCs w:val="24"/>
      <w:lang w:val="de-DE" w:eastAsia="de-DE"/>
    </w:rPr>
  </w:style>
  <w:style w:type="character" w:styleId="Hyperlink">
    <w:name w:val="Hyperlink"/>
    <w:uiPriority w:val="99"/>
    <w:rsid w:val="00860F70"/>
    <w:rPr>
      <w:color w:val="0000FF"/>
      <w:u w:val="single"/>
    </w:rPr>
  </w:style>
  <w:style w:type="paragraph" w:styleId="Listenabsatz">
    <w:name w:val="List Paragraph"/>
    <w:basedOn w:val="Standard"/>
    <w:uiPriority w:val="34"/>
    <w:qFormat/>
    <w:rsid w:val="00C726E5"/>
    <w:pPr>
      <w:ind w:left="720"/>
      <w:contextualSpacing/>
    </w:pPr>
  </w:style>
  <w:style w:type="character" w:styleId="Kommentarzeichen">
    <w:name w:val="annotation reference"/>
    <w:uiPriority w:val="99"/>
    <w:semiHidden/>
    <w:rsid w:val="007458CA"/>
    <w:rPr>
      <w:sz w:val="16"/>
      <w:szCs w:val="16"/>
    </w:rPr>
  </w:style>
  <w:style w:type="paragraph" w:styleId="Kommentartext">
    <w:name w:val="annotation text"/>
    <w:basedOn w:val="Standard"/>
    <w:link w:val="KommentartextZchn"/>
    <w:uiPriority w:val="99"/>
    <w:semiHidden/>
    <w:rsid w:val="007458CA"/>
    <w:pPr>
      <w:spacing w:line="240" w:lineRule="auto"/>
    </w:pPr>
    <w:rPr>
      <w:sz w:val="20"/>
      <w:szCs w:val="20"/>
    </w:rPr>
  </w:style>
  <w:style w:type="character" w:customStyle="1" w:styleId="KommentartextZchn">
    <w:name w:val="Kommentartext Zchn"/>
    <w:link w:val="Kommentartext"/>
    <w:uiPriority w:val="99"/>
    <w:semiHidden/>
    <w:rsid w:val="007458CA"/>
    <w:rPr>
      <w:sz w:val="20"/>
      <w:szCs w:val="20"/>
    </w:rPr>
  </w:style>
  <w:style w:type="paragraph" w:styleId="Kommentarthema">
    <w:name w:val="annotation subject"/>
    <w:basedOn w:val="Kommentartext"/>
    <w:next w:val="Kommentartext"/>
    <w:link w:val="KommentarthemaZchn"/>
    <w:uiPriority w:val="99"/>
    <w:semiHidden/>
    <w:rsid w:val="007458CA"/>
    <w:rPr>
      <w:b/>
      <w:bCs/>
    </w:rPr>
  </w:style>
  <w:style w:type="character" w:customStyle="1" w:styleId="KommentarthemaZchn">
    <w:name w:val="Kommentarthema Zchn"/>
    <w:link w:val="Kommentarthema"/>
    <w:uiPriority w:val="99"/>
    <w:semiHidden/>
    <w:rsid w:val="007458CA"/>
    <w:rPr>
      <w:b/>
      <w:bCs/>
      <w:sz w:val="20"/>
      <w:szCs w:val="20"/>
    </w:rPr>
  </w:style>
  <w:style w:type="paragraph" w:styleId="Sprechblasentext">
    <w:name w:val="Balloon Text"/>
    <w:basedOn w:val="Standard"/>
    <w:link w:val="SprechblasentextZchn"/>
    <w:uiPriority w:val="99"/>
    <w:semiHidden/>
    <w:rsid w:val="007458CA"/>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458CA"/>
    <w:rPr>
      <w:rFonts w:ascii="Tahoma" w:hAnsi="Tahoma" w:cs="Tahoma"/>
      <w:sz w:val="16"/>
      <w:szCs w:val="16"/>
    </w:rPr>
  </w:style>
  <w:style w:type="paragraph" w:styleId="Kopfzeile">
    <w:name w:val="header"/>
    <w:basedOn w:val="Standard"/>
    <w:link w:val="KopfzeileZchn"/>
    <w:uiPriority w:val="99"/>
    <w:rsid w:val="00FC197B"/>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FC197B"/>
  </w:style>
  <w:style w:type="character" w:customStyle="1" w:styleId="st">
    <w:name w:val="st"/>
    <w:rsid w:val="001F4822"/>
  </w:style>
  <w:style w:type="paragraph" w:styleId="berarbeitung">
    <w:name w:val="Revision"/>
    <w:hidden/>
    <w:uiPriority w:val="99"/>
    <w:semiHidden/>
    <w:rsid w:val="00861FA0"/>
    <w:rPr>
      <w:rFonts w:cs="Calibri"/>
      <w:sz w:val="22"/>
      <w:szCs w:val="22"/>
    </w:rPr>
  </w:style>
  <w:style w:type="paragraph" w:styleId="HTMLVorformatiert">
    <w:name w:val="HTML Preformatted"/>
    <w:basedOn w:val="Standard"/>
    <w:link w:val="HTMLVorformatiertZchn"/>
    <w:uiPriority w:val="99"/>
    <w:unhideWhenUsed/>
    <w:rsid w:val="00D17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link w:val="HTMLVorformatiert"/>
    <w:uiPriority w:val="99"/>
    <w:rsid w:val="00D17704"/>
    <w:rPr>
      <w:rFonts w:ascii="Courier New" w:eastAsia="Times New Roman" w:hAnsi="Courier New" w:cs="Courier New"/>
    </w:rPr>
  </w:style>
  <w:style w:type="character" w:customStyle="1" w:styleId="Titel1">
    <w:name w:val="Titel1"/>
    <w:basedOn w:val="Absatz-Standardschriftart"/>
    <w:rsid w:val="000F08F1"/>
  </w:style>
  <w:style w:type="character" w:customStyle="1" w:styleId="red">
    <w:name w:val="red"/>
    <w:basedOn w:val="Absatz-Standardschriftart"/>
    <w:rsid w:val="000F08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5438">
      <w:bodyDiv w:val="1"/>
      <w:marLeft w:val="0"/>
      <w:marRight w:val="0"/>
      <w:marTop w:val="0"/>
      <w:marBottom w:val="0"/>
      <w:divBdr>
        <w:top w:val="none" w:sz="0" w:space="0" w:color="auto"/>
        <w:left w:val="none" w:sz="0" w:space="0" w:color="auto"/>
        <w:bottom w:val="none" w:sz="0" w:space="0" w:color="auto"/>
        <w:right w:val="none" w:sz="0" w:space="0" w:color="auto"/>
      </w:divBdr>
      <w:divsChild>
        <w:div w:id="119106821">
          <w:marLeft w:val="0"/>
          <w:marRight w:val="0"/>
          <w:marTop w:val="0"/>
          <w:marBottom w:val="0"/>
          <w:divBdr>
            <w:top w:val="none" w:sz="0" w:space="0" w:color="auto"/>
            <w:left w:val="none" w:sz="0" w:space="0" w:color="auto"/>
            <w:bottom w:val="none" w:sz="0" w:space="0" w:color="auto"/>
            <w:right w:val="none" w:sz="0" w:space="0" w:color="auto"/>
          </w:divBdr>
        </w:div>
        <w:div w:id="2115780119">
          <w:marLeft w:val="0"/>
          <w:marRight w:val="0"/>
          <w:marTop w:val="0"/>
          <w:marBottom w:val="0"/>
          <w:divBdr>
            <w:top w:val="none" w:sz="0" w:space="0" w:color="auto"/>
            <w:left w:val="none" w:sz="0" w:space="0" w:color="auto"/>
            <w:bottom w:val="none" w:sz="0" w:space="0" w:color="auto"/>
            <w:right w:val="none" w:sz="0" w:space="0" w:color="auto"/>
          </w:divBdr>
        </w:div>
      </w:divsChild>
    </w:div>
    <w:div w:id="33893429">
      <w:bodyDiv w:val="1"/>
      <w:marLeft w:val="0"/>
      <w:marRight w:val="0"/>
      <w:marTop w:val="0"/>
      <w:marBottom w:val="0"/>
      <w:divBdr>
        <w:top w:val="none" w:sz="0" w:space="0" w:color="auto"/>
        <w:left w:val="none" w:sz="0" w:space="0" w:color="auto"/>
        <w:bottom w:val="none" w:sz="0" w:space="0" w:color="auto"/>
        <w:right w:val="none" w:sz="0" w:space="0" w:color="auto"/>
      </w:divBdr>
    </w:div>
    <w:div w:id="219025478">
      <w:bodyDiv w:val="1"/>
      <w:marLeft w:val="0"/>
      <w:marRight w:val="0"/>
      <w:marTop w:val="0"/>
      <w:marBottom w:val="0"/>
      <w:divBdr>
        <w:top w:val="none" w:sz="0" w:space="0" w:color="auto"/>
        <w:left w:val="none" w:sz="0" w:space="0" w:color="auto"/>
        <w:bottom w:val="none" w:sz="0" w:space="0" w:color="auto"/>
        <w:right w:val="none" w:sz="0" w:space="0" w:color="auto"/>
      </w:divBdr>
      <w:divsChild>
        <w:div w:id="307513483">
          <w:marLeft w:val="0"/>
          <w:marRight w:val="0"/>
          <w:marTop w:val="0"/>
          <w:marBottom w:val="0"/>
          <w:divBdr>
            <w:top w:val="none" w:sz="0" w:space="0" w:color="auto"/>
            <w:left w:val="none" w:sz="0" w:space="0" w:color="auto"/>
            <w:bottom w:val="none" w:sz="0" w:space="0" w:color="auto"/>
            <w:right w:val="none" w:sz="0" w:space="0" w:color="auto"/>
          </w:divBdr>
        </w:div>
        <w:div w:id="337780261">
          <w:marLeft w:val="0"/>
          <w:marRight w:val="0"/>
          <w:marTop w:val="0"/>
          <w:marBottom w:val="0"/>
          <w:divBdr>
            <w:top w:val="none" w:sz="0" w:space="0" w:color="auto"/>
            <w:left w:val="none" w:sz="0" w:space="0" w:color="auto"/>
            <w:bottom w:val="none" w:sz="0" w:space="0" w:color="auto"/>
            <w:right w:val="none" w:sz="0" w:space="0" w:color="auto"/>
          </w:divBdr>
        </w:div>
      </w:divsChild>
    </w:div>
    <w:div w:id="224265544">
      <w:bodyDiv w:val="1"/>
      <w:marLeft w:val="0"/>
      <w:marRight w:val="0"/>
      <w:marTop w:val="0"/>
      <w:marBottom w:val="0"/>
      <w:divBdr>
        <w:top w:val="none" w:sz="0" w:space="0" w:color="auto"/>
        <w:left w:val="none" w:sz="0" w:space="0" w:color="auto"/>
        <w:bottom w:val="none" w:sz="0" w:space="0" w:color="auto"/>
        <w:right w:val="none" w:sz="0" w:space="0" w:color="auto"/>
      </w:divBdr>
    </w:div>
    <w:div w:id="225188889">
      <w:bodyDiv w:val="1"/>
      <w:marLeft w:val="0"/>
      <w:marRight w:val="0"/>
      <w:marTop w:val="0"/>
      <w:marBottom w:val="0"/>
      <w:divBdr>
        <w:top w:val="none" w:sz="0" w:space="0" w:color="auto"/>
        <w:left w:val="none" w:sz="0" w:space="0" w:color="auto"/>
        <w:bottom w:val="none" w:sz="0" w:space="0" w:color="auto"/>
        <w:right w:val="none" w:sz="0" w:space="0" w:color="auto"/>
      </w:divBdr>
    </w:div>
    <w:div w:id="326834162">
      <w:bodyDiv w:val="1"/>
      <w:marLeft w:val="0"/>
      <w:marRight w:val="0"/>
      <w:marTop w:val="0"/>
      <w:marBottom w:val="0"/>
      <w:divBdr>
        <w:top w:val="none" w:sz="0" w:space="0" w:color="auto"/>
        <w:left w:val="none" w:sz="0" w:space="0" w:color="auto"/>
        <w:bottom w:val="none" w:sz="0" w:space="0" w:color="auto"/>
        <w:right w:val="none" w:sz="0" w:space="0" w:color="auto"/>
      </w:divBdr>
    </w:div>
    <w:div w:id="477841346">
      <w:bodyDiv w:val="1"/>
      <w:marLeft w:val="0"/>
      <w:marRight w:val="0"/>
      <w:marTop w:val="0"/>
      <w:marBottom w:val="0"/>
      <w:divBdr>
        <w:top w:val="none" w:sz="0" w:space="0" w:color="auto"/>
        <w:left w:val="none" w:sz="0" w:space="0" w:color="auto"/>
        <w:bottom w:val="none" w:sz="0" w:space="0" w:color="auto"/>
        <w:right w:val="none" w:sz="0" w:space="0" w:color="auto"/>
      </w:divBdr>
    </w:div>
    <w:div w:id="689844326">
      <w:bodyDiv w:val="1"/>
      <w:marLeft w:val="0"/>
      <w:marRight w:val="0"/>
      <w:marTop w:val="0"/>
      <w:marBottom w:val="0"/>
      <w:divBdr>
        <w:top w:val="none" w:sz="0" w:space="0" w:color="auto"/>
        <w:left w:val="none" w:sz="0" w:space="0" w:color="auto"/>
        <w:bottom w:val="none" w:sz="0" w:space="0" w:color="auto"/>
        <w:right w:val="none" w:sz="0" w:space="0" w:color="auto"/>
      </w:divBdr>
    </w:div>
    <w:div w:id="754131190">
      <w:bodyDiv w:val="1"/>
      <w:marLeft w:val="0"/>
      <w:marRight w:val="0"/>
      <w:marTop w:val="0"/>
      <w:marBottom w:val="0"/>
      <w:divBdr>
        <w:top w:val="none" w:sz="0" w:space="0" w:color="auto"/>
        <w:left w:val="none" w:sz="0" w:space="0" w:color="auto"/>
        <w:bottom w:val="none" w:sz="0" w:space="0" w:color="auto"/>
        <w:right w:val="none" w:sz="0" w:space="0" w:color="auto"/>
      </w:divBdr>
    </w:div>
    <w:div w:id="835535645">
      <w:bodyDiv w:val="1"/>
      <w:marLeft w:val="0"/>
      <w:marRight w:val="0"/>
      <w:marTop w:val="0"/>
      <w:marBottom w:val="0"/>
      <w:divBdr>
        <w:top w:val="none" w:sz="0" w:space="0" w:color="auto"/>
        <w:left w:val="none" w:sz="0" w:space="0" w:color="auto"/>
        <w:bottom w:val="none" w:sz="0" w:space="0" w:color="auto"/>
        <w:right w:val="none" w:sz="0" w:space="0" w:color="auto"/>
      </w:divBdr>
    </w:div>
    <w:div w:id="886184686">
      <w:bodyDiv w:val="1"/>
      <w:marLeft w:val="0"/>
      <w:marRight w:val="0"/>
      <w:marTop w:val="0"/>
      <w:marBottom w:val="0"/>
      <w:divBdr>
        <w:top w:val="none" w:sz="0" w:space="0" w:color="auto"/>
        <w:left w:val="none" w:sz="0" w:space="0" w:color="auto"/>
        <w:bottom w:val="none" w:sz="0" w:space="0" w:color="auto"/>
        <w:right w:val="none" w:sz="0" w:space="0" w:color="auto"/>
      </w:divBdr>
    </w:div>
    <w:div w:id="887765531">
      <w:bodyDiv w:val="1"/>
      <w:marLeft w:val="0"/>
      <w:marRight w:val="0"/>
      <w:marTop w:val="0"/>
      <w:marBottom w:val="0"/>
      <w:divBdr>
        <w:top w:val="none" w:sz="0" w:space="0" w:color="auto"/>
        <w:left w:val="none" w:sz="0" w:space="0" w:color="auto"/>
        <w:bottom w:val="none" w:sz="0" w:space="0" w:color="auto"/>
        <w:right w:val="none" w:sz="0" w:space="0" w:color="auto"/>
      </w:divBdr>
    </w:div>
    <w:div w:id="915242642">
      <w:bodyDiv w:val="1"/>
      <w:marLeft w:val="0"/>
      <w:marRight w:val="0"/>
      <w:marTop w:val="0"/>
      <w:marBottom w:val="0"/>
      <w:divBdr>
        <w:top w:val="none" w:sz="0" w:space="0" w:color="auto"/>
        <w:left w:val="none" w:sz="0" w:space="0" w:color="auto"/>
        <w:bottom w:val="none" w:sz="0" w:space="0" w:color="auto"/>
        <w:right w:val="none" w:sz="0" w:space="0" w:color="auto"/>
      </w:divBdr>
      <w:divsChild>
        <w:div w:id="1812207918">
          <w:marLeft w:val="0"/>
          <w:marRight w:val="0"/>
          <w:marTop w:val="0"/>
          <w:marBottom w:val="0"/>
          <w:divBdr>
            <w:top w:val="none" w:sz="0" w:space="0" w:color="auto"/>
            <w:left w:val="none" w:sz="0" w:space="0" w:color="auto"/>
            <w:bottom w:val="none" w:sz="0" w:space="0" w:color="auto"/>
            <w:right w:val="none" w:sz="0" w:space="0" w:color="auto"/>
          </w:divBdr>
        </w:div>
        <w:div w:id="232474507">
          <w:marLeft w:val="0"/>
          <w:marRight w:val="0"/>
          <w:marTop w:val="0"/>
          <w:marBottom w:val="0"/>
          <w:divBdr>
            <w:top w:val="none" w:sz="0" w:space="0" w:color="auto"/>
            <w:left w:val="none" w:sz="0" w:space="0" w:color="auto"/>
            <w:bottom w:val="none" w:sz="0" w:space="0" w:color="auto"/>
            <w:right w:val="none" w:sz="0" w:space="0" w:color="auto"/>
          </w:divBdr>
        </w:div>
      </w:divsChild>
    </w:div>
    <w:div w:id="924606884">
      <w:bodyDiv w:val="1"/>
      <w:marLeft w:val="0"/>
      <w:marRight w:val="0"/>
      <w:marTop w:val="0"/>
      <w:marBottom w:val="0"/>
      <w:divBdr>
        <w:top w:val="none" w:sz="0" w:space="0" w:color="auto"/>
        <w:left w:val="none" w:sz="0" w:space="0" w:color="auto"/>
        <w:bottom w:val="none" w:sz="0" w:space="0" w:color="auto"/>
        <w:right w:val="none" w:sz="0" w:space="0" w:color="auto"/>
      </w:divBdr>
    </w:div>
    <w:div w:id="1084649185">
      <w:bodyDiv w:val="1"/>
      <w:marLeft w:val="0"/>
      <w:marRight w:val="0"/>
      <w:marTop w:val="0"/>
      <w:marBottom w:val="0"/>
      <w:divBdr>
        <w:top w:val="none" w:sz="0" w:space="0" w:color="auto"/>
        <w:left w:val="none" w:sz="0" w:space="0" w:color="auto"/>
        <w:bottom w:val="none" w:sz="0" w:space="0" w:color="auto"/>
        <w:right w:val="none" w:sz="0" w:space="0" w:color="auto"/>
      </w:divBdr>
    </w:div>
    <w:div w:id="1200123043">
      <w:marLeft w:val="0"/>
      <w:marRight w:val="0"/>
      <w:marTop w:val="0"/>
      <w:marBottom w:val="0"/>
      <w:divBdr>
        <w:top w:val="none" w:sz="0" w:space="0" w:color="auto"/>
        <w:left w:val="none" w:sz="0" w:space="0" w:color="auto"/>
        <w:bottom w:val="none" w:sz="0" w:space="0" w:color="auto"/>
        <w:right w:val="none" w:sz="0" w:space="0" w:color="auto"/>
      </w:divBdr>
    </w:div>
    <w:div w:id="1200123044">
      <w:marLeft w:val="0"/>
      <w:marRight w:val="0"/>
      <w:marTop w:val="0"/>
      <w:marBottom w:val="0"/>
      <w:divBdr>
        <w:top w:val="none" w:sz="0" w:space="0" w:color="auto"/>
        <w:left w:val="none" w:sz="0" w:space="0" w:color="auto"/>
        <w:bottom w:val="none" w:sz="0" w:space="0" w:color="auto"/>
        <w:right w:val="none" w:sz="0" w:space="0" w:color="auto"/>
      </w:divBdr>
      <w:divsChild>
        <w:div w:id="1200123042">
          <w:marLeft w:val="0"/>
          <w:marRight w:val="0"/>
          <w:marTop w:val="0"/>
          <w:marBottom w:val="0"/>
          <w:divBdr>
            <w:top w:val="none" w:sz="0" w:space="0" w:color="auto"/>
            <w:left w:val="none" w:sz="0" w:space="0" w:color="auto"/>
            <w:bottom w:val="none" w:sz="0" w:space="0" w:color="auto"/>
            <w:right w:val="none" w:sz="0" w:space="0" w:color="auto"/>
          </w:divBdr>
        </w:div>
        <w:div w:id="1200123062">
          <w:marLeft w:val="0"/>
          <w:marRight w:val="0"/>
          <w:marTop w:val="0"/>
          <w:marBottom w:val="0"/>
          <w:divBdr>
            <w:top w:val="none" w:sz="0" w:space="0" w:color="auto"/>
            <w:left w:val="none" w:sz="0" w:space="0" w:color="auto"/>
            <w:bottom w:val="none" w:sz="0" w:space="0" w:color="auto"/>
            <w:right w:val="none" w:sz="0" w:space="0" w:color="auto"/>
          </w:divBdr>
        </w:div>
      </w:divsChild>
    </w:div>
    <w:div w:id="1200123046">
      <w:marLeft w:val="0"/>
      <w:marRight w:val="0"/>
      <w:marTop w:val="0"/>
      <w:marBottom w:val="0"/>
      <w:divBdr>
        <w:top w:val="none" w:sz="0" w:space="0" w:color="auto"/>
        <w:left w:val="none" w:sz="0" w:space="0" w:color="auto"/>
        <w:bottom w:val="none" w:sz="0" w:space="0" w:color="auto"/>
        <w:right w:val="none" w:sz="0" w:space="0" w:color="auto"/>
      </w:divBdr>
    </w:div>
    <w:div w:id="1200123049">
      <w:marLeft w:val="0"/>
      <w:marRight w:val="0"/>
      <w:marTop w:val="0"/>
      <w:marBottom w:val="0"/>
      <w:divBdr>
        <w:top w:val="none" w:sz="0" w:space="0" w:color="auto"/>
        <w:left w:val="none" w:sz="0" w:space="0" w:color="auto"/>
        <w:bottom w:val="none" w:sz="0" w:space="0" w:color="auto"/>
        <w:right w:val="none" w:sz="0" w:space="0" w:color="auto"/>
      </w:divBdr>
      <w:divsChild>
        <w:div w:id="1200123057">
          <w:marLeft w:val="0"/>
          <w:marRight w:val="0"/>
          <w:marTop w:val="0"/>
          <w:marBottom w:val="0"/>
          <w:divBdr>
            <w:top w:val="none" w:sz="0" w:space="0" w:color="auto"/>
            <w:left w:val="none" w:sz="0" w:space="0" w:color="auto"/>
            <w:bottom w:val="none" w:sz="0" w:space="0" w:color="auto"/>
            <w:right w:val="none" w:sz="0" w:space="0" w:color="auto"/>
          </w:divBdr>
        </w:div>
        <w:div w:id="1200123058">
          <w:marLeft w:val="0"/>
          <w:marRight w:val="0"/>
          <w:marTop w:val="0"/>
          <w:marBottom w:val="0"/>
          <w:divBdr>
            <w:top w:val="none" w:sz="0" w:space="0" w:color="auto"/>
            <w:left w:val="none" w:sz="0" w:space="0" w:color="auto"/>
            <w:bottom w:val="none" w:sz="0" w:space="0" w:color="auto"/>
            <w:right w:val="none" w:sz="0" w:space="0" w:color="auto"/>
          </w:divBdr>
        </w:div>
      </w:divsChild>
    </w:div>
    <w:div w:id="1200123051">
      <w:marLeft w:val="0"/>
      <w:marRight w:val="0"/>
      <w:marTop w:val="0"/>
      <w:marBottom w:val="0"/>
      <w:divBdr>
        <w:top w:val="none" w:sz="0" w:space="0" w:color="auto"/>
        <w:left w:val="none" w:sz="0" w:space="0" w:color="auto"/>
        <w:bottom w:val="none" w:sz="0" w:space="0" w:color="auto"/>
        <w:right w:val="none" w:sz="0" w:space="0" w:color="auto"/>
      </w:divBdr>
      <w:divsChild>
        <w:div w:id="1200123045">
          <w:marLeft w:val="0"/>
          <w:marRight w:val="0"/>
          <w:marTop w:val="0"/>
          <w:marBottom w:val="0"/>
          <w:divBdr>
            <w:top w:val="none" w:sz="0" w:space="0" w:color="auto"/>
            <w:left w:val="none" w:sz="0" w:space="0" w:color="auto"/>
            <w:bottom w:val="none" w:sz="0" w:space="0" w:color="auto"/>
            <w:right w:val="none" w:sz="0" w:space="0" w:color="auto"/>
          </w:divBdr>
        </w:div>
        <w:div w:id="1200123050">
          <w:marLeft w:val="0"/>
          <w:marRight w:val="0"/>
          <w:marTop w:val="0"/>
          <w:marBottom w:val="0"/>
          <w:divBdr>
            <w:top w:val="none" w:sz="0" w:space="0" w:color="auto"/>
            <w:left w:val="none" w:sz="0" w:space="0" w:color="auto"/>
            <w:bottom w:val="none" w:sz="0" w:space="0" w:color="auto"/>
            <w:right w:val="none" w:sz="0" w:space="0" w:color="auto"/>
          </w:divBdr>
        </w:div>
        <w:div w:id="1200123060">
          <w:marLeft w:val="0"/>
          <w:marRight w:val="0"/>
          <w:marTop w:val="0"/>
          <w:marBottom w:val="0"/>
          <w:divBdr>
            <w:top w:val="none" w:sz="0" w:space="0" w:color="auto"/>
            <w:left w:val="none" w:sz="0" w:space="0" w:color="auto"/>
            <w:bottom w:val="none" w:sz="0" w:space="0" w:color="auto"/>
            <w:right w:val="none" w:sz="0" w:space="0" w:color="auto"/>
          </w:divBdr>
        </w:div>
        <w:div w:id="1200123061">
          <w:marLeft w:val="0"/>
          <w:marRight w:val="0"/>
          <w:marTop w:val="0"/>
          <w:marBottom w:val="0"/>
          <w:divBdr>
            <w:top w:val="none" w:sz="0" w:space="0" w:color="auto"/>
            <w:left w:val="none" w:sz="0" w:space="0" w:color="auto"/>
            <w:bottom w:val="none" w:sz="0" w:space="0" w:color="auto"/>
            <w:right w:val="none" w:sz="0" w:space="0" w:color="auto"/>
          </w:divBdr>
        </w:div>
      </w:divsChild>
    </w:div>
    <w:div w:id="1200123052">
      <w:marLeft w:val="0"/>
      <w:marRight w:val="0"/>
      <w:marTop w:val="0"/>
      <w:marBottom w:val="0"/>
      <w:divBdr>
        <w:top w:val="none" w:sz="0" w:space="0" w:color="auto"/>
        <w:left w:val="none" w:sz="0" w:space="0" w:color="auto"/>
        <w:bottom w:val="none" w:sz="0" w:space="0" w:color="auto"/>
        <w:right w:val="none" w:sz="0" w:space="0" w:color="auto"/>
      </w:divBdr>
      <w:divsChild>
        <w:div w:id="1200123047">
          <w:marLeft w:val="0"/>
          <w:marRight w:val="0"/>
          <w:marTop w:val="0"/>
          <w:marBottom w:val="0"/>
          <w:divBdr>
            <w:top w:val="none" w:sz="0" w:space="0" w:color="auto"/>
            <w:left w:val="none" w:sz="0" w:space="0" w:color="auto"/>
            <w:bottom w:val="none" w:sz="0" w:space="0" w:color="auto"/>
            <w:right w:val="none" w:sz="0" w:space="0" w:color="auto"/>
          </w:divBdr>
        </w:div>
        <w:div w:id="1200123055">
          <w:marLeft w:val="0"/>
          <w:marRight w:val="0"/>
          <w:marTop w:val="0"/>
          <w:marBottom w:val="0"/>
          <w:divBdr>
            <w:top w:val="none" w:sz="0" w:space="0" w:color="auto"/>
            <w:left w:val="none" w:sz="0" w:space="0" w:color="auto"/>
            <w:bottom w:val="none" w:sz="0" w:space="0" w:color="auto"/>
            <w:right w:val="none" w:sz="0" w:space="0" w:color="auto"/>
          </w:divBdr>
        </w:div>
      </w:divsChild>
    </w:div>
    <w:div w:id="1200123054">
      <w:marLeft w:val="0"/>
      <w:marRight w:val="0"/>
      <w:marTop w:val="0"/>
      <w:marBottom w:val="0"/>
      <w:divBdr>
        <w:top w:val="none" w:sz="0" w:space="0" w:color="auto"/>
        <w:left w:val="none" w:sz="0" w:space="0" w:color="auto"/>
        <w:bottom w:val="none" w:sz="0" w:space="0" w:color="auto"/>
        <w:right w:val="none" w:sz="0" w:space="0" w:color="auto"/>
      </w:divBdr>
      <w:divsChild>
        <w:div w:id="1200123041">
          <w:marLeft w:val="0"/>
          <w:marRight w:val="0"/>
          <w:marTop w:val="0"/>
          <w:marBottom w:val="0"/>
          <w:divBdr>
            <w:top w:val="none" w:sz="0" w:space="0" w:color="auto"/>
            <w:left w:val="none" w:sz="0" w:space="0" w:color="auto"/>
            <w:bottom w:val="none" w:sz="0" w:space="0" w:color="auto"/>
            <w:right w:val="none" w:sz="0" w:space="0" w:color="auto"/>
          </w:divBdr>
        </w:div>
        <w:div w:id="1200123053">
          <w:marLeft w:val="0"/>
          <w:marRight w:val="0"/>
          <w:marTop w:val="0"/>
          <w:marBottom w:val="0"/>
          <w:divBdr>
            <w:top w:val="none" w:sz="0" w:space="0" w:color="auto"/>
            <w:left w:val="none" w:sz="0" w:space="0" w:color="auto"/>
            <w:bottom w:val="none" w:sz="0" w:space="0" w:color="auto"/>
            <w:right w:val="none" w:sz="0" w:space="0" w:color="auto"/>
          </w:divBdr>
        </w:div>
      </w:divsChild>
    </w:div>
    <w:div w:id="1200123056">
      <w:marLeft w:val="0"/>
      <w:marRight w:val="0"/>
      <w:marTop w:val="0"/>
      <w:marBottom w:val="0"/>
      <w:divBdr>
        <w:top w:val="none" w:sz="0" w:space="0" w:color="auto"/>
        <w:left w:val="none" w:sz="0" w:space="0" w:color="auto"/>
        <w:bottom w:val="none" w:sz="0" w:space="0" w:color="auto"/>
        <w:right w:val="none" w:sz="0" w:space="0" w:color="auto"/>
      </w:divBdr>
      <w:divsChild>
        <w:div w:id="1200123048">
          <w:marLeft w:val="0"/>
          <w:marRight w:val="0"/>
          <w:marTop w:val="0"/>
          <w:marBottom w:val="0"/>
          <w:divBdr>
            <w:top w:val="none" w:sz="0" w:space="0" w:color="auto"/>
            <w:left w:val="none" w:sz="0" w:space="0" w:color="auto"/>
            <w:bottom w:val="none" w:sz="0" w:space="0" w:color="auto"/>
            <w:right w:val="none" w:sz="0" w:space="0" w:color="auto"/>
          </w:divBdr>
        </w:div>
      </w:divsChild>
    </w:div>
    <w:div w:id="1200123059">
      <w:marLeft w:val="0"/>
      <w:marRight w:val="0"/>
      <w:marTop w:val="0"/>
      <w:marBottom w:val="0"/>
      <w:divBdr>
        <w:top w:val="none" w:sz="0" w:space="0" w:color="auto"/>
        <w:left w:val="none" w:sz="0" w:space="0" w:color="auto"/>
        <w:bottom w:val="none" w:sz="0" w:space="0" w:color="auto"/>
        <w:right w:val="none" w:sz="0" w:space="0" w:color="auto"/>
      </w:divBdr>
    </w:div>
    <w:div w:id="1326321214">
      <w:bodyDiv w:val="1"/>
      <w:marLeft w:val="0"/>
      <w:marRight w:val="0"/>
      <w:marTop w:val="0"/>
      <w:marBottom w:val="0"/>
      <w:divBdr>
        <w:top w:val="none" w:sz="0" w:space="0" w:color="auto"/>
        <w:left w:val="none" w:sz="0" w:space="0" w:color="auto"/>
        <w:bottom w:val="none" w:sz="0" w:space="0" w:color="auto"/>
        <w:right w:val="none" w:sz="0" w:space="0" w:color="auto"/>
      </w:divBdr>
    </w:div>
    <w:div w:id="1531989829">
      <w:bodyDiv w:val="1"/>
      <w:marLeft w:val="0"/>
      <w:marRight w:val="0"/>
      <w:marTop w:val="0"/>
      <w:marBottom w:val="0"/>
      <w:divBdr>
        <w:top w:val="none" w:sz="0" w:space="0" w:color="auto"/>
        <w:left w:val="none" w:sz="0" w:space="0" w:color="auto"/>
        <w:bottom w:val="none" w:sz="0" w:space="0" w:color="auto"/>
        <w:right w:val="none" w:sz="0" w:space="0" w:color="auto"/>
      </w:divBdr>
    </w:div>
    <w:div w:id="1719083055">
      <w:bodyDiv w:val="1"/>
      <w:marLeft w:val="0"/>
      <w:marRight w:val="0"/>
      <w:marTop w:val="0"/>
      <w:marBottom w:val="0"/>
      <w:divBdr>
        <w:top w:val="none" w:sz="0" w:space="0" w:color="auto"/>
        <w:left w:val="none" w:sz="0" w:space="0" w:color="auto"/>
        <w:bottom w:val="none" w:sz="0" w:space="0" w:color="auto"/>
        <w:right w:val="none" w:sz="0" w:space="0" w:color="auto"/>
      </w:divBdr>
    </w:div>
    <w:div w:id="1750082853">
      <w:bodyDiv w:val="1"/>
      <w:marLeft w:val="0"/>
      <w:marRight w:val="0"/>
      <w:marTop w:val="0"/>
      <w:marBottom w:val="0"/>
      <w:divBdr>
        <w:top w:val="none" w:sz="0" w:space="0" w:color="auto"/>
        <w:left w:val="none" w:sz="0" w:space="0" w:color="auto"/>
        <w:bottom w:val="none" w:sz="0" w:space="0" w:color="auto"/>
        <w:right w:val="none" w:sz="0" w:space="0" w:color="auto"/>
      </w:divBdr>
    </w:div>
    <w:div w:id="1806046751">
      <w:bodyDiv w:val="1"/>
      <w:marLeft w:val="0"/>
      <w:marRight w:val="0"/>
      <w:marTop w:val="0"/>
      <w:marBottom w:val="0"/>
      <w:divBdr>
        <w:top w:val="none" w:sz="0" w:space="0" w:color="auto"/>
        <w:left w:val="none" w:sz="0" w:space="0" w:color="auto"/>
        <w:bottom w:val="none" w:sz="0" w:space="0" w:color="auto"/>
        <w:right w:val="none" w:sz="0" w:space="0" w:color="auto"/>
      </w:divBdr>
    </w:div>
    <w:div w:id="2008629967">
      <w:bodyDiv w:val="1"/>
      <w:marLeft w:val="0"/>
      <w:marRight w:val="0"/>
      <w:marTop w:val="0"/>
      <w:marBottom w:val="0"/>
      <w:divBdr>
        <w:top w:val="none" w:sz="0" w:space="0" w:color="auto"/>
        <w:left w:val="none" w:sz="0" w:space="0" w:color="auto"/>
        <w:bottom w:val="none" w:sz="0" w:space="0" w:color="auto"/>
        <w:right w:val="none" w:sz="0" w:space="0" w:color="auto"/>
      </w:divBdr>
    </w:div>
    <w:div w:id="2026511596">
      <w:bodyDiv w:val="1"/>
      <w:marLeft w:val="0"/>
      <w:marRight w:val="0"/>
      <w:marTop w:val="0"/>
      <w:marBottom w:val="0"/>
      <w:divBdr>
        <w:top w:val="none" w:sz="0" w:space="0" w:color="auto"/>
        <w:left w:val="none" w:sz="0" w:space="0" w:color="auto"/>
        <w:bottom w:val="none" w:sz="0" w:space="0" w:color="auto"/>
        <w:right w:val="none" w:sz="0" w:space="0" w:color="auto"/>
      </w:divBdr>
      <w:divsChild>
        <w:div w:id="1927807541">
          <w:marLeft w:val="446"/>
          <w:marRight w:val="0"/>
          <w:marTop w:val="0"/>
          <w:marBottom w:val="0"/>
          <w:divBdr>
            <w:top w:val="none" w:sz="0" w:space="0" w:color="auto"/>
            <w:left w:val="none" w:sz="0" w:space="0" w:color="auto"/>
            <w:bottom w:val="none" w:sz="0" w:space="0" w:color="auto"/>
            <w:right w:val="none" w:sz="0" w:space="0" w:color="auto"/>
          </w:divBdr>
        </w:div>
        <w:div w:id="1521160833">
          <w:marLeft w:val="446"/>
          <w:marRight w:val="0"/>
          <w:marTop w:val="0"/>
          <w:marBottom w:val="0"/>
          <w:divBdr>
            <w:top w:val="none" w:sz="0" w:space="0" w:color="auto"/>
            <w:left w:val="none" w:sz="0" w:space="0" w:color="auto"/>
            <w:bottom w:val="none" w:sz="0" w:space="0" w:color="auto"/>
            <w:right w:val="none" w:sz="0" w:space="0" w:color="auto"/>
          </w:divBdr>
        </w:div>
      </w:divsChild>
    </w:div>
    <w:div w:id="2067995619">
      <w:bodyDiv w:val="1"/>
      <w:marLeft w:val="0"/>
      <w:marRight w:val="0"/>
      <w:marTop w:val="0"/>
      <w:marBottom w:val="0"/>
      <w:divBdr>
        <w:top w:val="none" w:sz="0" w:space="0" w:color="auto"/>
        <w:left w:val="none" w:sz="0" w:space="0" w:color="auto"/>
        <w:bottom w:val="none" w:sz="0" w:space="0" w:color="auto"/>
        <w:right w:val="none" w:sz="0" w:space="0" w:color="auto"/>
      </w:divBdr>
    </w:div>
    <w:div w:id="2102219938">
      <w:bodyDiv w:val="1"/>
      <w:marLeft w:val="0"/>
      <w:marRight w:val="0"/>
      <w:marTop w:val="0"/>
      <w:marBottom w:val="0"/>
      <w:divBdr>
        <w:top w:val="none" w:sz="0" w:space="0" w:color="auto"/>
        <w:left w:val="none" w:sz="0" w:space="0" w:color="auto"/>
        <w:bottom w:val="none" w:sz="0" w:space="0" w:color="auto"/>
        <w:right w:val="none" w:sz="0" w:space="0" w:color="auto"/>
      </w:divBdr>
      <w:divsChild>
        <w:div w:id="1702587756">
          <w:marLeft w:val="0"/>
          <w:marRight w:val="0"/>
          <w:marTop w:val="0"/>
          <w:marBottom w:val="0"/>
          <w:divBdr>
            <w:top w:val="none" w:sz="0" w:space="0" w:color="auto"/>
            <w:left w:val="none" w:sz="0" w:space="0" w:color="auto"/>
            <w:bottom w:val="none" w:sz="0" w:space="0" w:color="auto"/>
            <w:right w:val="none" w:sz="0" w:space="0" w:color="auto"/>
          </w:divBdr>
        </w:div>
        <w:div w:id="1736395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nucleotide/119120815" TargetMode="External"/><Relationship Id="rId5" Type="http://schemas.openxmlformats.org/officeDocument/2006/relationships/settings" Target="settings.xml"/><Relationship Id="rId10" Type="http://schemas.openxmlformats.org/officeDocument/2006/relationships/hyperlink" Target="http://exac.broadinstitute.org" TargetMode="External"/><Relationship Id="rId4" Type="http://schemas.microsoft.com/office/2007/relationships/stylesWithEffects" Target="stylesWithEffects.xml"/><Relationship Id="rId9" Type="http://schemas.openxmlformats.org/officeDocument/2006/relationships/hyperlink" Target="mailto:matthis.synofzik@uni-tuebingen.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2A91B-186C-4F8F-AB62-BDDCCC948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13137</Words>
  <Characters>74884</Characters>
  <Application>Microsoft Office Word</Application>
  <DocSecurity>0</DocSecurity>
  <Lines>624</Lines>
  <Paragraphs>175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RESEARCH ARTICLE</vt:lpstr>
      <vt:lpstr>RESEARCH ARTICLE</vt:lpstr>
    </vt:vector>
  </TitlesOfParts>
  <Company/>
  <LinksUpToDate>false</LinksUpToDate>
  <CharactersWithSpaces>87846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ARTICLE</dc:title>
  <dc:creator>msynofzik</dc:creator>
  <cp:lastModifiedBy>msynofzik</cp:lastModifiedBy>
  <cp:revision>9</cp:revision>
  <dcterms:created xsi:type="dcterms:W3CDTF">2015-12-09T18:35:00Z</dcterms:created>
  <dcterms:modified xsi:type="dcterms:W3CDTF">2015-12-09T19:38:00Z</dcterms:modified>
</cp:coreProperties>
</file>