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5C2" w:rsidRDefault="007765C2" w:rsidP="007765C2">
      <w:pPr>
        <w:autoSpaceDE w:val="0"/>
        <w:autoSpaceDN w:val="0"/>
        <w:adjustRightInd w:val="0"/>
        <w:spacing w:line="360" w:lineRule="auto"/>
        <w:rPr>
          <w:rFonts w:ascii="Verdana" w:hAnsi="Verdana"/>
          <w:b/>
          <w:sz w:val="24"/>
          <w:lang w:val="en-GB"/>
        </w:rPr>
      </w:pPr>
      <w:r>
        <w:rPr>
          <w:rFonts w:ascii="Verdana" w:hAnsi="Verdana"/>
          <w:b/>
          <w:sz w:val="24"/>
          <w:lang w:val="en-GB"/>
        </w:rPr>
        <w:t xml:space="preserve">Geochemical and microbial </w:t>
      </w:r>
      <w:del w:id="0" w:author="Monir" w:date="2016-08-16T11:43:00Z">
        <w:r w:rsidDel="007765C2">
          <w:rPr>
            <w:rFonts w:ascii="Verdana" w:hAnsi="Verdana"/>
            <w:b/>
            <w:sz w:val="24"/>
            <w:lang w:val="en-GB"/>
          </w:rPr>
          <w:delText xml:space="preserve">analysis </w:delText>
        </w:r>
      </w:del>
      <w:ins w:id="1" w:author="Monir" w:date="2016-08-16T11:43:00Z">
        <w:r>
          <w:rPr>
            <w:rFonts w:ascii="Verdana" w:hAnsi="Verdana"/>
            <w:b/>
            <w:sz w:val="24"/>
            <w:lang w:val="en-GB"/>
          </w:rPr>
          <w:t xml:space="preserve">community </w:t>
        </w:r>
      </w:ins>
      <w:ins w:id="2" w:author="Monir" w:date="2016-08-16T11:44:00Z">
        <w:r>
          <w:rPr>
            <w:rFonts w:ascii="Verdana" w:hAnsi="Verdana"/>
            <w:b/>
            <w:sz w:val="24"/>
            <w:lang w:val="en-GB"/>
          </w:rPr>
          <w:t xml:space="preserve">determinants </w:t>
        </w:r>
      </w:ins>
      <w:r>
        <w:rPr>
          <w:rFonts w:ascii="Verdana" w:hAnsi="Verdana"/>
          <w:b/>
          <w:sz w:val="24"/>
          <w:lang w:val="en-GB"/>
        </w:rPr>
        <w:t xml:space="preserve">of </w:t>
      </w:r>
      <w:del w:id="3" w:author="Monir" w:date="2016-08-16T11:44:00Z">
        <w:r w:rsidDel="007765C2">
          <w:rPr>
            <w:rFonts w:ascii="Verdana" w:hAnsi="Verdana"/>
            <w:b/>
            <w:sz w:val="24"/>
            <w:lang w:val="en-GB"/>
          </w:rPr>
          <w:delText xml:space="preserve">groundwater at a site with biostimulated </w:delText>
        </w:r>
      </w:del>
      <w:r>
        <w:rPr>
          <w:rFonts w:ascii="Verdana" w:hAnsi="Verdana"/>
          <w:b/>
          <w:sz w:val="24"/>
          <w:lang w:val="en-GB"/>
        </w:rPr>
        <w:t>reductive dechlorination</w:t>
      </w:r>
      <w:ins w:id="4" w:author="Monir" w:date="2016-08-16T11:44:00Z">
        <w:r w:rsidRPr="007765C2">
          <w:rPr>
            <w:rFonts w:ascii="Verdana" w:hAnsi="Verdana"/>
            <w:b/>
            <w:sz w:val="24"/>
            <w:lang w:val="en-GB"/>
          </w:rPr>
          <w:t xml:space="preserve"> </w:t>
        </w:r>
        <w:r>
          <w:rPr>
            <w:rFonts w:ascii="Verdana" w:hAnsi="Verdana"/>
            <w:b/>
            <w:sz w:val="24"/>
            <w:lang w:val="en-GB"/>
          </w:rPr>
          <w:t>at a site biostimulated</w:t>
        </w:r>
        <w:r w:rsidRPr="007765C2">
          <w:rPr>
            <w:rFonts w:ascii="Verdana" w:hAnsi="Verdana"/>
            <w:b/>
            <w:sz w:val="24"/>
            <w:lang w:val="en-GB"/>
          </w:rPr>
          <w:t xml:space="preserve"> </w:t>
        </w:r>
        <w:r>
          <w:rPr>
            <w:rFonts w:ascii="Verdana" w:hAnsi="Verdana"/>
            <w:b/>
            <w:sz w:val="24"/>
            <w:lang w:val="en-GB"/>
          </w:rPr>
          <w:t>with glycerol</w:t>
        </w:r>
      </w:ins>
    </w:p>
    <w:p w:rsidR="00EC6E64" w:rsidRPr="00EC6E64" w:rsidRDefault="00EC6E64" w:rsidP="00CB0D4D">
      <w:pPr>
        <w:autoSpaceDE w:val="0"/>
        <w:autoSpaceDN w:val="0"/>
        <w:adjustRightInd w:val="0"/>
        <w:spacing w:line="360" w:lineRule="auto"/>
        <w:rPr>
          <w:rFonts w:ascii="Verdana" w:hAnsi="Verdana"/>
          <w:b/>
          <w:sz w:val="24"/>
          <w:lang w:val="en-GB"/>
        </w:rPr>
      </w:pPr>
    </w:p>
    <w:p w:rsidR="00CB0D4D" w:rsidRPr="00B04263" w:rsidRDefault="00CB0D4D" w:rsidP="00CB0D4D">
      <w:pPr>
        <w:autoSpaceDE w:val="0"/>
        <w:autoSpaceDN w:val="0"/>
        <w:adjustRightInd w:val="0"/>
        <w:spacing w:line="360" w:lineRule="auto"/>
        <w:rPr>
          <w:rFonts w:ascii="Verdana" w:hAnsi="Verdana"/>
          <w:b/>
          <w:sz w:val="20"/>
          <w:lang w:val="en-US"/>
        </w:rPr>
      </w:pPr>
    </w:p>
    <w:p w:rsidR="00980A5D" w:rsidRPr="003D22C9" w:rsidRDefault="00980A5D" w:rsidP="00980A5D">
      <w:pPr>
        <w:spacing w:line="360" w:lineRule="auto"/>
        <w:rPr>
          <w:rFonts w:ascii="Verdana" w:hAnsi="Verdana"/>
          <w:bCs/>
          <w:sz w:val="20"/>
          <w:szCs w:val="24"/>
          <w:lang w:val="en-US"/>
          <w:rPrChange w:id="5" w:author="Atashgahi, Siavash" w:date="2016-09-02T14:31:00Z">
            <w:rPr>
              <w:rFonts w:ascii="Verdana" w:hAnsi="Verdana" w:cs="AdvMINION-I"/>
              <w:sz w:val="20"/>
              <w:lang w:val="en-GB"/>
            </w:rPr>
          </w:rPrChange>
        </w:rPr>
      </w:pPr>
      <w:r>
        <w:rPr>
          <w:rFonts w:ascii="Verdana" w:hAnsi="Verdana"/>
          <w:bCs/>
          <w:sz w:val="20"/>
          <w:szCs w:val="24"/>
          <w:lang w:val="en-US"/>
        </w:rPr>
        <w:t xml:space="preserve">Running title: </w:t>
      </w:r>
      <w:ins w:id="6" w:author="Atashgahi, Siavash" w:date="2016-09-02T14:19:00Z">
        <w:r w:rsidR="00DA5E66" w:rsidRPr="003D22C9">
          <w:rPr>
            <w:rFonts w:ascii="Verdana" w:hAnsi="Verdana"/>
            <w:bCs/>
            <w:sz w:val="20"/>
            <w:szCs w:val="24"/>
            <w:lang w:val="en-US"/>
            <w:rPrChange w:id="7" w:author="Atashgahi, Siavash" w:date="2016-09-02T14:31:00Z">
              <w:rPr/>
            </w:rPrChange>
          </w:rPr>
          <w:t>Enhanced reductive dechlorination</w:t>
        </w:r>
      </w:ins>
      <w:del w:id="8" w:author="Atashgahi, Siavash" w:date="2016-09-02T14:19:00Z">
        <w:r w:rsidRPr="003D22C9" w:rsidDel="00DA5E66">
          <w:rPr>
            <w:rFonts w:ascii="Verdana" w:hAnsi="Verdana"/>
            <w:bCs/>
            <w:sz w:val="20"/>
            <w:szCs w:val="24"/>
            <w:lang w:val="en-US"/>
            <w:rPrChange w:id="9" w:author="Atashgahi, Siavash" w:date="2016-09-02T14:31:00Z">
              <w:rPr>
                <w:rFonts w:ascii="Verdana" w:hAnsi="Verdana" w:cs="AdvMINION-I"/>
                <w:sz w:val="20"/>
                <w:lang w:val="en-GB"/>
              </w:rPr>
            </w:rPrChange>
          </w:rPr>
          <w:delText>Biostimulation induced biogeochemical trajectories</w:delText>
        </w:r>
      </w:del>
    </w:p>
    <w:p w:rsidR="00980A5D" w:rsidRDefault="00980A5D" w:rsidP="00CB0D4D">
      <w:pPr>
        <w:spacing w:line="360" w:lineRule="auto"/>
        <w:contextualSpacing/>
        <w:rPr>
          <w:rFonts w:ascii="Verdana" w:hAnsi="Verdana"/>
          <w:bCs/>
          <w:sz w:val="20"/>
          <w:szCs w:val="24"/>
          <w:lang w:val="en-US"/>
        </w:rPr>
      </w:pPr>
    </w:p>
    <w:p w:rsidR="00CB0D4D" w:rsidRDefault="00CB0D4D" w:rsidP="00CB0D4D">
      <w:pPr>
        <w:spacing w:line="360" w:lineRule="auto"/>
        <w:contextualSpacing/>
        <w:rPr>
          <w:rFonts w:ascii="Verdana" w:hAnsi="Verdana"/>
          <w:bCs/>
          <w:sz w:val="20"/>
          <w:szCs w:val="24"/>
          <w:vertAlign w:val="superscript"/>
          <w:lang w:val="en-US"/>
        </w:rPr>
      </w:pPr>
      <w:r>
        <w:rPr>
          <w:rFonts w:ascii="Verdana" w:hAnsi="Verdana"/>
          <w:bCs/>
          <w:sz w:val="20"/>
          <w:szCs w:val="24"/>
          <w:lang w:val="en-US"/>
        </w:rPr>
        <w:t>Siavash Atashgahi</w:t>
      </w:r>
      <w:r w:rsidR="000B380D">
        <w:rPr>
          <w:rFonts w:ascii="Verdana" w:hAnsi="Verdana"/>
          <w:bCs/>
          <w:sz w:val="20"/>
          <w:szCs w:val="24"/>
          <w:vertAlign w:val="superscript"/>
          <w:lang w:val="en-US"/>
        </w:rPr>
        <w:t>1,2,3</w:t>
      </w:r>
      <w:r>
        <w:rPr>
          <w:rFonts w:ascii="Verdana" w:hAnsi="Verdana"/>
          <w:bCs/>
          <w:sz w:val="20"/>
          <w:szCs w:val="24"/>
          <w:vertAlign w:val="superscript"/>
          <w:lang w:val="en-US"/>
        </w:rPr>
        <w:t>*</w:t>
      </w:r>
      <w:r>
        <w:rPr>
          <w:rFonts w:ascii="Verdana" w:hAnsi="Verdana"/>
          <w:bCs/>
          <w:sz w:val="20"/>
          <w:szCs w:val="24"/>
          <w:lang w:val="en-US"/>
        </w:rPr>
        <w:t>,</w:t>
      </w:r>
      <w:r w:rsidRPr="004C6E30">
        <w:rPr>
          <w:rFonts w:ascii="Verdana" w:hAnsi="Verdana"/>
          <w:bCs/>
          <w:sz w:val="20"/>
          <w:szCs w:val="24"/>
          <w:lang w:val="en-US"/>
        </w:rPr>
        <w:t xml:space="preserve"> </w:t>
      </w:r>
      <w:r>
        <w:rPr>
          <w:rFonts w:ascii="Verdana" w:hAnsi="Verdana"/>
          <w:bCs/>
          <w:sz w:val="20"/>
          <w:szCs w:val="24"/>
          <w:lang w:val="en-US"/>
        </w:rPr>
        <w:t>Yue Lu</w:t>
      </w:r>
      <w:r>
        <w:rPr>
          <w:rFonts w:ascii="Verdana" w:hAnsi="Verdana"/>
          <w:bCs/>
          <w:sz w:val="20"/>
          <w:szCs w:val="24"/>
          <w:vertAlign w:val="superscript"/>
          <w:lang w:val="en-US"/>
        </w:rPr>
        <w:t>2</w:t>
      </w:r>
      <w:r w:rsidRPr="004C6E30">
        <w:rPr>
          <w:rFonts w:ascii="Verdana" w:hAnsi="Verdana"/>
          <w:bCs/>
          <w:sz w:val="20"/>
          <w:szCs w:val="24"/>
          <w:lang w:val="en-US"/>
        </w:rPr>
        <w:t xml:space="preserve">, </w:t>
      </w:r>
      <w:r>
        <w:rPr>
          <w:rFonts w:ascii="Verdana" w:hAnsi="Verdana"/>
          <w:bCs/>
          <w:sz w:val="20"/>
          <w:szCs w:val="24"/>
          <w:lang w:val="en-US"/>
        </w:rPr>
        <w:t>Ying Zheng</w:t>
      </w:r>
      <w:r>
        <w:rPr>
          <w:rFonts w:ascii="Verdana" w:hAnsi="Verdana"/>
          <w:bCs/>
          <w:sz w:val="20"/>
          <w:szCs w:val="24"/>
          <w:vertAlign w:val="superscript"/>
          <w:lang w:val="en-US"/>
        </w:rPr>
        <w:t>2</w:t>
      </w:r>
      <w:r>
        <w:rPr>
          <w:rFonts w:ascii="Verdana" w:hAnsi="Verdana"/>
          <w:bCs/>
          <w:sz w:val="20"/>
          <w:szCs w:val="24"/>
          <w:lang w:val="en-US"/>
        </w:rPr>
        <w:t>, Edoardo Saccenti</w:t>
      </w:r>
      <w:r w:rsidR="000B380D">
        <w:rPr>
          <w:rFonts w:ascii="Verdana" w:hAnsi="Verdana"/>
          <w:bCs/>
          <w:sz w:val="20"/>
          <w:szCs w:val="24"/>
          <w:vertAlign w:val="superscript"/>
          <w:lang w:val="en-US"/>
        </w:rPr>
        <w:t>4</w:t>
      </w:r>
      <w:r>
        <w:rPr>
          <w:rFonts w:ascii="Verdana" w:hAnsi="Verdana"/>
          <w:bCs/>
          <w:sz w:val="20"/>
          <w:szCs w:val="24"/>
          <w:lang w:val="en-US"/>
        </w:rPr>
        <w:t>, Maria Suarez</w:t>
      </w:r>
      <w:r w:rsidR="006A4B6A">
        <w:rPr>
          <w:rFonts w:ascii="Verdana" w:hAnsi="Verdana"/>
          <w:bCs/>
          <w:sz w:val="20"/>
          <w:szCs w:val="24"/>
          <w:lang w:val="en-US"/>
        </w:rPr>
        <w:t>-</w:t>
      </w:r>
      <w:r w:rsidR="0069246E">
        <w:rPr>
          <w:rFonts w:ascii="Verdana" w:hAnsi="Verdana"/>
          <w:bCs/>
          <w:sz w:val="20"/>
          <w:szCs w:val="24"/>
          <w:lang w:val="en-US"/>
        </w:rPr>
        <w:t>Diez</w:t>
      </w:r>
      <w:r w:rsidR="0069246E">
        <w:rPr>
          <w:rFonts w:ascii="Verdana" w:hAnsi="Verdana"/>
          <w:bCs/>
          <w:sz w:val="20"/>
          <w:szCs w:val="24"/>
          <w:vertAlign w:val="superscript"/>
          <w:lang w:val="en-US"/>
        </w:rPr>
        <w:t>4</w:t>
      </w:r>
      <w:r>
        <w:rPr>
          <w:rFonts w:ascii="Verdana" w:hAnsi="Verdana"/>
          <w:bCs/>
          <w:sz w:val="20"/>
          <w:szCs w:val="24"/>
          <w:lang w:val="en-US"/>
        </w:rPr>
        <w:t xml:space="preserve">, </w:t>
      </w:r>
      <w:r w:rsidR="001110DD">
        <w:rPr>
          <w:rFonts w:ascii="Verdana" w:hAnsi="Verdana"/>
          <w:bCs/>
          <w:sz w:val="20"/>
          <w:szCs w:val="24"/>
          <w:lang w:val="en-US"/>
        </w:rPr>
        <w:t>Javier Ramiro</w:t>
      </w:r>
      <w:ins w:id="10" w:author="Atashgahi, Siavash" w:date="2016-08-29T14:50:00Z">
        <w:r w:rsidR="004C1148">
          <w:rPr>
            <w:rFonts w:ascii="Verdana" w:hAnsi="Verdana"/>
            <w:bCs/>
            <w:sz w:val="20"/>
            <w:szCs w:val="24"/>
            <w:lang w:val="en-US"/>
          </w:rPr>
          <w:t>-</w:t>
        </w:r>
      </w:ins>
      <w:del w:id="11" w:author="Atashgahi, Siavash" w:date="2016-08-29T14:50:00Z">
        <w:r w:rsidR="001110DD" w:rsidDel="004C1148">
          <w:rPr>
            <w:rFonts w:ascii="Verdana" w:hAnsi="Verdana"/>
            <w:bCs/>
            <w:sz w:val="20"/>
            <w:szCs w:val="24"/>
            <w:lang w:val="en-US"/>
          </w:rPr>
          <w:delText xml:space="preserve"> </w:delText>
        </w:r>
      </w:del>
      <w:r w:rsidR="001110DD">
        <w:rPr>
          <w:rFonts w:ascii="Verdana" w:hAnsi="Verdana"/>
          <w:bCs/>
          <w:sz w:val="20"/>
          <w:szCs w:val="24"/>
          <w:lang w:val="en-US"/>
        </w:rPr>
        <w:t>Garcia</w:t>
      </w:r>
      <w:r w:rsidR="001110DD">
        <w:rPr>
          <w:rFonts w:ascii="Verdana" w:hAnsi="Verdana"/>
          <w:bCs/>
          <w:sz w:val="20"/>
          <w:szCs w:val="24"/>
          <w:vertAlign w:val="superscript"/>
          <w:lang w:val="en-US"/>
        </w:rPr>
        <w:t>2,4</w:t>
      </w:r>
      <w:r w:rsidR="001110DD">
        <w:rPr>
          <w:rFonts w:ascii="Verdana" w:hAnsi="Verdana"/>
          <w:bCs/>
          <w:sz w:val="20"/>
          <w:szCs w:val="24"/>
          <w:lang w:val="en-US"/>
        </w:rPr>
        <w:t xml:space="preserve">, </w:t>
      </w:r>
      <w:r>
        <w:rPr>
          <w:rFonts w:ascii="Verdana" w:hAnsi="Verdana"/>
          <w:bCs/>
          <w:sz w:val="20"/>
          <w:szCs w:val="24"/>
          <w:lang w:val="en-US"/>
        </w:rPr>
        <w:t>Heinrich Eisenmann</w:t>
      </w:r>
      <w:r w:rsidR="000B380D">
        <w:rPr>
          <w:rFonts w:ascii="Verdana" w:hAnsi="Verdana"/>
          <w:bCs/>
          <w:sz w:val="20"/>
          <w:szCs w:val="24"/>
          <w:vertAlign w:val="superscript"/>
          <w:lang w:val="en-US"/>
        </w:rPr>
        <w:t>5</w:t>
      </w:r>
      <w:r>
        <w:rPr>
          <w:rFonts w:ascii="Verdana" w:hAnsi="Verdana"/>
          <w:bCs/>
          <w:sz w:val="20"/>
          <w:szCs w:val="24"/>
          <w:lang w:val="en-US"/>
        </w:rPr>
        <w:t>, Martin Elsner</w:t>
      </w:r>
      <w:r w:rsidR="004D6671">
        <w:rPr>
          <w:rFonts w:ascii="Verdana" w:hAnsi="Verdana"/>
          <w:bCs/>
          <w:sz w:val="20"/>
          <w:szCs w:val="24"/>
          <w:vertAlign w:val="superscript"/>
          <w:lang w:val="en-US"/>
        </w:rPr>
        <w:t>6</w:t>
      </w:r>
      <w:r w:rsidRPr="004C6E30">
        <w:rPr>
          <w:rFonts w:ascii="Verdana" w:hAnsi="Verdana"/>
          <w:bCs/>
          <w:sz w:val="20"/>
          <w:szCs w:val="24"/>
          <w:vertAlign w:val="subscript"/>
          <w:lang w:val="en-US"/>
        </w:rPr>
        <w:t>,</w:t>
      </w:r>
      <w:r>
        <w:rPr>
          <w:rFonts w:ascii="Verdana" w:hAnsi="Verdana"/>
          <w:bCs/>
          <w:sz w:val="20"/>
          <w:szCs w:val="24"/>
          <w:lang w:val="en-US"/>
        </w:rPr>
        <w:t xml:space="preserve"> </w:t>
      </w:r>
      <w:proofErr w:type="spellStart"/>
      <w:r>
        <w:rPr>
          <w:rFonts w:ascii="Verdana" w:hAnsi="Verdana"/>
          <w:bCs/>
          <w:sz w:val="20"/>
          <w:szCs w:val="24"/>
          <w:lang w:val="en-US"/>
        </w:rPr>
        <w:t>Alfons</w:t>
      </w:r>
      <w:proofErr w:type="spellEnd"/>
      <w:r>
        <w:rPr>
          <w:rFonts w:ascii="Verdana" w:hAnsi="Verdana"/>
          <w:bCs/>
          <w:sz w:val="20"/>
          <w:szCs w:val="24"/>
          <w:lang w:val="en-US"/>
        </w:rPr>
        <w:t xml:space="preserve"> JM</w:t>
      </w:r>
      <w:r w:rsidRPr="002E21AD">
        <w:rPr>
          <w:rFonts w:ascii="Verdana" w:hAnsi="Verdana"/>
          <w:bCs/>
          <w:sz w:val="20"/>
          <w:szCs w:val="24"/>
          <w:lang w:val="en-US"/>
        </w:rPr>
        <w:t xml:space="preserve"> Stams</w:t>
      </w:r>
      <w:r w:rsidR="000B380D">
        <w:rPr>
          <w:rFonts w:ascii="Verdana" w:hAnsi="Verdana"/>
          <w:bCs/>
          <w:sz w:val="20"/>
          <w:szCs w:val="24"/>
          <w:vertAlign w:val="superscript"/>
          <w:lang w:val="en-US"/>
        </w:rPr>
        <w:t>2,</w:t>
      </w:r>
      <w:r w:rsidR="004D6671">
        <w:rPr>
          <w:rFonts w:ascii="Verdana" w:hAnsi="Verdana"/>
          <w:bCs/>
          <w:sz w:val="20"/>
          <w:szCs w:val="24"/>
          <w:vertAlign w:val="superscript"/>
          <w:lang w:val="en-US"/>
        </w:rPr>
        <w:t>7</w:t>
      </w:r>
      <w:r>
        <w:rPr>
          <w:rFonts w:ascii="Verdana" w:hAnsi="Verdana"/>
          <w:bCs/>
          <w:sz w:val="20"/>
          <w:szCs w:val="24"/>
          <w:lang w:val="en-US"/>
        </w:rPr>
        <w:t>, Dirk Springael</w:t>
      </w:r>
      <w:r w:rsidR="000B380D">
        <w:rPr>
          <w:rFonts w:ascii="Verdana" w:hAnsi="Verdana"/>
          <w:bCs/>
          <w:sz w:val="20"/>
          <w:szCs w:val="24"/>
          <w:vertAlign w:val="superscript"/>
          <w:lang w:val="en-US"/>
        </w:rPr>
        <w:t>3</w:t>
      </w:r>
      <w:r>
        <w:rPr>
          <w:rFonts w:ascii="Verdana" w:hAnsi="Verdana"/>
          <w:bCs/>
          <w:sz w:val="20"/>
          <w:szCs w:val="24"/>
          <w:lang w:val="en-US"/>
        </w:rPr>
        <w:t>, Winnie Dejonghe</w:t>
      </w:r>
      <w:r>
        <w:rPr>
          <w:rFonts w:ascii="Verdana" w:hAnsi="Verdana"/>
          <w:bCs/>
          <w:sz w:val="20"/>
          <w:szCs w:val="24"/>
          <w:vertAlign w:val="superscript"/>
          <w:lang w:val="en-US"/>
        </w:rPr>
        <w:t>1</w:t>
      </w:r>
      <w:r>
        <w:rPr>
          <w:rFonts w:ascii="Verdana" w:hAnsi="Verdana"/>
          <w:bCs/>
          <w:sz w:val="20"/>
          <w:szCs w:val="24"/>
          <w:lang w:val="en-US"/>
        </w:rPr>
        <w:t xml:space="preserve"> &amp; Hauke Smidt</w:t>
      </w:r>
      <w:r>
        <w:rPr>
          <w:rFonts w:ascii="Verdana" w:hAnsi="Verdana"/>
          <w:bCs/>
          <w:sz w:val="20"/>
          <w:szCs w:val="24"/>
          <w:vertAlign w:val="superscript"/>
          <w:lang w:val="en-US"/>
        </w:rPr>
        <w:t>2</w:t>
      </w:r>
      <w:r w:rsidR="001110DD">
        <w:rPr>
          <w:rFonts w:ascii="Verdana" w:hAnsi="Verdana"/>
          <w:bCs/>
          <w:sz w:val="20"/>
          <w:szCs w:val="24"/>
          <w:vertAlign w:val="superscript"/>
          <w:lang w:val="en-US"/>
        </w:rPr>
        <w:t xml:space="preserve"> </w:t>
      </w:r>
    </w:p>
    <w:p w:rsidR="00CB0D4D" w:rsidRPr="004C6E30" w:rsidRDefault="00CB0D4D" w:rsidP="00CB0D4D">
      <w:pPr>
        <w:spacing w:line="360" w:lineRule="auto"/>
        <w:contextualSpacing/>
        <w:rPr>
          <w:rFonts w:ascii="Verdana" w:hAnsi="Verdana"/>
          <w:bCs/>
          <w:sz w:val="20"/>
          <w:szCs w:val="24"/>
          <w:vertAlign w:val="superscript"/>
          <w:lang w:val="en-US"/>
        </w:rPr>
      </w:pPr>
    </w:p>
    <w:p w:rsidR="00CB0D4D" w:rsidRPr="004C6E30" w:rsidRDefault="00CB0D4D" w:rsidP="00CB0D4D">
      <w:pPr>
        <w:spacing w:line="360" w:lineRule="auto"/>
        <w:contextualSpacing/>
        <w:rPr>
          <w:rFonts w:ascii="Verdana" w:hAnsi="Verdana"/>
          <w:sz w:val="20"/>
          <w:szCs w:val="24"/>
          <w:lang w:val="en-US"/>
        </w:rPr>
      </w:pPr>
    </w:p>
    <w:p w:rsidR="00CB0D4D" w:rsidRPr="005930CD" w:rsidRDefault="00CB0D4D" w:rsidP="00CB0D4D">
      <w:pPr>
        <w:spacing w:line="360" w:lineRule="auto"/>
        <w:contextualSpacing/>
        <w:rPr>
          <w:rFonts w:ascii="Verdana" w:hAnsi="Verdana"/>
          <w:sz w:val="20"/>
          <w:szCs w:val="24"/>
          <w:lang w:val="en-US"/>
        </w:rPr>
      </w:pPr>
      <w:r>
        <w:rPr>
          <w:rFonts w:ascii="Verdana" w:hAnsi="Verdana"/>
          <w:sz w:val="20"/>
          <w:szCs w:val="24"/>
          <w:vertAlign w:val="superscript"/>
          <w:lang w:val="en-US"/>
        </w:rPr>
        <w:t>1</w:t>
      </w:r>
      <w:r w:rsidRPr="005930CD">
        <w:rPr>
          <w:rFonts w:ascii="Verdana" w:hAnsi="Verdana"/>
          <w:sz w:val="20"/>
          <w:szCs w:val="24"/>
          <w:vertAlign w:val="superscript"/>
          <w:lang w:val="en-US"/>
        </w:rPr>
        <w:t xml:space="preserve"> </w:t>
      </w:r>
      <w:r w:rsidRPr="005930CD">
        <w:rPr>
          <w:rFonts w:ascii="Verdana" w:hAnsi="Verdana"/>
          <w:sz w:val="20"/>
          <w:szCs w:val="24"/>
          <w:lang w:val="en-US"/>
        </w:rPr>
        <w:t xml:space="preserve">Flemish Institute for Technological Research (VITO), Separation and Conversion Technology, </w:t>
      </w:r>
      <w:proofErr w:type="spellStart"/>
      <w:r w:rsidRPr="005930CD">
        <w:rPr>
          <w:rFonts w:ascii="Verdana" w:hAnsi="Verdana"/>
          <w:sz w:val="20"/>
          <w:szCs w:val="24"/>
          <w:lang w:val="en-US"/>
        </w:rPr>
        <w:t>Boeretang</w:t>
      </w:r>
      <w:proofErr w:type="spellEnd"/>
      <w:r w:rsidRPr="005930CD">
        <w:rPr>
          <w:rFonts w:ascii="Verdana" w:hAnsi="Verdana"/>
          <w:sz w:val="20"/>
          <w:szCs w:val="24"/>
          <w:lang w:val="en-US"/>
        </w:rPr>
        <w:t xml:space="preserve"> 200, 2400 Mol, Belgium</w:t>
      </w:r>
    </w:p>
    <w:p w:rsidR="00CB0D4D" w:rsidRPr="005930CD" w:rsidRDefault="00CB0D4D" w:rsidP="00CB0D4D">
      <w:pPr>
        <w:spacing w:line="360" w:lineRule="auto"/>
        <w:contextualSpacing/>
        <w:rPr>
          <w:rFonts w:ascii="Verdana" w:hAnsi="Verdana"/>
          <w:sz w:val="20"/>
          <w:szCs w:val="24"/>
          <w:lang w:val="en-US"/>
        </w:rPr>
      </w:pPr>
      <w:r>
        <w:rPr>
          <w:rFonts w:ascii="Verdana" w:hAnsi="Verdana"/>
          <w:sz w:val="20"/>
          <w:szCs w:val="24"/>
          <w:vertAlign w:val="superscript"/>
          <w:lang w:val="en-US"/>
        </w:rPr>
        <w:t>2</w:t>
      </w:r>
      <w:r w:rsidRPr="005930CD">
        <w:rPr>
          <w:rFonts w:ascii="Verdana" w:hAnsi="Verdana"/>
          <w:sz w:val="20"/>
          <w:szCs w:val="24"/>
          <w:lang w:val="en-US"/>
        </w:rPr>
        <w:t xml:space="preserve"> Laboratory of Microbiology, Wageningen University, Wageningen, </w:t>
      </w:r>
      <w:r w:rsidR="00C572CB">
        <w:rPr>
          <w:rFonts w:ascii="Verdana" w:hAnsi="Verdana"/>
          <w:sz w:val="20"/>
          <w:szCs w:val="24"/>
          <w:lang w:val="en-US"/>
        </w:rPr>
        <w:t>T</w:t>
      </w:r>
      <w:r w:rsidR="001137A6" w:rsidRPr="005930CD">
        <w:rPr>
          <w:rFonts w:ascii="Verdana" w:hAnsi="Verdana"/>
          <w:sz w:val="20"/>
          <w:szCs w:val="24"/>
          <w:lang w:val="en-US"/>
        </w:rPr>
        <w:t xml:space="preserve">he </w:t>
      </w:r>
      <w:r w:rsidRPr="005930CD">
        <w:rPr>
          <w:rFonts w:ascii="Verdana" w:hAnsi="Verdana"/>
          <w:sz w:val="20"/>
          <w:szCs w:val="24"/>
          <w:lang w:val="en-US"/>
        </w:rPr>
        <w:t xml:space="preserve">Netherlands </w:t>
      </w:r>
    </w:p>
    <w:p w:rsidR="000B380D" w:rsidRPr="005930CD" w:rsidRDefault="00004935" w:rsidP="000B380D">
      <w:pPr>
        <w:spacing w:line="360" w:lineRule="auto"/>
        <w:contextualSpacing/>
        <w:rPr>
          <w:rFonts w:ascii="Verdana" w:hAnsi="Verdana"/>
          <w:sz w:val="20"/>
          <w:szCs w:val="24"/>
          <w:lang w:val="en-US"/>
        </w:rPr>
      </w:pPr>
      <w:r>
        <w:rPr>
          <w:rFonts w:ascii="Verdana" w:hAnsi="Verdana"/>
          <w:sz w:val="20"/>
          <w:szCs w:val="24"/>
          <w:vertAlign w:val="superscript"/>
          <w:lang w:val="en-US"/>
        </w:rPr>
        <w:t>3</w:t>
      </w:r>
      <w:r w:rsidR="000B380D">
        <w:rPr>
          <w:rFonts w:ascii="Verdana" w:hAnsi="Verdana"/>
          <w:sz w:val="20"/>
          <w:szCs w:val="24"/>
          <w:vertAlign w:val="superscript"/>
          <w:lang w:val="en-US"/>
        </w:rPr>
        <w:t xml:space="preserve"> </w:t>
      </w:r>
      <w:r w:rsidR="000B380D" w:rsidRPr="005930CD">
        <w:rPr>
          <w:rFonts w:ascii="Verdana" w:hAnsi="Verdana"/>
          <w:sz w:val="20"/>
          <w:szCs w:val="24"/>
          <w:lang w:val="en-US"/>
        </w:rPr>
        <w:t xml:space="preserve">KU Leuven, Division Soil and Water Management, </w:t>
      </w:r>
      <w:proofErr w:type="spellStart"/>
      <w:r w:rsidR="000B380D" w:rsidRPr="005930CD">
        <w:rPr>
          <w:rFonts w:ascii="Verdana" w:hAnsi="Verdana"/>
          <w:sz w:val="20"/>
          <w:szCs w:val="24"/>
          <w:lang w:val="en-US"/>
        </w:rPr>
        <w:t>Kasteelpark</w:t>
      </w:r>
      <w:proofErr w:type="spellEnd"/>
      <w:r w:rsidR="000B380D" w:rsidRPr="005930CD">
        <w:rPr>
          <w:rFonts w:ascii="Verdana" w:hAnsi="Verdana"/>
          <w:sz w:val="20"/>
          <w:szCs w:val="24"/>
          <w:lang w:val="en-US"/>
        </w:rPr>
        <w:t xml:space="preserve"> </w:t>
      </w:r>
      <w:proofErr w:type="spellStart"/>
      <w:r w:rsidR="000B380D" w:rsidRPr="005930CD">
        <w:rPr>
          <w:rFonts w:ascii="Verdana" w:hAnsi="Verdana"/>
          <w:sz w:val="20"/>
          <w:szCs w:val="24"/>
          <w:lang w:val="en-US"/>
        </w:rPr>
        <w:t>Arenberg</w:t>
      </w:r>
      <w:proofErr w:type="spellEnd"/>
      <w:r w:rsidR="000B380D" w:rsidRPr="005930CD">
        <w:rPr>
          <w:rFonts w:ascii="Verdana" w:hAnsi="Verdana"/>
          <w:sz w:val="20"/>
          <w:szCs w:val="24"/>
          <w:lang w:val="en-US"/>
        </w:rPr>
        <w:t xml:space="preserve"> 20, 3001 </w:t>
      </w:r>
      <w:proofErr w:type="spellStart"/>
      <w:r w:rsidR="000B380D" w:rsidRPr="005930CD">
        <w:rPr>
          <w:rFonts w:ascii="Verdana" w:hAnsi="Verdana"/>
          <w:sz w:val="20"/>
          <w:szCs w:val="24"/>
          <w:lang w:val="en-US"/>
        </w:rPr>
        <w:t>Heverlee</w:t>
      </w:r>
      <w:proofErr w:type="spellEnd"/>
      <w:r w:rsidR="000B380D" w:rsidRPr="005930CD">
        <w:rPr>
          <w:rFonts w:ascii="Verdana" w:hAnsi="Verdana"/>
          <w:sz w:val="20"/>
          <w:szCs w:val="24"/>
          <w:lang w:val="en-US"/>
        </w:rPr>
        <w:t>, Belgium</w:t>
      </w:r>
    </w:p>
    <w:p w:rsidR="00CB0D4D" w:rsidRPr="005930CD" w:rsidRDefault="000B380D" w:rsidP="00CB0D4D">
      <w:pPr>
        <w:spacing w:line="360" w:lineRule="auto"/>
        <w:contextualSpacing/>
        <w:rPr>
          <w:rFonts w:ascii="Verdana" w:hAnsi="Verdana"/>
          <w:sz w:val="20"/>
          <w:lang w:val="en-GB"/>
        </w:rPr>
      </w:pPr>
      <w:r>
        <w:rPr>
          <w:rFonts w:ascii="Verdana" w:hAnsi="Verdana"/>
          <w:sz w:val="20"/>
          <w:vertAlign w:val="superscript"/>
          <w:lang w:val="en-US"/>
        </w:rPr>
        <w:t>4</w:t>
      </w:r>
      <w:r w:rsidR="00CB0D4D" w:rsidRPr="005930CD">
        <w:rPr>
          <w:rFonts w:ascii="Verdana" w:hAnsi="Verdana"/>
          <w:sz w:val="20"/>
          <w:lang w:val="en-GB"/>
        </w:rPr>
        <w:t xml:space="preserve"> Laboratory of Systems and Synthetic Biology, Wageningen University</w:t>
      </w:r>
      <w:r w:rsidR="00CB0D4D">
        <w:rPr>
          <w:rFonts w:ascii="Verdana" w:hAnsi="Verdana"/>
          <w:sz w:val="20"/>
          <w:lang w:val="en-GB"/>
        </w:rPr>
        <w:t xml:space="preserve">, </w:t>
      </w:r>
      <w:r w:rsidR="00CB0D4D" w:rsidRPr="005930CD">
        <w:rPr>
          <w:rFonts w:ascii="Verdana" w:hAnsi="Verdana"/>
          <w:sz w:val="20"/>
          <w:lang w:val="en-GB"/>
        </w:rPr>
        <w:t>Wageningen, The Netherlands</w:t>
      </w:r>
    </w:p>
    <w:p w:rsidR="004D6671" w:rsidRPr="0080388C" w:rsidRDefault="000B380D" w:rsidP="00CB0D4D">
      <w:pPr>
        <w:spacing w:line="360" w:lineRule="auto"/>
        <w:rPr>
          <w:rFonts w:ascii="Verdana" w:eastAsia="Droid Sans Fallback" w:hAnsi="Verdana" w:cs="Calibri"/>
          <w:sz w:val="20"/>
          <w:szCs w:val="24"/>
          <w:lang w:val="de-DE" w:eastAsia="en-GB"/>
        </w:rPr>
      </w:pPr>
      <w:r w:rsidRPr="0080388C">
        <w:rPr>
          <w:rFonts w:ascii="Verdana" w:hAnsi="Verdana"/>
          <w:sz w:val="20"/>
          <w:szCs w:val="24"/>
          <w:vertAlign w:val="superscript"/>
          <w:lang w:val="de-DE"/>
        </w:rPr>
        <w:t>5</w:t>
      </w:r>
      <w:r w:rsidR="00CB0D4D" w:rsidRPr="0080388C">
        <w:rPr>
          <w:rFonts w:ascii="Verdana" w:hAnsi="Verdana"/>
          <w:sz w:val="20"/>
          <w:szCs w:val="24"/>
          <w:lang w:val="de-DE"/>
        </w:rPr>
        <w:t xml:space="preserve"> </w:t>
      </w:r>
      <w:proofErr w:type="spellStart"/>
      <w:r w:rsidR="004D6671" w:rsidRPr="00C56C7C">
        <w:rPr>
          <w:rFonts w:ascii="Verdana" w:hAnsi="Verdana"/>
          <w:sz w:val="20"/>
          <w:lang w:val="de-DE"/>
        </w:rPr>
        <w:t>Isodetect</w:t>
      </w:r>
      <w:proofErr w:type="spellEnd"/>
      <w:r w:rsidR="004D6671" w:rsidRPr="00C56C7C">
        <w:rPr>
          <w:rFonts w:ascii="Verdana" w:hAnsi="Verdana"/>
          <w:sz w:val="20"/>
          <w:lang w:val="de-DE"/>
        </w:rPr>
        <w:t xml:space="preserve"> GmbH, </w:t>
      </w:r>
      <w:r w:rsidR="004D6671" w:rsidRPr="00C56C7C">
        <w:rPr>
          <w:rFonts w:ascii="Verdana" w:eastAsia="Droid Sans Fallback" w:hAnsi="Verdana" w:cs="Calibri"/>
          <w:sz w:val="20"/>
          <w:szCs w:val="24"/>
          <w:lang w:val="de-DE" w:eastAsia="en-GB"/>
        </w:rPr>
        <w:t xml:space="preserve">Ingolstädter </w:t>
      </w:r>
      <w:proofErr w:type="spellStart"/>
      <w:r w:rsidR="004D6671" w:rsidRPr="00C56C7C">
        <w:rPr>
          <w:rFonts w:ascii="Verdana" w:eastAsia="Droid Sans Fallback" w:hAnsi="Verdana" w:cs="Calibri"/>
          <w:sz w:val="20"/>
          <w:szCs w:val="24"/>
          <w:lang w:val="de-DE" w:eastAsia="en-GB"/>
        </w:rPr>
        <w:t>Landstrasse</w:t>
      </w:r>
      <w:proofErr w:type="spellEnd"/>
      <w:r w:rsidR="004D6671" w:rsidRPr="00C56C7C">
        <w:rPr>
          <w:rFonts w:ascii="Verdana" w:eastAsia="Droid Sans Fallback" w:hAnsi="Verdana" w:cs="Calibri"/>
          <w:sz w:val="20"/>
          <w:szCs w:val="24"/>
          <w:lang w:val="de-DE" w:eastAsia="en-GB"/>
        </w:rPr>
        <w:t xml:space="preserve"> 1, D-85764 Neuherberg, Germany</w:t>
      </w:r>
      <w:r w:rsidR="004D6671" w:rsidRPr="0080388C">
        <w:rPr>
          <w:rFonts w:ascii="Verdana" w:eastAsia="Droid Sans Fallback" w:hAnsi="Verdana" w:cs="Calibri"/>
          <w:sz w:val="20"/>
          <w:szCs w:val="24"/>
          <w:lang w:val="de-DE" w:eastAsia="en-GB"/>
        </w:rPr>
        <w:t xml:space="preserve"> </w:t>
      </w:r>
    </w:p>
    <w:p w:rsidR="00CB0D4D" w:rsidRPr="005930CD" w:rsidRDefault="004D6671" w:rsidP="00CB0D4D">
      <w:pPr>
        <w:spacing w:line="360" w:lineRule="auto"/>
        <w:rPr>
          <w:rFonts w:ascii="Verdana" w:eastAsia="Droid Sans Fallback" w:hAnsi="Verdana" w:cs="Calibri"/>
          <w:sz w:val="20"/>
          <w:szCs w:val="24"/>
          <w:lang w:val="en-US" w:eastAsia="en-GB"/>
        </w:rPr>
      </w:pPr>
      <w:r w:rsidRPr="004D6671">
        <w:rPr>
          <w:rFonts w:ascii="Verdana" w:eastAsia="Droid Sans Fallback" w:hAnsi="Verdana" w:cs="Calibri"/>
          <w:sz w:val="20"/>
          <w:szCs w:val="24"/>
          <w:vertAlign w:val="superscript"/>
          <w:lang w:val="en-US" w:eastAsia="en-GB"/>
        </w:rPr>
        <w:t>6</w:t>
      </w:r>
      <w:r>
        <w:rPr>
          <w:rFonts w:ascii="Verdana" w:eastAsia="Droid Sans Fallback" w:hAnsi="Verdana" w:cs="Calibri"/>
          <w:sz w:val="20"/>
          <w:szCs w:val="24"/>
          <w:lang w:val="en-US" w:eastAsia="en-GB"/>
        </w:rPr>
        <w:t xml:space="preserve"> </w:t>
      </w:r>
      <w:r w:rsidR="00CB0D4D" w:rsidRPr="005930CD">
        <w:rPr>
          <w:rFonts w:ascii="Verdana" w:eastAsia="Droid Sans Fallback" w:hAnsi="Verdana" w:cs="Calibri"/>
          <w:sz w:val="20"/>
          <w:szCs w:val="24"/>
          <w:lang w:val="en-US" w:eastAsia="en-GB"/>
        </w:rPr>
        <w:t xml:space="preserve">Institute of Groundwater Ecology, Helmholtz </w:t>
      </w:r>
      <w:proofErr w:type="spellStart"/>
      <w:r w:rsidR="00CB0D4D" w:rsidRPr="005930CD">
        <w:rPr>
          <w:rFonts w:ascii="Verdana" w:eastAsia="Droid Sans Fallback" w:hAnsi="Verdana" w:cs="Calibri"/>
          <w:sz w:val="20"/>
          <w:szCs w:val="24"/>
          <w:lang w:val="en-US" w:eastAsia="en-GB"/>
        </w:rPr>
        <w:t>Zentrum</w:t>
      </w:r>
      <w:proofErr w:type="spellEnd"/>
      <w:r w:rsidR="00CB0D4D" w:rsidRPr="005930CD">
        <w:rPr>
          <w:rFonts w:ascii="Verdana" w:eastAsia="Droid Sans Fallback" w:hAnsi="Verdana" w:cs="Calibri"/>
          <w:sz w:val="20"/>
          <w:szCs w:val="24"/>
          <w:lang w:val="en-US" w:eastAsia="en-GB"/>
        </w:rPr>
        <w:t xml:space="preserve"> </w:t>
      </w:r>
      <w:proofErr w:type="spellStart"/>
      <w:r w:rsidR="00CB0D4D" w:rsidRPr="005930CD">
        <w:rPr>
          <w:rFonts w:ascii="Verdana" w:eastAsia="Droid Sans Fallback" w:hAnsi="Verdana" w:cs="Calibri"/>
          <w:sz w:val="20"/>
          <w:szCs w:val="24"/>
          <w:lang w:val="en-US" w:eastAsia="en-GB"/>
        </w:rPr>
        <w:t>München</w:t>
      </w:r>
      <w:proofErr w:type="spellEnd"/>
      <w:r w:rsidR="00CB0D4D" w:rsidRPr="005930CD">
        <w:rPr>
          <w:rFonts w:ascii="Verdana" w:eastAsia="Droid Sans Fallback" w:hAnsi="Verdana" w:cs="Calibri"/>
          <w:sz w:val="20"/>
          <w:szCs w:val="24"/>
          <w:lang w:val="en-US" w:eastAsia="en-GB"/>
        </w:rPr>
        <w:t xml:space="preserve">-National Research Center for Environmental Health, </w:t>
      </w:r>
      <w:proofErr w:type="spellStart"/>
      <w:r w:rsidR="00CB0D4D" w:rsidRPr="005930CD">
        <w:rPr>
          <w:rFonts w:ascii="Verdana" w:eastAsia="Droid Sans Fallback" w:hAnsi="Verdana" w:cs="Calibri"/>
          <w:sz w:val="20"/>
          <w:szCs w:val="24"/>
          <w:lang w:val="en-US" w:eastAsia="en-GB"/>
        </w:rPr>
        <w:t>Ingolstädter</w:t>
      </w:r>
      <w:proofErr w:type="spellEnd"/>
      <w:r w:rsidR="00CB0D4D" w:rsidRPr="005930CD">
        <w:rPr>
          <w:rFonts w:ascii="Verdana" w:eastAsia="Droid Sans Fallback" w:hAnsi="Verdana" w:cs="Calibri"/>
          <w:sz w:val="20"/>
          <w:szCs w:val="24"/>
          <w:lang w:val="en-US" w:eastAsia="en-GB"/>
        </w:rPr>
        <w:t xml:space="preserve"> </w:t>
      </w:r>
      <w:proofErr w:type="spellStart"/>
      <w:r w:rsidR="00CB0D4D" w:rsidRPr="005930CD">
        <w:rPr>
          <w:rFonts w:ascii="Verdana" w:eastAsia="Droid Sans Fallback" w:hAnsi="Verdana" w:cs="Calibri"/>
          <w:sz w:val="20"/>
          <w:szCs w:val="24"/>
          <w:lang w:val="en-US" w:eastAsia="en-GB"/>
        </w:rPr>
        <w:t>Landstrasse</w:t>
      </w:r>
      <w:proofErr w:type="spellEnd"/>
      <w:r w:rsidR="00CB0D4D" w:rsidRPr="005930CD">
        <w:rPr>
          <w:rFonts w:ascii="Verdana" w:eastAsia="Droid Sans Fallback" w:hAnsi="Verdana" w:cs="Calibri"/>
          <w:sz w:val="20"/>
          <w:szCs w:val="24"/>
          <w:lang w:val="en-US" w:eastAsia="en-GB"/>
        </w:rPr>
        <w:t xml:space="preserve"> 1, D-85764 </w:t>
      </w:r>
      <w:proofErr w:type="spellStart"/>
      <w:r w:rsidR="00CB0D4D" w:rsidRPr="005930CD">
        <w:rPr>
          <w:rFonts w:ascii="Verdana" w:eastAsia="Droid Sans Fallback" w:hAnsi="Verdana" w:cs="Calibri"/>
          <w:sz w:val="20"/>
          <w:szCs w:val="24"/>
          <w:lang w:val="en-US" w:eastAsia="en-GB"/>
        </w:rPr>
        <w:t>Neuherberg</w:t>
      </w:r>
      <w:proofErr w:type="spellEnd"/>
      <w:r w:rsidR="00CB0D4D" w:rsidRPr="005930CD">
        <w:rPr>
          <w:rFonts w:ascii="Verdana" w:eastAsia="Droid Sans Fallback" w:hAnsi="Verdana" w:cs="Calibri"/>
          <w:sz w:val="20"/>
          <w:szCs w:val="24"/>
          <w:lang w:val="en-US" w:eastAsia="en-GB"/>
        </w:rPr>
        <w:t>, Germany</w:t>
      </w:r>
    </w:p>
    <w:p w:rsidR="00CB0D4D" w:rsidRPr="005930CD" w:rsidRDefault="004D6671" w:rsidP="00CB0D4D">
      <w:pPr>
        <w:spacing w:line="360" w:lineRule="auto"/>
        <w:rPr>
          <w:sz w:val="20"/>
          <w:lang w:val="en-GB"/>
        </w:rPr>
      </w:pPr>
      <w:r>
        <w:rPr>
          <w:rFonts w:ascii="Verdana" w:eastAsia="Droid Sans Fallback" w:hAnsi="Verdana" w:cs="Calibri"/>
          <w:sz w:val="20"/>
          <w:szCs w:val="24"/>
          <w:vertAlign w:val="superscript"/>
          <w:lang w:val="en-US" w:eastAsia="en-GB"/>
        </w:rPr>
        <w:t>7</w:t>
      </w:r>
      <w:r w:rsidR="00CB0D4D">
        <w:rPr>
          <w:rFonts w:ascii="Verdana" w:eastAsia="Droid Sans Fallback" w:hAnsi="Verdana" w:cs="Calibri"/>
          <w:sz w:val="20"/>
          <w:szCs w:val="24"/>
          <w:lang w:val="en-US" w:eastAsia="en-GB"/>
        </w:rPr>
        <w:t xml:space="preserve"> </w:t>
      </w:r>
      <w:r w:rsidR="00CB0D4D" w:rsidRPr="005930CD">
        <w:rPr>
          <w:rFonts w:ascii="Verdana" w:eastAsia="Droid Sans Fallback" w:hAnsi="Verdana" w:cs="Calibri"/>
          <w:sz w:val="20"/>
          <w:szCs w:val="24"/>
          <w:lang w:val="en-US" w:eastAsia="en-GB"/>
        </w:rPr>
        <w:t>Centre of Biological Engineering, University of Minho, Braga, Portugal</w:t>
      </w:r>
    </w:p>
    <w:p w:rsidR="00CB0D4D" w:rsidRPr="00B04263" w:rsidRDefault="00CB0D4D" w:rsidP="00CB0D4D">
      <w:pPr>
        <w:spacing w:line="360" w:lineRule="auto"/>
        <w:contextualSpacing/>
        <w:rPr>
          <w:rFonts w:ascii="Verdana" w:hAnsi="Verdana"/>
          <w:sz w:val="20"/>
          <w:lang w:val="en-US"/>
        </w:rPr>
      </w:pPr>
    </w:p>
    <w:p w:rsidR="003270BA" w:rsidRDefault="00CB0D4D" w:rsidP="00082F33">
      <w:pPr>
        <w:spacing w:line="360" w:lineRule="auto"/>
        <w:contextualSpacing/>
        <w:jc w:val="left"/>
        <w:rPr>
          <w:rFonts w:ascii="Verdana" w:hAnsi="Verdana"/>
          <w:sz w:val="20"/>
          <w:szCs w:val="24"/>
          <w:lang w:val="en-US"/>
        </w:rPr>
      </w:pPr>
      <w:r w:rsidRPr="00B04263">
        <w:rPr>
          <w:rFonts w:ascii="Verdana" w:hAnsi="Verdana"/>
          <w:sz w:val="20"/>
          <w:vertAlign w:val="superscript"/>
          <w:lang w:val="en-US"/>
        </w:rPr>
        <w:t>*</w:t>
      </w:r>
      <w:r w:rsidRPr="00B04263">
        <w:rPr>
          <w:rFonts w:ascii="Verdana" w:hAnsi="Verdana"/>
          <w:sz w:val="20"/>
          <w:lang w:val="en-US"/>
        </w:rPr>
        <w:t xml:space="preserve"> Correspond</w:t>
      </w:r>
      <w:r w:rsidR="008434E6">
        <w:rPr>
          <w:rFonts w:ascii="Verdana" w:hAnsi="Verdana"/>
          <w:sz w:val="20"/>
          <w:lang w:val="en-US"/>
        </w:rPr>
        <w:t>ence</w:t>
      </w:r>
      <w:r w:rsidR="003270BA">
        <w:rPr>
          <w:rFonts w:ascii="Verdana" w:hAnsi="Verdana"/>
          <w:sz w:val="20"/>
          <w:lang w:val="en-US"/>
        </w:rPr>
        <w:t xml:space="preserve">: </w:t>
      </w:r>
      <w:r w:rsidR="003270BA">
        <w:rPr>
          <w:rFonts w:ascii="Verdana" w:hAnsi="Verdana"/>
          <w:bCs/>
          <w:sz w:val="20"/>
          <w:szCs w:val="24"/>
          <w:lang w:val="en-US"/>
        </w:rPr>
        <w:t xml:space="preserve">S Atashgahi, </w:t>
      </w:r>
      <w:r w:rsidR="003270BA" w:rsidRPr="005930CD">
        <w:rPr>
          <w:rFonts w:ascii="Verdana" w:hAnsi="Verdana"/>
          <w:sz w:val="20"/>
          <w:szCs w:val="24"/>
          <w:lang w:val="en-US"/>
        </w:rPr>
        <w:t xml:space="preserve">Laboratory of Microbiology, Wageningen University, Wageningen, </w:t>
      </w:r>
      <w:r w:rsidR="003270BA">
        <w:rPr>
          <w:rFonts w:ascii="Verdana" w:hAnsi="Verdana"/>
          <w:sz w:val="20"/>
          <w:szCs w:val="24"/>
          <w:lang w:val="en-US"/>
        </w:rPr>
        <w:t>T</w:t>
      </w:r>
      <w:r w:rsidR="003270BA" w:rsidRPr="005930CD">
        <w:rPr>
          <w:rFonts w:ascii="Verdana" w:hAnsi="Verdana"/>
          <w:sz w:val="20"/>
          <w:szCs w:val="24"/>
          <w:lang w:val="en-US"/>
        </w:rPr>
        <w:t>he Netherlands</w:t>
      </w:r>
      <w:r w:rsidR="003270BA">
        <w:rPr>
          <w:rFonts w:ascii="Verdana" w:hAnsi="Verdana"/>
          <w:sz w:val="20"/>
          <w:szCs w:val="24"/>
          <w:lang w:val="en-US"/>
        </w:rPr>
        <w:t>.</w:t>
      </w:r>
    </w:p>
    <w:p w:rsidR="003270BA" w:rsidRPr="006A4B6A" w:rsidRDefault="00CB0D4D" w:rsidP="00082F33">
      <w:pPr>
        <w:spacing w:line="360" w:lineRule="auto"/>
        <w:contextualSpacing/>
        <w:jc w:val="left"/>
        <w:rPr>
          <w:rStyle w:val="Hyperlink"/>
          <w:rFonts w:ascii="Verdana" w:hAnsi="Verdana"/>
          <w:sz w:val="20"/>
          <w:lang w:val="de-DE"/>
        </w:rPr>
      </w:pPr>
      <w:proofErr w:type="spellStart"/>
      <w:r w:rsidRPr="006A4B6A">
        <w:rPr>
          <w:rFonts w:ascii="Verdana" w:hAnsi="Verdana"/>
          <w:sz w:val="20"/>
          <w:lang w:val="de-DE"/>
        </w:rPr>
        <w:t>E-mail</w:t>
      </w:r>
      <w:proofErr w:type="spellEnd"/>
      <w:r w:rsidRPr="006A4B6A">
        <w:rPr>
          <w:rFonts w:ascii="Verdana" w:hAnsi="Verdana"/>
          <w:sz w:val="20"/>
          <w:lang w:val="de-DE"/>
        </w:rPr>
        <w:t xml:space="preserve">: </w:t>
      </w:r>
      <w:hyperlink r:id="rId7" w:history="1">
        <w:r w:rsidR="00626BA8" w:rsidRPr="006A4B6A">
          <w:rPr>
            <w:rStyle w:val="Hyperlink"/>
            <w:rFonts w:ascii="Verdana" w:hAnsi="Verdana"/>
            <w:sz w:val="20"/>
            <w:lang w:val="de-DE"/>
          </w:rPr>
          <w:t>siavash.atashgahi@wur.nl</w:t>
        </w:r>
      </w:hyperlink>
    </w:p>
    <w:p w:rsidR="00743964" w:rsidRPr="006A4B6A" w:rsidRDefault="00743964" w:rsidP="00CB0D4D">
      <w:pPr>
        <w:spacing w:line="360" w:lineRule="auto"/>
        <w:rPr>
          <w:lang w:val="de-DE"/>
        </w:rPr>
      </w:pPr>
    </w:p>
    <w:p w:rsidR="00CB0D4D" w:rsidRDefault="00CB0D4D" w:rsidP="00CB0D4D">
      <w:pPr>
        <w:spacing w:line="360" w:lineRule="auto"/>
        <w:rPr>
          <w:lang w:val="en-GB"/>
        </w:rPr>
      </w:pPr>
      <w:r>
        <w:rPr>
          <w:lang w:val="en-GB"/>
        </w:rPr>
        <w:br w:type="page"/>
      </w:r>
    </w:p>
    <w:p w:rsidR="00EF51BC" w:rsidRDefault="00EF51BC" w:rsidP="0025093E">
      <w:pPr>
        <w:autoSpaceDE w:val="0"/>
        <w:autoSpaceDN w:val="0"/>
        <w:adjustRightInd w:val="0"/>
        <w:spacing w:line="480" w:lineRule="auto"/>
        <w:rPr>
          <w:rFonts w:ascii="Verdana" w:hAnsi="Verdana"/>
          <w:b/>
          <w:sz w:val="20"/>
          <w:lang w:val="en-US"/>
        </w:rPr>
      </w:pPr>
      <w:r>
        <w:rPr>
          <w:rFonts w:ascii="Verdana" w:hAnsi="Verdana"/>
          <w:b/>
          <w:sz w:val="20"/>
          <w:lang w:val="en-US"/>
        </w:rPr>
        <w:lastRenderedPageBreak/>
        <w:t>Quality-Significance Statement</w:t>
      </w:r>
    </w:p>
    <w:p w:rsidR="00152CB4" w:rsidRDefault="00152CB4" w:rsidP="00152CB4">
      <w:pPr>
        <w:autoSpaceDE w:val="0"/>
        <w:autoSpaceDN w:val="0"/>
        <w:adjustRightInd w:val="0"/>
        <w:spacing w:line="480" w:lineRule="auto"/>
        <w:rPr>
          <w:rFonts w:ascii="Verdana" w:hAnsi="Verdana"/>
          <w:sz w:val="20"/>
          <w:lang w:val="en-US"/>
        </w:rPr>
      </w:pPr>
      <w:r>
        <w:rPr>
          <w:rFonts w:ascii="Verdana" w:hAnsi="Verdana"/>
          <w:sz w:val="20"/>
          <w:lang w:val="en-US"/>
        </w:rPr>
        <w:t xml:space="preserve">Efforts to enhance reductive dechlorination through biostimulation at contaminated sites are centered around the presence and activity of the key dechlorinating microbe, </w:t>
      </w:r>
      <w:r w:rsidRPr="00D41DB0">
        <w:rPr>
          <w:rFonts w:ascii="Verdana" w:hAnsi="Verdana"/>
          <w:i/>
          <w:sz w:val="20"/>
          <w:lang w:val="en-US"/>
        </w:rPr>
        <w:t>Dehalococcoides mccartyi</w:t>
      </w:r>
      <w:r>
        <w:rPr>
          <w:rFonts w:ascii="Verdana" w:hAnsi="Verdana"/>
          <w:i/>
          <w:sz w:val="20"/>
          <w:lang w:val="en-US"/>
        </w:rPr>
        <w:t xml:space="preserve"> </w:t>
      </w:r>
      <w:r>
        <w:rPr>
          <w:rFonts w:ascii="Verdana" w:hAnsi="Verdana"/>
          <w:sz w:val="20"/>
          <w:lang w:val="en-US"/>
        </w:rPr>
        <w:t>(</w:t>
      </w:r>
      <w:r w:rsidRPr="00D41DB0">
        <w:rPr>
          <w:rFonts w:ascii="Verdana" w:hAnsi="Verdana"/>
          <w:i/>
          <w:sz w:val="20"/>
          <w:lang w:val="en-US"/>
        </w:rPr>
        <w:t>Dcm</w:t>
      </w:r>
      <w:r>
        <w:rPr>
          <w:rFonts w:ascii="Verdana" w:hAnsi="Verdana"/>
          <w:sz w:val="20"/>
          <w:lang w:val="en-US"/>
        </w:rPr>
        <w:t xml:space="preserve">). Using an </w:t>
      </w:r>
      <w:r>
        <w:rPr>
          <w:rFonts w:ascii="Verdana" w:hAnsi="Verdana"/>
          <w:bCs/>
          <w:sz w:val="20"/>
          <w:szCs w:val="24"/>
          <w:lang w:val="en-US"/>
        </w:rPr>
        <w:t xml:space="preserve">interdisciplinary analysis of geochemical parameters and microbial players, here we provide evidence indicating the importance of syntrophic interactions in sustaining robust dechlorination by </w:t>
      </w:r>
      <w:r w:rsidRPr="006F7442">
        <w:rPr>
          <w:rFonts w:ascii="Verdana" w:hAnsi="Verdana"/>
          <w:i/>
          <w:sz w:val="20"/>
          <w:lang w:val="en-US"/>
        </w:rPr>
        <w:t>D</w:t>
      </w:r>
      <w:r>
        <w:rPr>
          <w:rFonts w:ascii="Verdana" w:hAnsi="Verdana"/>
          <w:i/>
          <w:sz w:val="20"/>
          <w:lang w:val="en-US"/>
        </w:rPr>
        <w:t xml:space="preserve">cm </w:t>
      </w:r>
      <w:r>
        <w:rPr>
          <w:rFonts w:ascii="Verdana" w:hAnsi="Verdana"/>
          <w:sz w:val="20"/>
          <w:lang w:val="en-US"/>
        </w:rPr>
        <w:t xml:space="preserve">at a contaminated site. The identified biogeochemical parameters that drive </w:t>
      </w:r>
      <w:r>
        <w:rPr>
          <w:rFonts w:ascii="Verdana" w:hAnsi="Verdana"/>
          <w:sz w:val="20"/>
          <w:lang w:val="en-GB" w:eastAsia="nl-NL"/>
        </w:rPr>
        <w:t xml:space="preserve">interlinked microbial networks should be assessed alongside the key </w:t>
      </w:r>
      <w:r w:rsidRPr="00D41DB0">
        <w:rPr>
          <w:rFonts w:ascii="Verdana" w:hAnsi="Verdana"/>
          <w:i/>
          <w:sz w:val="20"/>
          <w:lang w:val="en-GB" w:eastAsia="nl-NL"/>
        </w:rPr>
        <w:t>D</w:t>
      </w:r>
      <w:r>
        <w:rPr>
          <w:rFonts w:ascii="Verdana" w:hAnsi="Verdana"/>
          <w:i/>
          <w:sz w:val="20"/>
          <w:lang w:val="en-GB" w:eastAsia="nl-NL"/>
        </w:rPr>
        <w:t>cm</w:t>
      </w:r>
      <w:r>
        <w:rPr>
          <w:rFonts w:ascii="Verdana" w:hAnsi="Verdana"/>
          <w:sz w:val="20"/>
          <w:lang w:val="en-GB" w:eastAsia="nl-NL"/>
        </w:rPr>
        <w:t xml:space="preserve"> for monitoring and steering of bioremediation. </w:t>
      </w:r>
    </w:p>
    <w:p w:rsidR="00263A7E" w:rsidRPr="00E53996" w:rsidRDefault="00263A7E" w:rsidP="0025093E">
      <w:pPr>
        <w:autoSpaceDE w:val="0"/>
        <w:autoSpaceDN w:val="0"/>
        <w:adjustRightInd w:val="0"/>
        <w:spacing w:line="480" w:lineRule="auto"/>
        <w:rPr>
          <w:rFonts w:ascii="Verdana" w:hAnsi="Verdana"/>
          <w:sz w:val="20"/>
          <w:lang w:val="en-US"/>
        </w:rPr>
      </w:pPr>
    </w:p>
    <w:p w:rsidR="00CB0D4D" w:rsidRPr="00B04263" w:rsidRDefault="00EF51BC" w:rsidP="0025093E">
      <w:pPr>
        <w:autoSpaceDE w:val="0"/>
        <w:autoSpaceDN w:val="0"/>
        <w:adjustRightInd w:val="0"/>
        <w:spacing w:line="480" w:lineRule="auto"/>
        <w:rPr>
          <w:rFonts w:ascii="Verdana" w:hAnsi="Verdana"/>
          <w:b/>
          <w:sz w:val="20"/>
          <w:lang w:val="en-US"/>
        </w:rPr>
      </w:pPr>
      <w:r>
        <w:rPr>
          <w:rFonts w:ascii="Verdana" w:hAnsi="Verdana"/>
          <w:b/>
          <w:sz w:val="20"/>
          <w:lang w:val="en-US"/>
        </w:rPr>
        <w:t>Summary</w:t>
      </w:r>
    </w:p>
    <w:p w:rsidR="00CB0D4D" w:rsidRDefault="00152CB4" w:rsidP="0025093E">
      <w:pPr>
        <w:spacing w:line="480" w:lineRule="auto"/>
        <w:rPr>
          <w:lang w:val="en-US"/>
        </w:rPr>
      </w:pPr>
      <w:r w:rsidRPr="00B04263">
        <w:rPr>
          <w:rFonts w:ascii="Verdana" w:hAnsi="Verdana"/>
          <w:sz w:val="20"/>
          <w:lang w:val="en-US"/>
        </w:rPr>
        <w:t xml:space="preserve">Biostimulation </w:t>
      </w:r>
      <w:r>
        <w:rPr>
          <w:rFonts w:ascii="Verdana" w:hAnsi="Verdana"/>
          <w:sz w:val="20"/>
          <w:lang w:val="en-US"/>
        </w:rPr>
        <w:t>is</w:t>
      </w:r>
      <w:r w:rsidRPr="00B04263">
        <w:rPr>
          <w:rFonts w:ascii="Verdana" w:hAnsi="Verdana"/>
          <w:sz w:val="20"/>
          <w:lang w:val="en-US"/>
        </w:rPr>
        <w:t xml:space="preserve"> widely used to enhance reductive dechlorination of </w:t>
      </w:r>
      <w:r>
        <w:rPr>
          <w:rFonts w:ascii="Verdana" w:hAnsi="Verdana"/>
          <w:sz w:val="20"/>
          <w:lang w:val="en-US"/>
        </w:rPr>
        <w:t xml:space="preserve">chlorinated ethenes </w:t>
      </w:r>
      <w:r w:rsidRPr="00B04263">
        <w:rPr>
          <w:rFonts w:ascii="Verdana" w:hAnsi="Verdana"/>
          <w:sz w:val="20"/>
          <w:lang w:val="en-US"/>
        </w:rPr>
        <w:t xml:space="preserve">in contaminated aquifers. </w:t>
      </w:r>
      <w:r>
        <w:rPr>
          <w:rFonts w:ascii="Verdana" w:hAnsi="Verdana"/>
          <w:sz w:val="20"/>
          <w:lang w:val="en-US"/>
        </w:rPr>
        <w:t>However, t</w:t>
      </w:r>
      <w:r w:rsidRPr="00B04263">
        <w:rPr>
          <w:rFonts w:ascii="Verdana" w:hAnsi="Verdana"/>
          <w:sz w:val="20"/>
          <w:lang w:val="en-US"/>
        </w:rPr>
        <w:t xml:space="preserve">he knowledge on </w:t>
      </w:r>
      <w:r>
        <w:rPr>
          <w:rFonts w:ascii="Verdana" w:hAnsi="Verdana"/>
          <w:sz w:val="20"/>
          <w:lang w:val="en-US"/>
        </w:rPr>
        <w:t xml:space="preserve">corresponding biogeochemical </w:t>
      </w:r>
      <w:r w:rsidRPr="00B04263">
        <w:rPr>
          <w:rFonts w:ascii="Verdana" w:hAnsi="Verdana"/>
          <w:sz w:val="20"/>
          <w:lang w:val="en-US"/>
        </w:rPr>
        <w:t>response</w:t>
      </w:r>
      <w:r>
        <w:rPr>
          <w:rFonts w:ascii="Verdana" w:hAnsi="Verdana"/>
          <w:sz w:val="20"/>
          <w:lang w:val="en-US"/>
        </w:rPr>
        <w:t>s is limited</w:t>
      </w:r>
      <w:r w:rsidRPr="00B04263">
        <w:rPr>
          <w:rFonts w:ascii="Verdana" w:hAnsi="Verdana"/>
          <w:sz w:val="20"/>
          <w:lang w:val="en-US"/>
        </w:rPr>
        <w:t xml:space="preserve">. </w:t>
      </w:r>
      <w:r>
        <w:rPr>
          <w:rFonts w:ascii="Verdana" w:hAnsi="Verdana"/>
          <w:sz w:val="20"/>
          <w:lang w:val="en-US"/>
        </w:rPr>
        <w:t xml:space="preserve">In this study glycerol was injected in an aquifer contaminated with </w:t>
      </w:r>
      <w:r w:rsidRPr="0045630B">
        <w:rPr>
          <w:rFonts w:ascii="Verdana" w:hAnsi="Verdana"/>
          <w:i/>
          <w:sz w:val="20"/>
          <w:lang w:val="en-US"/>
        </w:rPr>
        <w:t>cis</w:t>
      </w:r>
      <w:r w:rsidRPr="0045630B">
        <w:rPr>
          <w:rFonts w:ascii="Verdana" w:hAnsi="Verdana"/>
          <w:sz w:val="20"/>
          <w:lang w:val="en-US"/>
        </w:rPr>
        <w:t>-dichloroethene (cDCE)</w:t>
      </w:r>
      <w:r>
        <w:rPr>
          <w:rFonts w:ascii="Verdana" w:hAnsi="Verdana"/>
          <w:sz w:val="20"/>
          <w:lang w:val="en-US"/>
        </w:rPr>
        <w:t>,</w:t>
      </w:r>
      <w:r w:rsidRPr="0045630B">
        <w:rPr>
          <w:rFonts w:ascii="Verdana" w:hAnsi="Verdana"/>
          <w:sz w:val="20"/>
          <w:lang w:val="en-US"/>
        </w:rPr>
        <w:t xml:space="preserve"> and geochemical and microbial shifts were followed for 265 days. </w:t>
      </w:r>
      <w:r>
        <w:rPr>
          <w:rFonts w:ascii="Verdana" w:hAnsi="Verdana"/>
          <w:sz w:val="20"/>
          <w:lang w:val="en-US"/>
        </w:rPr>
        <w:t>Consistent with anoxic</w:t>
      </w:r>
      <w:r w:rsidRPr="0045630B">
        <w:rPr>
          <w:rFonts w:ascii="Verdana" w:hAnsi="Verdana"/>
          <w:sz w:val="20"/>
          <w:lang w:val="en-US"/>
        </w:rPr>
        <w:t xml:space="preserve"> conditions </w:t>
      </w:r>
      <w:r>
        <w:rPr>
          <w:rFonts w:ascii="Verdana" w:hAnsi="Verdana"/>
          <w:sz w:val="20"/>
          <w:lang w:val="en-US"/>
        </w:rPr>
        <w:t xml:space="preserve">and sulfate reduction </w:t>
      </w:r>
      <w:r w:rsidRPr="0045630B">
        <w:rPr>
          <w:rFonts w:ascii="Verdana" w:hAnsi="Verdana"/>
          <w:sz w:val="20"/>
          <w:lang w:val="en-US"/>
        </w:rPr>
        <w:t>after biostimulation</w:t>
      </w:r>
      <w:r>
        <w:rPr>
          <w:rFonts w:ascii="Verdana" w:hAnsi="Verdana"/>
          <w:sz w:val="20"/>
          <w:lang w:val="en-US"/>
        </w:rPr>
        <w:t xml:space="preserve">, </w:t>
      </w:r>
      <w:r w:rsidRPr="0045630B">
        <w:rPr>
          <w:rFonts w:ascii="Verdana" w:hAnsi="Verdana"/>
          <w:sz w:val="20"/>
          <w:lang w:val="en-US"/>
        </w:rPr>
        <w:t xml:space="preserve">MiSeq 16S rRNA gene sequencing revealed temporarily increased relative abundance of Firmicutes, Bacteriodetes and </w:t>
      </w:r>
      <w:r w:rsidRPr="0045630B">
        <w:rPr>
          <w:rFonts w:ascii="Verdana" w:hAnsi="Verdana"/>
          <w:sz w:val="20"/>
          <w:lang w:val="en-GB"/>
        </w:rPr>
        <w:t xml:space="preserve">sulfate reducing Deltaproteobacteria. </w:t>
      </w:r>
      <w:r>
        <w:rPr>
          <w:rFonts w:ascii="Verdana" w:hAnsi="Verdana"/>
          <w:sz w:val="20"/>
          <w:lang w:val="en-GB"/>
        </w:rPr>
        <w:t xml:space="preserve">In line with </w:t>
      </w:r>
      <w:r w:rsidRPr="005916C6">
        <w:rPr>
          <w:rFonts w:ascii="Verdana" w:hAnsi="Verdana"/>
          <w:sz w:val="20"/>
          <w:vertAlign w:val="superscript"/>
          <w:lang w:val="en-US"/>
        </w:rPr>
        <w:t>13</w:t>
      </w:r>
      <w:r>
        <w:rPr>
          <w:rFonts w:ascii="Verdana" w:hAnsi="Verdana"/>
          <w:sz w:val="20"/>
          <w:lang w:val="en-US"/>
        </w:rPr>
        <w:t xml:space="preserve">C cDCE </w:t>
      </w:r>
      <w:r w:rsidRPr="0045630B">
        <w:rPr>
          <w:rFonts w:ascii="Verdana" w:hAnsi="Verdana"/>
          <w:sz w:val="20"/>
          <w:lang w:val="en-US"/>
        </w:rPr>
        <w:t>enrich</w:t>
      </w:r>
      <w:r>
        <w:rPr>
          <w:rFonts w:ascii="Verdana" w:hAnsi="Verdana"/>
          <w:sz w:val="20"/>
          <w:lang w:val="en-US"/>
        </w:rPr>
        <w:t xml:space="preserve">ment and increased </w:t>
      </w:r>
      <w:r w:rsidRPr="00535BFA">
        <w:rPr>
          <w:rFonts w:ascii="Verdana" w:hAnsi="Verdana"/>
          <w:i/>
          <w:sz w:val="20"/>
          <w:lang w:val="en-US"/>
        </w:rPr>
        <w:t>Dehalococcoides mccartyi</w:t>
      </w:r>
      <w:r>
        <w:rPr>
          <w:rFonts w:ascii="Verdana" w:hAnsi="Verdana"/>
          <w:i/>
          <w:sz w:val="20"/>
          <w:lang w:val="en-US"/>
        </w:rPr>
        <w:t xml:space="preserve"> </w:t>
      </w:r>
      <w:r>
        <w:rPr>
          <w:rFonts w:ascii="Verdana" w:hAnsi="Verdana"/>
          <w:sz w:val="20"/>
          <w:lang w:val="en-US"/>
        </w:rPr>
        <w:t>(</w:t>
      </w:r>
      <w:r w:rsidRPr="005C085C">
        <w:rPr>
          <w:rFonts w:ascii="Verdana" w:hAnsi="Verdana"/>
          <w:i/>
          <w:sz w:val="20"/>
          <w:lang w:val="en-US"/>
        </w:rPr>
        <w:t>Dcm</w:t>
      </w:r>
      <w:r>
        <w:rPr>
          <w:rFonts w:ascii="Verdana" w:hAnsi="Verdana"/>
          <w:sz w:val="20"/>
          <w:lang w:val="en-US"/>
        </w:rPr>
        <w:t>) numbers,</w:t>
      </w:r>
      <w:r w:rsidRPr="0045630B">
        <w:rPr>
          <w:rFonts w:ascii="Verdana" w:hAnsi="Verdana"/>
          <w:sz w:val="20"/>
          <w:lang w:val="en-US"/>
        </w:rPr>
        <w:t xml:space="preserve"> </w:t>
      </w:r>
      <w:r>
        <w:rPr>
          <w:rFonts w:ascii="Verdana" w:hAnsi="Verdana"/>
          <w:sz w:val="20"/>
          <w:lang w:val="en-US"/>
        </w:rPr>
        <w:t>d</w:t>
      </w:r>
      <w:r w:rsidRPr="0045630B">
        <w:rPr>
          <w:rFonts w:ascii="Verdana" w:hAnsi="Verdana"/>
          <w:sz w:val="20"/>
          <w:lang w:val="en-US"/>
        </w:rPr>
        <w:t>echlorination was observed towards the end of the field experiment</w:t>
      </w:r>
      <w:r>
        <w:rPr>
          <w:rFonts w:ascii="Verdana" w:hAnsi="Verdana"/>
          <w:sz w:val="20"/>
          <w:lang w:val="en-US"/>
        </w:rPr>
        <w:t>,</w:t>
      </w:r>
      <w:r w:rsidRPr="0045630B">
        <w:rPr>
          <w:rFonts w:ascii="Verdana" w:hAnsi="Verdana"/>
          <w:sz w:val="20"/>
          <w:lang w:val="en-US"/>
        </w:rPr>
        <w:t xml:space="preserve"> </w:t>
      </w:r>
      <w:r>
        <w:rPr>
          <w:rFonts w:ascii="Verdana" w:hAnsi="Verdana"/>
          <w:sz w:val="20"/>
          <w:lang w:val="en-US"/>
        </w:rPr>
        <w:t xml:space="preserve">albeit being incomplete with accumulation of </w:t>
      </w:r>
      <w:r>
        <w:rPr>
          <w:rFonts w:ascii="Verdana" w:hAnsi="Verdana"/>
          <w:sz w:val="20"/>
          <w:lang w:val="en-GB" w:eastAsia="nl-NL"/>
        </w:rPr>
        <w:t xml:space="preserve">vinyl chloride. This was concurrent with </w:t>
      </w:r>
      <w:proofErr w:type="spellStart"/>
      <w:r>
        <w:rPr>
          <w:rFonts w:ascii="Verdana" w:hAnsi="Verdana"/>
          <w:sz w:val="20"/>
          <w:lang w:val="en-GB" w:eastAsia="nl-NL"/>
        </w:rPr>
        <w:t>i</w:t>
      </w:r>
      <w:proofErr w:type="spellEnd"/>
      <w:r>
        <w:rPr>
          <w:rFonts w:ascii="Verdana" w:hAnsi="Verdana"/>
          <w:sz w:val="20"/>
          <w:lang w:val="en-GB" w:eastAsia="nl-NL"/>
        </w:rPr>
        <w:t xml:space="preserve">) </w:t>
      </w:r>
      <w:r>
        <w:rPr>
          <w:rFonts w:ascii="Verdana" w:hAnsi="Verdana"/>
          <w:sz w:val="20"/>
          <w:lang w:val="en-US"/>
        </w:rPr>
        <w:t>decreased concentrations of dissolved organic carbon (DOC)</w:t>
      </w:r>
      <w:r>
        <w:rPr>
          <w:rFonts w:ascii="Verdana" w:hAnsi="Verdana"/>
          <w:sz w:val="20"/>
          <w:lang w:val="en-GB" w:eastAsia="nl-NL"/>
        </w:rPr>
        <w:t xml:space="preserve">, reduced relative abundances of fermenting and sulfate reducing bacteria that have been suggested </w:t>
      </w:r>
      <w:bookmarkStart w:id="12" w:name="_GoBack"/>
      <w:del w:id="13" w:author="Atashgahi, Siavash" w:date="2016-08-06T20:58:00Z">
        <w:r w:rsidDel="00B1127E">
          <w:rPr>
            <w:rFonts w:ascii="Verdana" w:hAnsi="Verdana"/>
            <w:sz w:val="20"/>
            <w:lang w:val="en-GB" w:eastAsia="nl-NL"/>
          </w:rPr>
          <w:delText xml:space="preserve">as </w:delText>
        </w:r>
        <w:r w:rsidDel="00B1127E">
          <w:rPr>
            <w:rFonts w:ascii="Verdana" w:hAnsi="Verdana"/>
            <w:sz w:val="20"/>
            <w:lang w:val="en-US"/>
          </w:rPr>
          <w:delText>supporters of</w:delText>
        </w:r>
      </w:del>
      <w:bookmarkEnd w:id="12"/>
      <w:ins w:id="14" w:author="Atashgahi, Siavash" w:date="2016-08-06T20:58:00Z">
        <w:r w:rsidR="00B1127E">
          <w:rPr>
            <w:rFonts w:ascii="Verdana" w:hAnsi="Verdana"/>
            <w:sz w:val="20"/>
            <w:lang w:val="en-GB" w:eastAsia="nl-NL"/>
          </w:rPr>
          <w:t>to promote</w:t>
        </w:r>
      </w:ins>
      <w:r>
        <w:rPr>
          <w:rFonts w:ascii="Verdana" w:hAnsi="Verdana"/>
          <w:sz w:val="20"/>
          <w:lang w:val="en-US"/>
        </w:rPr>
        <w:t xml:space="preserve"> </w:t>
      </w:r>
      <w:r w:rsidRPr="008007D7">
        <w:rPr>
          <w:rFonts w:ascii="Verdana" w:hAnsi="Verdana"/>
          <w:i/>
          <w:sz w:val="20"/>
          <w:lang w:val="en-US"/>
        </w:rPr>
        <w:t>Dcm</w:t>
      </w:r>
      <w:r>
        <w:rPr>
          <w:rFonts w:ascii="Verdana" w:hAnsi="Verdana"/>
          <w:sz w:val="20"/>
          <w:lang w:val="en-US"/>
        </w:rPr>
        <w:t xml:space="preserve"> </w:t>
      </w:r>
      <w:ins w:id="15" w:author="Atashgahi, Siavash" w:date="2016-08-06T20:58:00Z">
        <w:r w:rsidR="00B1127E">
          <w:rPr>
            <w:rFonts w:ascii="Verdana" w:hAnsi="Verdana"/>
            <w:sz w:val="20"/>
            <w:lang w:val="en-US"/>
          </w:rPr>
          <w:t xml:space="preserve">growth </w:t>
        </w:r>
      </w:ins>
      <w:r>
        <w:rPr>
          <w:rFonts w:ascii="Verdana" w:hAnsi="Verdana"/>
          <w:sz w:val="20"/>
          <w:lang w:val="en-US"/>
        </w:rPr>
        <w:t>by providing electron donor (H</w:t>
      </w:r>
      <w:r w:rsidRPr="00D41DB0">
        <w:rPr>
          <w:rFonts w:ascii="Verdana" w:hAnsi="Verdana"/>
          <w:sz w:val="20"/>
          <w:vertAlign w:val="subscript"/>
          <w:lang w:val="en-US"/>
        </w:rPr>
        <w:t>2</w:t>
      </w:r>
      <w:r>
        <w:rPr>
          <w:rFonts w:ascii="Verdana" w:hAnsi="Verdana"/>
          <w:sz w:val="20"/>
          <w:lang w:val="en-US"/>
        </w:rPr>
        <w:t>) and essential corrinoid cofactors</w:t>
      </w:r>
      <w:r w:rsidR="00F6087C">
        <w:rPr>
          <w:rFonts w:ascii="Verdana" w:hAnsi="Verdana"/>
          <w:sz w:val="20"/>
          <w:lang w:val="en-US"/>
        </w:rPr>
        <w:t>,</w:t>
      </w:r>
      <w:r>
        <w:rPr>
          <w:rFonts w:ascii="Verdana" w:hAnsi="Verdana"/>
          <w:sz w:val="20"/>
          <w:lang w:val="en-US"/>
        </w:rPr>
        <w:t xml:space="preserve"> ii) increased sulfate concentration and increased relative abundance of Epsilonproteobacteria and </w:t>
      </w:r>
      <w:r w:rsidRPr="00F032A6">
        <w:rPr>
          <w:rFonts w:ascii="Verdana" w:hAnsi="Verdana"/>
          <w:sz w:val="20"/>
          <w:lang w:val="en-GB" w:eastAsia="nl-NL"/>
        </w:rPr>
        <w:t>Deferribacteres</w:t>
      </w:r>
      <w:r>
        <w:rPr>
          <w:rFonts w:ascii="Verdana" w:hAnsi="Verdana"/>
          <w:sz w:val="20"/>
          <w:lang w:val="en-GB" w:eastAsia="nl-NL"/>
        </w:rPr>
        <w:t xml:space="preserve"> as putative oxidizers of reduced sulfur compounds.</w:t>
      </w:r>
      <w:r>
        <w:rPr>
          <w:rFonts w:ascii="Verdana" w:hAnsi="Verdana"/>
          <w:sz w:val="20"/>
          <w:lang w:val="en-US"/>
        </w:rPr>
        <w:t xml:space="preserve"> Strong correlations of DOC, relative abundance of fermenters and sulfate reducers, and dechlorination </w:t>
      </w:r>
      <w:r>
        <w:rPr>
          <w:rFonts w:ascii="Verdana" w:hAnsi="Verdana"/>
          <w:sz w:val="20"/>
          <w:lang w:val="en-GB" w:eastAsia="nl-NL"/>
        </w:rPr>
        <w:t xml:space="preserve">imply the importance of syntrophic interactions to sustain robust dechlorination. Tracking microbial and environmental parameters that </w:t>
      </w:r>
      <w:r>
        <w:rPr>
          <w:rFonts w:ascii="Verdana" w:hAnsi="Verdana"/>
          <w:sz w:val="20"/>
          <w:lang w:val="en-US"/>
        </w:rPr>
        <w:t xml:space="preserve">promote/preclude </w:t>
      </w:r>
      <w:r>
        <w:rPr>
          <w:rFonts w:ascii="Verdana" w:hAnsi="Verdana"/>
          <w:sz w:val="20"/>
          <w:lang w:val="en-GB" w:eastAsia="nl-NL"/>
        </w:rPr>
        <w:t>enhanced reductive dechlorination should aid development of sustainable bioremediation strategies.</w:t>
      </w:r>
      <w:r>
        <w:rPr>
          <w:lang w:val="en-US"/>
        </w:rPr>
        <w:t xml:space="preserve"> </w:t>
      </w:r>
      <w:r w:rsidR="00CB0D4D">
        <w:rPr>
          <w:lang w:val="en-US"/>
        </w:rPr>
        <w:br w:type="page"/>
      </w:r>
    </w:p>
    <w:p w:rsidR="00CB0D4D" w:rsidRPr="004E7342" w:rsidRDefault="00CB0D4D" w:rsidP="0025093E">
      <w:pPr>
        <w:autoSpaceDE w:val="0"/>
        <w:autoSpaceDN w:val="0"/>
        <w:adjustRightInd w:val="0"/>
        <w:spacing w:line="480" w:lineRule="auto"/>
        <w:rPr>
          <w:rFonts w:ascii="Verdana" w:hAnsi="Verdana"/>
          <w:b/>
          <w:sz w:val="20"/>
          <w:lang w:val="en-US"/>
        </w:rPr>
      </w:pPr>
      <w:r w:rsidRPr="004E7342">
        <w:rPr>
          <w:rFonts w:ascii="Verdana" w:hAnsi="Verdana"/>
          <w:b/>
          <w:sz w:val="20"/>
          <w:lang w:val="en-US"/>
        </w:rPr>
        <w:lastRenderedPageBreak/>
        <w:t>Introduction</w:t>
      </w:r>
    </w:p>
    <w:p w:rsidR="00082F33" w:rsidRDefault="00CB0D4D" w:rsidP="0025093E">
      <w:pPr>
        <w:spacing w:line="480" w:lineRule="auto"/>
        <w:rPr>
          <w:rFonts w:ascii="Verdana" w:hAnsi="Verdana"/>
          <w:sz w:val="20"/>
          <w:lang w:val="en-US"/>
        </w:rPr>
      </w:pPr>
      <w:r w:rsidRPr="00B04263">
        <w:rPr>
          <w:rFonts w:ascii="Verdana" w:hAnsi="Verdana"/>
          <w:sz w:val="20"/>
          <w:lang w:val="en-US"/>
        </w:rPr>
        <w:t xml:space="preserve">The widespread use of chlorinated </w:t>
      </w:r>
      <w:r w:rsidR="00BD7C85">
        <w:rPr>
          <w:rFonts w:ascii="Verdana" w:hAnsi="Verdana"/>
          <w:sz w:val="20"/>
          <w:lang w:val="en-US"/>
        </w:rPr>
        <w:t>ethenes</w:t>
      </w:r>
      <w:r w:rsidRPr="00B04263">
        <w:rPr>
          <w:rFonts w:ascii="Verdana" w:hAnsi="Verdana"/>
          <w:sz w:val="20"/>
          <w:lang w:val="en-US"/>
        </w:rPr>
        <w:t xml:space="preserve"> (</w:t>
      </w:r>
      <w:r w:rsidR="00BD7C85" w:rsidRPr="00B04263">
        <w:rPr>
          <w:rFonts w:ascii="Verdana" w:hAnsi="Verdana"/>
          <w:sz w:val="20"/>
          <w:lang w:val="en-US"/>
        </w:rPr>
        <w:t>C</w:t>
      </w:r>
      <w:r w:rsidR="00BD7C85">
        <w:rPr>
          <w:rFonts w:ascii="Verdana" w:hAnsi="Verdana"/>
          <w:sz w:val="20"/>
          <w:lang w:val="en-US"/>
        </w:rPr>
        <w:t>E</w:t>
      </w:r>
      <w:r w:rsidR="00BD7C85" w:rsidRPr="00B04263">
        <w:rPr>
          <w:rFonts w:ascii="Verdana" w:hAnsi="Verdana"/>
          <w:sz w:val="20"/>
          <w:lang w:val="en-US"/>
        </w:rPr>
        <w:t>s</w:t>
      </w:r>
      <w:r w:rsidRPr="00B04263">
        <w:rPr>
          <w:rFonts w:ascii="Verdana" w:hAnsi="Verdana"/>
          <w:sz w:val="20"/>
          <w:lang w:val="en-US"/>
        </w:rPr>
        <w:t xml:space="preserve">) as solvents </w:t>
      </w:r>
      <w:r w:rsidR="000C24FC">
        <w:rPr>
          <w:rFonts w:ascii="Verdana" w:hAnsi="Verdana"/>
          <w:sz w:val="20"/>
          <w:lang w:val="en-US"/>
        </w:rPr>
        <w:t xml:space="preserve">has </w:t>
      </w:r>
      <w:r w:rsidR="001659A9">
        <w:rPr>
          <w:rFonts w:ascii="Verdana" w:hAnsi="Verdana"/>
          <w:sz w:val="20"/>
          <w:lang w:val="en-US"/>
        </w:rPr>
        <w:t>resulted in</w:t>
      </w:r>
      <w:r w:rsidR="00FD7A2C">
        <w:rPr>
          <w:rFonts w:ascii="Verdana" w:hAnsi="Verdana"/>
          <w:sz w:val="20"/>
          <w:lang w:val="en-US"/>
        </w:rPr>
        <w:t xml:space="preserve"> severe</w:t>
      </w:r>
      <w:r w:rsidRPr="00B04263">
        <w:rPr>
          <w:rFonts w:ascii="Verdana" w:hAnsi="Verdana"/>
          <w:sz w:val="20"/>
          <w:lang w:val="en-US"/>
        </w:rPr>
        <w:t xml:space="preserve"> groundwater contamination</w:t>
      </w:r>
      <w:r w:rsidR="00623022">
        <w:rPr>
          <w:rFonts w:ascii="Verdana" w:hAnsi="Verdana"/>
          <w:sz w:val="20"/>
          <w:lang w:val="en-US"/>
        </w:rPr>
        <w:t xml:space="preserve"> </w:t>
      </w:r>
      <w:r>
        <w:rPr>
          <w:rFonts w:ascii="Verdana" w:hAnsi="Verdana"/>
          <w:sz w:val="20"/>
          <w:lang w:val="en-US"/>
        </w:rPr>
        <w:fldChar w:fldCharType="begin"/>
      </w:r>
      <w:r w:rsidR="0066193C">
        <w:rPr>
          <w:rFonts w:ascii="Verdana" w:hAnsi="Verdana"/>
          <w:sz w:val="20"/>
          <w:lang w:val="en-US"/>
        </w:rPr>
        <w:instrText xml:space="preserve"> ADDIN EN.CITE &lt;EndNote&gt;&lt;Cite&gt;&lt;Author&gt;Abelson&lt;/Author&gt;&lt;Year&gt;1990&lt;/Year&gt;&lt;RecNum&gt;670&lt;/RecNum&gt;&lt;DisplayText&gt;(Abelson, 1990)&lt;/DisplayText&gt;&lt;record&gt;&lt;rec-number&gt;670&lt;/rec-number&gt;&lt;foreign-keys&gt;&lt;key app="EN" db-id="0awspfw0cdftanew0wdv2sz1pwvrt0pdfz22" timestamp="1453297720"&gt;670&lt;/key&gt;&lt;/foreign-keys&gt;&lt;ref-type name="Journal Article"&gt;17&lt;/ref-type&gt;&lt;contributors&gt;&lt;authors&gt;&lt;author&gt;Abelson, P. H.&lt;/author&gt;&lt;/authors&gt;&lt;/contributors&gt;&lt;titles&gt;&lt;title&gt;Inefficient remediation of ground-water pollution&lt;/title&gt;&lt;secondary-title&gt;Science&lt;/secondary-title&gt;&lt;/titles&gt;&lt;periodical&gt;&lt;full-title&gt;Science&lt;/full-title&gt;&lt;abbr-1&gt;SCIENCE&lt;/abbr-1&gt;&lt;/periodical&gt;&lt;pages&gt;733&lt;/pages&gt;&lt;volume&gt;250&lt;/volume&gt;&lt;number&gt;4982&lt;/number&gt;&lt;dates&gt;&lt;year&gt;1990&lt;/year&gt;&lt;/dates&gt;&lt;urls&gt;&lt;related-urls&gt;&lt;url&gt;http://www.scopus.com/inward/record.url?eid=2-s2.0-0025258494&amp;amp;partnerID=40&amp;amp;md5=b133e79ba6c7d6bae75315a03693537c&lt;/url&gt;&lt;/related-urls&gt;&lt;/urls&gt;&lt;remote-database-name&gt;Scopus&lt;/remote-database-name&gt;&lt;/record&gt;&lt;/Cite&gt;&lt;/EndNote&gt;</w:instrText>
      </w:r>
      <w:r>
        <w:rPr>
          <w:rFonts w:ascii="Verdana" w:hAnsi="Verdana"/>
          <w:sz w:val="20"/>
          <w:lang w:val="en-US"/>
        </w:rPr>
        <w:fldChar w:fldCharType="separate"/>
      </w:r>
      <w:r w:rsidR="0066193C">
        <w:rPr>
          <w:rFonts w:ascii="Verdana" w:hAnsi="Verdana"/>
          <w:noProof/>
          <w:sz w:val="20"/>
          <w:lang w:val="en-US"/>
        </w:rPr>
        <w:t>(Abelson, 1990)</w:t>
      </w:r>
      <w:r>
        <w:rPr>
          <w:rFonts w:ascii="Verdana" w:hAnsi="Verdana"/>
          <w:sz w:val="20"/>
          <w:lang w:val="en-US"/>
        </w:rPr>
        <w:fldChar w:fldCharType="end"/>
      </w:r>
      <w:r w:rsidRPr="00B04263">
        <w:rPr>
          <w:rFonts w:ascii="Verdana" w:hAnsi="Verdana"/>
          <w:sz w:val="20"/>
          <w:lang w:val="en-US"/>
        </w:rPr>
        <w:t xml:space="preserve">. The incomplete transformation of </w:t>
      </w:r>
      <w:r w:rsidR="00BD7C85">
        <w:rPr>
          <w:rFonts w:ascii="Verdana" w:hAnsi="Verdana"/>
          <w:sz w:val="20"/>
          <w:lang w:val="en-US"/>
        </w:rPr>
        <w:t>CE</w:t>
      </w:r>
      <w:r w:rsidRPr="00B04263">
        <w:rPr>
          <w:rFonts w:ascii="Verdana" w:hAnsi="Verdana"/>
          <w:sz w:val="20"/>
          <w:lang w:val="en-US"/>
        </w:rPr>
        <w:t>s such as tetrachloroethene (PCE)</w:t>
      </w:r>
      <w:r w:rsidR="001659A9">
        <w:rPr>
          <w:rFonts w:ascii="Verdana" w:hAnsi="Verdana"/>
          <w:sz w:val="20"/>
          <w:lang w:val="en-US"/>
        </w:rPr>
        <w:t xml:space="preserve"> and</w:t>
      </w:r>
      <w:r w:rsidRPr="00B04263">
        <w:rPr>
          <w:rFonts w:ascii="Verdana" w:hAnsi="Verdana"/>
          <w:sz w:val="20"/>
          <w:lang w:val="en-US"/>
        </w:rPr>
        <w:t xml:space="preserve"> trichloroethene (TCE) in aquifers </w:t>
      </w:r>
      <w:r w:rsidR="000A29C5">
        <w:rPr>
          <w:rFonts w:ascii="Verdana" w:hAnsi="Verdana"/>
          <w:sz w:val="20"/>
          <w:lang w:val="en-US"/>
        </w:rPr>
        <w:t>leads to</w:t>
      </w:r>
      <w:r w:rsidRPr="00B04263">
        <w:rPr>
          <w:rFonts w:ascii="Verdana" w:hAnsi="Verdana"/>
          <w:sz w:val="20"/>
          <w:lang w:val="en-US"/>
        </w:rPr>
        <w:t xml:space="preserve"> the accumulation of </w:t>
      </w:r>
      <w:r w:rsidRPr="00B04263">
        <w:rPr>
          <w:rFonts w:ascii="Verdana" w:hAnsi="Verdana"/>
          <w:i/>
          <w:sz w:val="20"/>
          <w:lang w:val="en-US"/>
        </w:rPr>
        <w:t>cis</w:t>
      </w:r>
      <w:r w:rsidRPr="00B04263">
        <w:rPr>
          <w:rFonts w:ascii="Verdana" w:hAnsi="Verdana"/>
          <w:sz w:val="20"/>
          <w:lang w:val="en-US"/>
        </w:rPr>
        <w:t>-dichloroethene (cDCE) and vinyl chloride (VC)</w:t>
      </w:r>
      <w:r>
        <w:rPr>
          <w:rFonts w:ascii="Verdana" w:hAnsi="Verdana"/>
          <w:sz w:val="20"/>
          <w:lang w:val="en-US"/>
        </w:rPr>
        <w:t xml:space="preserve"> </w:t>
      </w:r>
      <w:r>
        <w:rPr>
          <w:rFonts w:ascii="Verdana" w:hAnsi="Verdana"/>
          <w:sz w:val="20"/>
          <w:lang w:val="en-US"/>
        </w:rPr>
        <w:fldChar w:fldCharType="begin">
          <w:fldData xml:space="preserve">PEVuZE5vdGU+PENpdGU+PEF1dGhvcj5TdHJvbzwvQXV0aG9yPjxZZWFyPjIwMTI8L1llYXI+PFJl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PEVuZE5vdGU+PENpdGU+PEF1dGhvcj5TdHJvbzwvQXV0aG9yPjxZZWFyPjIwMTI8L1llYXI+PFJl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Pr>
          <w:rFonts w:ascii="Verdana" w:hAnsi="Verdana"/>
          <w:sz w:val="20"/>
          <w:lang w:val="en-US"/>
        </w:rPr>
      </w:r>
      <w:r>
        <w:rPr>
          <w:rFonts w:ascii="Verdana" w:hAnsi="Verdana"/>
          <w:sz w:val="20"/>
          <w:lang w:val="en-US"/>
        </w:rPr>
        <w:fldChar w:fldCharType="separate"/>
      </w:r>
      <w:r w:rsidR="0066193C">
        <w:rPr>
          <w:rFonts w:ascii="Verdana" w:hAnsi="Verdana"/>
          <w:noProof/>
          <w:sz w:val="20"/>
          <w:lang w:val="en-US"/>
        </w:rPr>
        <w:t>(Stroo et al., 2012)</w:t>
      </w:r>
      <w:r>
        <w:rPr>
          <w:rFonts w:ascii="Verdana" w:hAnsi="Verdana"/>
          <w:sz w:val="20"/>
          <w:lang w:val="en-US"/>
        </w:rPr>
        <w:fldChar w:fldCharType="end"/>
      </w:r>
      <w:r w:rsidRPr="00B04263">
        <w:rPr>
          <w:rFonts w:ascii="Verdana" w:hAnsi="Verdana"/>
          <w:sz w:val="20"/>
          <w:lang w:val="en-US"/>
        </w:rPr>
        <w:t>, the lat</w:t>
      </w:r>
      <w:r w:rsidR="00FD7A2C">
        <w:rPr>
          <w:rFonts w:ascii="Verdana" w:hAnsi="Verdana"/>
          <w:sz w:val="20"/>
          <w:lang w:val="en-US"/>
        </w:rPr>
        <w:t>t</w:t>
      </w:r>
      <w:r w:rsidRPr="00B04263">
        <w:rPr>
          <w:rFonts w:ascii="Verdana" w:hAnsi="Verdana"/>
          <w:sz w:val="20"/>
          <w:lang w:val="en-US"/>
        </w:rPr>
        <w:t xml:space="preserve">er known as </w:t>
      </w:r>
      <w:r w:rsidR="00BB2213">
        <w:rPr>
          <w:rFonts w:ascii="Verdana" w:hAnsi="Verdana"/>
          <w:sz w:val="20"/>
          <w:lang w:val="en-US"/>
        </w:rPr>
        <w:t xml:space="preserve">a </w:t>
      </w:r>
      <w:r w:rsidRPr="00B04263">
        <w:rPr>
          <w:rFonts w:ascii="Verdana" w:hAnsi="Verdana"/>
          <w:sz w:val="20"/>
          <w:lang w:val="en-US"/>
        </w:rPr>
        <w:t>human carcinogen</w:t>
      </w:r>
      <w:r>
        <w:rPr>
          <w:rFonts w:ascii="Verdana" w:hAnsi="Verdana"/>
          <w:sz w:val="20"/>
          <w:lang w:val="en-US"/>
        </w:rPr>
        <w:t xml:space="preserve"> </w:t>
      </w:r>
      <w:r>
        <w:rPr>
          <w:rFonts w:ascii="Verdana" w:hAnsi="Verdana"/>
          <w:sz w:val="20"/>
          <w:lang w:val="en-US"/>
        </w:rPr>
        <w:fldChar w:fldCharType="begin"/>
      </w:r>
      <w:r w:rsidR="0066193C">
        <w:rPr>
          <w:rFonts w:ascii="Verdana" w:hAnsi="Verdana"/>
          <w:sz w:val="20"/>
          <w:lang w:val="en-US"/>
        </w:rPr>
        <w:instrText xml:space="preserve"> ADDIN EN.CITE &lt;EndNote&gt;&lt;Cite&gt;&lt;Author&gt;Kielhorn&lt;/Author&gt;&lt;Year&gt;2000&lt;/Year&gt;&lt;RecNum&gt;669&lt;/RecNum&gt;&lt;DisplayText&gt;(Kielhorn et al., 2000)&lt;/DisplayText&gt;&lt;record&gt;&lt;rec-number&gt;669&lt;/rec-number&gt;&lt;foreign-keys&gt;&lt;key app="EN" db-id="0awspfw0cdftanew0wdv2sz1pwvrt0pdfz22" timestamp="1453297575"&gt;669&lt;/key&gt;&lt;/foreign-keys&gt;&lt;ref-type name="Journal Article"&gt;17&lt;/ref-type&gt;&lt;contributors&gt;&lt;authors&gt;&lt;author&gt;Kielhorn, J.&lt;/author&gt;&lt;author&gt;Melber, C.&lt;/author&gt;&lt;author&gt;Wahnschaffe, U.&lt;/author&gt;&lt;author&gt;Aitio, A.&lt;/author&gt;&lt;author&gt;Mangelsdorf, I.&lt;/author&gt;&lt;/authors&gt;&lt;/contributors&gt;&lt;auth-address&gt;Fraunhofer Institute for Toxicology and Aerosol Research with Drug Research and Clinical Inhalation, Hanover, Germany&amp;#xD;International Programme on Chemical Safety, World Health Organization, Geneva, Switzerland&amp;#xD;Institute for Toxicology and Aerosol Research, Nikolai-Fuchs Strasse 1, D-30625 Hanover, Germany&lt;/auth-address&gt;&lt;titles&gt;&lt;title&gt;Vinyl chloride: Still a cause for concern&lt;/title&gt;&lt;secondary-title&gt;Environmental Health Perspectives&lt;/secondary-title&gt;&lt;/titles&gt;&lt;periodical&gt;&lt;full-title&gt;Environmental Health Perspectives&lt;/full-title&gt;&lt;abbr-1&gt;Environ. Health Perspect.&lt;/abbr-1&gt;&lt;/periodical&gt;&lt;pages&gt;579-588&lt;/pages&gt;&lt;volume&gt;108&lt;/volume&gt;&lt;number&gt;7&lt;/number&gt;&lt;keywords&gt;&lt;keyword&gt;Angiosarcoma of the liver (ASL)&lt;/keyword&gt;&lt;keyword&gt;Landfill leachate&lt;/keyword&gt;&lt;keyword&gt;Liver cancer&lt;/keyword&gt;&lt;keyword&gt;Occupational exposure&lt;/keyword&gt;&lt;keyword&gt;Risk assessment&lt;/keyword&gt;&lt;keyword&gt;Vinyl chloride&lt;/keyword&gt;&lt;/keywords&gt;&lt;dates&gt;&lt;year&gt;2000&lt;/year&gt;&lt;/dates&gt;&lt;urls&gt;&lt;/urls&gt;&lt;remote-database-name&gt;Scopus&lt;/remote-database-name&gt;&lt;/record&gt;&lt;/Cite&gt;&lt;/EndNote&gt;</w:instrText>
      </w:r>
      <w:r>
        <w:rPr>
          <w:rFonts w:ascii="Verdana" w:hAnsi="Verdana"/>
          <w:sz w:val="20"/>
          <w:lang w:val="en-US"/>
        </w:rPr>
        <w:fldChar w:fldCharType="separate"/>
      </w:r>
      <w:r w:rsidR="0066193C">
        <w:rPr>
          <w:rFonts w:ascii="Verdana" w:hAnsi="Verdana"/>
          <w:noProof/>
          <w:sz w:val="20"/>
          <w:lang w:val="en-US"/>
        </w:rPr>
        <w:t>(Kielhorn et al., 2000)</w:t>
      </w:r>
      <w:r>
        <w:rPr>
          <w:rFonts w:ascii="Verdana" w:hAnsi="Verdana"/>
          <w:sz w:val="20"/>
          <w:lang w:val="en-US"/>
        </w:rPr>
        <w:fldChar w:fldCharType="end"/>
      </w:r>
      <w:r w:rsidRPr="00B04263">
        <w:rPr>
          <w:rFonts w:ascii="Verdana" w:hAnsi="Verdana"/>
          <w:sz w:val="20"/>
          <w:lang w:val="en-US"/>
        </w:rPr>
        <w:t xml:space="preserve">. </w:t>
      </w:r>
      <w:r w:rsidR="009E4B44" w:rsidRPr="00DA4DC3">
        <w:rPr>
          <w:rFonts w:ascii="Verdana" w:hAnsi="Verdana"/>
          <w:i/>
          <w:sz w:val="20"/>
          <w:lang w:val="en-US"/>
        </w:rPr>
        <w:t>In situ</w:t>
      </w:r>
      <w:r w:rsidR="009E4B44" w:rsidRPr="009E4B44">
        <w:rPr>
          <w:rFonts w:ascii="Verdana" w:hAnsi="Verdana"/>
          <w:sz w:val="20"/>
          <w:lang w:val="en-US"/>
        </w:rPr>
        <w:t xml:space="preserve"> bioremediation </w:t>
      </w:r>
      <w:r w:rsidR="009E4B44">
        <w:rPr>
          <w:rFonts w:ascii="Verdana" w:hAnsi="Verdana"/>
          <w:sz w:val="20"/>
          <w:lang w:val="en-US"/>
        </w:rPr>
        <w:t xml:space="preserve">via enhanced reductive dechlorination (ERD) </w:t>
      </w:r>
      <w:r w:rsidR="009E4B44" w:rsidRPr="009E4B44">
        <w:rPr>
          <w:rFonts w:ascii="Verdana" w:hAnsi="Verdana"/>
          <w:sz w:val="20"/>
          <w:lang w:val="en-US"/>
        </w:rPr>
        <w:t xml:space="preserve">has become a </w:t>
      </w:r>
      <w:r w:rsidR="00FD7A2C">
        <w:rPr>
          <w:rFonts w:ascii="Verdana" w:hAnsi="Verdana"/>
          <w:sz w:val="20"/>
          <w:lang w:val="en-US"/>
        </w:rPr>
        <w:t>widely applied</w:t>
      </w:r>
      <w:r w:rsidR="009E4B44">
        <w:rPr>
          <w:rFonts w:ascii="Verdana" w:hAnsi="Verdana"/>
          <w:sz w:val="20"/>
          <w:lang w:val="en-US"/>
        </w:rPr>
        <w:t xml:space="preserve"> remediation approach </w:t>
      </w:r>
      <w:r w:rsidR="009E4B44">
        <w:rPr>
          <w:rFonts w:ascii="Verdana" w:hAnsi="Verdana"/>
          <w:sz w:val="20"/>
          <w:lang w:val="en-US"/>
        </w:rPr>
        <w:fldChar w:fldCharType="begin"/>
      </w:r>
      <w:r w:rsidR="0066193C">
        <w:rPr>
          <w:rFonts w:ascii="Verdana" w:hAnsi="Verdana"/>
          <w:sz w:val="20"/>
          <w:lang w:val="en-US"/>
        </w:rPr>
        <w:instrText xml:space="preserve"> ADDIN EN.CITE &lt;EndNote&gt;&lt;Cite&gt;&lt;Author&gt;Löffler&lt;/Author&gt;&lt;Year&gt;2006&lt;/Year&gt;&lt;RecNum&gt;591&lt;/RecNum&gt;&lt;DisplayText&gt;(Löffler and Edwards, 2006)&lt;/DisplayText&gt;&lt;record&gt;&lt;rec-number&gt;591&lt;/rec-number&gt;&lt;foreign-keys&gt;&lt;key app="EN" db-id="0awspfw0cdftanew0wdv2sz1pwvrt0pdfz22" timestamp="1442311556"&gt;591&lt;/key&gt;&lt;/foreign-keys&gt;&lt;ref-type name="Journal Article"&gt;17&lt;/ref-type&gt;&lt;contributors&gt;&lt;authors&gt;&lt;author&gt;Löffler, F. E.&lt;/author&gt;&lt;author&gt;Edwards, E. A.&lt;/author&gt;&lt;/authors&gt;&lt;/contributors&gt;&lt;auth-address&gt;School of Civil and Environmental Engineering, School of Biology, Georgia Institute of Technology, 311 Ferst Drive, Atlanta, GA 30332-0512, United States&amp;#xD;Department of Chemical Engineering and Applied Chemistry, University of Toronto, 200 College Street, Toronto, Ont. M5S 3E5, Canada&lt;/auth-address&gt;&lt;titles&gt;&lt;title&gt;Harnessing microbial activities for environmental cleanup&lt;/title&gt;&lt;secondary-title&gt;Current Opinion in Biotechnology&lt;/secondary-title&gt;&lt;/titles&gt;&lt;periodical&gt;&lt;full-title&gt;Current Opinion in Biotechnology&lt;/full-title&gt;&lt;abbr-1&gt;Curr. Opin. Biotechnol.&lt;/abbr-1&gt;&lt;/periodical&gt;&lt;pages&gt;274-284&lt;/pages&gt;&lt;volume&gt;17&lt;/volume&gt;&lt;number&gt;3&lt;/number&gt;&lt;dates&gt;&lt;year&gt;2006&lt;/year&gt;&lt;/dates&gt;&lt;urls&gt;&lt;related-urls&gt;&lt;url&gt;http://www.scopus.com/inward/record.url?eid=2-s2.0-33744930596&amp;amp;partnerID=40&amp;amp;md5=cfcaa5d8bb14069d0bcde24e60d534cb&lt;/url&gt;&lt;url&gt;http://ac.els-cdn.com/S0958166906000590/1-s2.0-S0958166906000590-main.pdf?_tid=f7d8a99c-878e-11e5-95e0-00000aacb35e&amp;amp;acdnat=1447148561_6b17d62f3c19280d71e7be98068f326b&lt;/url&gt;&lt;/related-urls&gt;&lt;/urls&gt;&lt;electronic-resource-num&gt;10.1016/j.copbio.2006.05.001&lt;/electronic-resource-num&gt;&lt;remote-database-name&gt;Scopus&lt;/remote-database-name&gt;&lt;/record&gt;&lt;/Cite&gt;&lt;/EndNote&gt;</w:instrText>
      </w:r>
      <w:r w:rsidR="009E4B44">
        <w:rPr>
          <w:rFonts w:ascii="Verdana" w:hAnsi="Verdana"/>
          <w:sz w:val="20"/>
          <w:lang w:val="en-US"/>
        </w:rPr>
        <w:fldChar w:fldCharType="separate"/>
      </w:r>
      <w:r w:rsidR="0066193C">
        <w:rPr>
          <w:rFonts w:ascii="Verdana" w:hAnsi="Verdana"/>
          <w:noProof/>
          <w:sz w:val="20"/>
          <w:lang w:val="en-US"/>
        </w:rPr>
        <w:t>(Löffler and Edwards, 2006)</w:t>
      </w:r>
      <w:r w:rsidR="009E4B44">
        <w:rPr>
          <w:rFonts w:ascii="Verdana" w:hAnsi="Verdana"/>
          <w:sz w:val="20"/>
          <w:lang w:val="en-US"/>
        </w:rPr>
        <w:fldChar w:fldCharType="end"/>
      </w:r>
      <w:r w:rsidR="000A29C5">
        <w:rPr>
          <w:rFonts w:ascii="Verdana" w:hAnsi="Verdana"/>
          <w:sz w:val="20"/>
          <w:lang w:val="en-US"/>
        </w:rPr>
        <w:t>, and is</w:t>
      </w:r>
      <w:r w:rsidR="0030393A">
        <w:rPr>
          <w:rFonts w:ascii="Verdana" w:hAnsi="Verdana"/>
          <w:sz w:val="20"/>
          <w:lang w:val="en-US"/>
        </w:rPr>
        <w:t xml:space="preserve"> </w:t>
      </w:r>
      <w:r w:rsidR="009E4B44">
        <w:rPr>
          <w:rFonts w:ascii="Verdana" w:hAnsi="Verdana"/>
          <w:sz w:val="20"/>
          <w:lang w:val="en-US"/>
        </w:rPr>
        <w:t xml:space="preserve">achieved by biostimulation and in some cases bioaugmentation to </w:t>
      </w:r>
      <w:r w:rsidR="001659A9">
        <w:rPr>
          <w:rFonts w:ascii="Verdana" w:hAnsi="Verdana"/>
          <w:sz w:val="20"/>
          <w:lang w:val="en-US"/>
        </w:rPr>
        <w:t>activate</w:t>
      </w:r>
      <w:r w:rsidRPr="00B04263">
        <w:rPr>
          <w:rFonts w:ascii="Verdana" w:hAnsi="Verdana"/>
          <w:sz w:val="20"/>
          <w:lang w:val="en-US"/>
        </w:rPr>
        <w:t xml:space="preserve"> microbial reductive </w:t>
      </w:r>
      <w:r w:rsidR="009E4B44">
        <w:rPr>
          <w:rFonts w:ascii="Verdana" w:hAnsi="Verdana"/>
          <w:sz w:val="20"/>
          <w:lang w:val="en-US"/>
        </w:rPr>
        <w:t>dechlorination</w:t>
      </w:r>
      <w:r w:rsidRPr="00B04263">
        <w:rPr>
          <w:rFonts w:ascii="Verdana" w:hAnsi="Verdana"/>
          <w:sz w:val="20"/>
          <w:lang w:val="en-US"/>
        </w:rPr>
        <w:t xml:space="preserve"> by organohalide-respir</w:t>
      </w:r>
      <w:r w:rsidR="001659A9">
        <w:rPr>
          <w:rFonts w:ascii="Verdana" w:hAnsi="Verdana"/>
          <w:sz w:val="20"/>
          <w:lang w:val="en-US"/>
        </w:rPr>
        <w:t>ation</w:t>
      </w:r>
      <w:r w:rsidRPr="00B04263">
        <w:rPr>
          <w:rFonts w:ascii="Verdana" w:hAnsi="Verdana"/>
          <w:sz w:val="20"/>
          <w:lang w:val="en-US"/>
        </w:rPr>
        <w:t xml:space="preserve"> (OHR)</w:t>
      </w:r>
      <w:r w:rsidR="00BE007D">
        <w:rPr>
          <w:rFonts w:ascii="Verdana" w:hAnsi="Verdana"/>
          <w:sz w:val="20"/>
          <w:lang w:val="en-US"/>
        </w:rPr>
        <w:t xml:space="preserve"> </w:t>
      </w:r>
      <w:r w:rsidR="00BE007D">
        <w:rPr>
          <w:rFonts w:ascii="Verdana" w:hAnsi="Verdana"/>
          <w:sz w:val="20"/>
          <w:lang w:val="en-US"/>
        </w:rPr>
        <w:fldChar w:fldCharType="begin">
          <w:fldData xml:space="preserve">PEVuZE5vdGU+PENpdGU+PEF1dGhvcj5FbGxpczwvQXV0aG9yPjxZZWFyPjIwMDA8L1llYXI+PFJl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==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PEVuZE5vdGU+PENpdGU+PEF1dGhvcj5FbGxpczwvQXV0aG9yPjxZZWFyPjIwMDA8L1llYXI+PFJl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==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BE007D">
        <w:rPr>
          <w:rFonts w:ascii="Verdana" w:hAnsi="Verdana"/>
          <w:sz w:val="20"/>
          <w:lang w:val="en-US"/>
        </w:rPr>
      </w:r>
      <w:r w:rsidR="00BE007D">
        <w:rPr>
          <w:rFonts w:ascii="Verdana" w:hAnsi="Verdana"/>
          <w:sz w:val="20"/>
          <w:lang w:val="en-US"/>
        </w:rPr>
        <w:fldChar w:fldCharType="separate"/>
      </w:r>
      <w:r w:rsidR="0066193C">
        <w:rPr>
          <w:rFonts w:ascii="Verdana" w:hAnsi="Verdana"/>
          <w:noProof/>
          <w:sz w:val="20"/>
          <w:lang w:val="en-US"/>
        </w:rPr>
        <w:t>(Ellis et al., 2000; Major et al., 2002; Lendvay et al., 2003; Scheutz et al., 2010)</w:t>
      </w:r>
      <w:r w:rsidR="00BE007D">
        <w:rPr>
          <w:rFonts w:ascii="Verdana" w:hAnsi="Verdana"/>
          <w:sz w:val="20"/>
          <w:lang w:val="en-US"/>
        </w:rPr>
        <w:fldChar w:fldCharType="end"/>
      </w:r>
      <w:r w:rsidR="00FD7A2C">
        <w:rPr>
          <w:rFonts w:ascii="Verdana" w:hAnsi="Verdana"/>
          <w:sz w:val="20"/>
          <w:lang w:val="en-US"/>
        </w:rPr>
        <w:t xml:space="preserve">. </w:t>
      </w:r>
      <w:r w:rsidR="001659A9">
        <w:rPr>
          <w:rFonts w:ascii="Verdana" w:hAnsi="Verdana"/>
          <w:sz w:val="20"/>
          <w:lang w:val="en-US"/>
        </w:rPr>
        <w:t>O</w:t>
      </w:r>
      <w:r w:rsidR="001659A9" w:rsidRPr="00B04263">
        <w:rPr>
          <w:rFonts w:ascii="Verdana" w:hAnsi="Verdana"/>
          <w:sz w:val="20"/>
          <w:lang w:val="en-US"/>
        </w:rPr>
        <w:t>rganohalide-respir</w:t>
      </w:r>
      <w:r w:rsidR="001659A9">
        <w:rPr>
          <w:rFonts w:ascii="Verdana" w:hAnsi="Verdana"/>
          <w:sz w:val="20"/>
          <w:lang w:val="en-US"/>
        </w:rPr>
        <w:t>ing bacteria (</w:t>
      </w:r>
      <w:r w:rsidR="00FD7A2C">
        <w:rPr>
          <w:rFonts w:ascii="Verdana" w:hAnsi="Verdana"/>
          <w:sz w:val="20"/>
          <w:lang w:val="en-US"/>
        </w:rPr>
        <w:t>OHRB</w:t>
      </w:r>
      <w:r w:rsidR="001659A9">
        <w:rPr>
          <w:rFonts w:ascii="Verdana" w:hAnsi="Verdana"/>
          <w:sz w:val="20"/>
          <w:lang w:val="en-US"/>
        </w:rPr>
        <w:t>)</w:t>
      </w:r>
      <w:r w:rsidR="00FD7A2C">
        <w:rPr>
          <w:rFonts w:ascii="Verdana" w:hAnsi="Verdana"/>
          <w:sz w:val="20"/>
          <w:lang w:val="en-US"/>
        </w:rPr>
        <w:t xml:space="preserve"> conserve</w:t>
      </w:r>
      <w:r w:rsidRPr="00B04263">
        <w:rPr>
          <w:rFonts w:ascii="Verdana" w:hAnsi="Verdana"/>
          <w:sz w:val="20"/>
          <w:lang w:val="en-US"/>
        </w:rPr>
        <w:t xml:space="preserve"> energy</w:t>
      </w:r>
      <w:r w:rsidR="00FD7A2C">
        <w:rPr>
          <w:rFonts w:ascii="Verdana" w:hAnsi="Verdana"/>
          <w:sz w:val="20"/>
          <w:lang w:val="en-US"/>
        </w:rPr>
        <w:t xml:space="preserve"> by OHR</w:t>
      </w:r>
      <w:r w:rsidR="009E4B44">
        <w:rPr>
          <w:rFonts w:ascii="Verdana" w:hAnsi="Verdana"/>
          <w:sz w:val="20"/>
          <w:lang w:val="en-US"/>
        </w:rPr>
        <w:t xml:space="preserve"> </w:t>
      </w:r>
      <w:r w:rsidR="009E4B44">
        <w:rPr>
          <w:rFonts w:ascii="Verdana" w:hAnsi="Verdana"/>
          <w:sz w:val="20"/>
          <w:lang w:val="en-US"/>
        </w:rPr>
        <w:fldChar w:fldCharType="begin">
          <w:fldData xml:space="preserve">PEVuZE5vdGU+PENpdGU+PEF1dGhvcj5MZXlzPC9BdXRob3I+PFllYXI+MjAxMzwvWWVhcj48UmVj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PEVuZE5vdGU+PENpdGU+PEF1dGhvcj5MZXlzPC9BdXRob3I+PFllYXI+MjAxMzwvWWVhcj48UmVj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9E4B44">
        <w:rPr>
          <w:rFonts w:ascii="Verdana" w:hAnsi="Verdana"/>
          <w:sz w:val="20"/>
          <w:lang w:val="en-US"/>
        </w:rPr>
      </w:r>
      <w:r w:rsidR="009E4B44">
        <w:rPr>
          <w:rFonts w:ascii="Verdana" w:hAnsi="Verdana"/>
          <w:sz w:val="20"/>
          <w:lang w:val="en-US"/>
        </w:rPr>
        <w:fldChar w:fldCharType="separate"/>
      </w:r>
      <w:r w:rsidR="0066193C">
        <w:rPr>
          <w:rFonts w:ascii="Verdana" w:hAnsi="Verdana"/>
          <w:noProof/>
          <w:sz w:val="20"/>
          <w:lang w:val="en-US"/>
        </w:rPr>
        <w:t>(Leys et al., 2013)</w:t>
      </w:r>
      <w:r w:rsidR="009E4B44">
        <w:rPr>
          <w:rFonts w:ascii="Verdana" w:hAnsi="Verdana"/>
          <w:sz w:val="20"/>
          <w:lang w:val="en-US"/>
        </w:rPr>
        <w:fldChar w:fldCharType="end"/>
      </w:r>
      <w:r w:rsidR="000941F5">
        <w:rPr>
          <w:rFonts w:ascii="Verdana" w:hAnsi="Verdana"/>
          <w:sz w:val="20"/>
          <w:lang w:val="en-US"/>
        </w:rPr>
        <w:t xml:space="preserve"> and </w:t>
      </w:r>
      <w:r w:rsidR="00586E94">
        <w:rPr>
          <w:rFonts w:ascii="Verdana" w:hAnsi="Verdana"/>
          <w:sz w:val="20"/>
          <w:lang w:val="en-US"/>
        </w:rPr>
        <w:t>belong to</w:t>
      </w:r>
      <w:r w:rsidR="00082F33" w:rsidRPr="00B04263">
        <w:rPr>
          <w:rFonts w:ascii="Verdana" w:hAnsi="Verdana"/>
          <w:sz w:val="20"/>
          <w:lang w:val="en-US"/>
        </w:rPr>
        <w:t xml:space="preserve"> dist</w:t>
      </w:r>
      <w:r w:rsidR="00DE468A">
        <w:rPr>
          <w:rFonts w:ascii="Verdana" w:hAnsi="Verdana"/>
          <w:sz w:val="20"/>
          <w:lang w:val="en-US"/>
        </w:rPr>
        <w:t>in</w:t>
      </w:r>
      <w:r w:rsidR="00082F33" w:rsidRPr="00B04263">
        <w:rPr>
          <w:rFonts w:ascii="Verdana" w:hAnsi="Verdana"/>
          <w:sz w:val="20"/>
          <w:lang w:val="en-US"/>
        </w:rPr>
        <w:t xml:space="preserve">ct bacterial genera </w:t>
      </w:r>
      <w:r w:rsidR="00586E94">
        <w:rPr>
          <w:rFonts w:ascii="Verdana" w:hAnsi="Verdana"/>
          <w:sz w:val="20"/>
          <w:lang w:val="en-US"/>
        </w:rPr>
        <w:t xml:space="preserve">distributed among </w:t>
      </w:r>
      <w:r w:rsidR="00082F33" w:rsidRPr="00B04263">
        <w:rPr>
          <w:rFonts w:ascii="Verdana" w:hAnsi="Verdana"/>
          <w:sz w:val="20"/>
          <w:lang w:val="en-US"/>
        </w:rPr>
        <w:t>the</w:t>
      </w:r>
      <w:r w:rsidR="00586E94">
        <w:rPr>
          <w:rFonts w:ascii="Verdana" w:hAnsi="Verdana"/>
          <w:sz w:val="20"/>
          <w:lang w:val="en-US"/>
        </w:rPr>
        <w:t xml:space="preserve"> phyla</w:t>
      </w:r>
      <w:r w:rsidR="00082F33" w:rsidRPr="00B04263">
        <w:rPr>
          <w:rFonts w:ascii="Verdana" w:hAnsi="Verdana"/>
          <w:sz w:val="20"/>
          <w:lang w:val="en-US"/>
        </w:rPr>
        <w:t xml:space="preserve"> Chloroflexi, Firmicutes, and Proteobacteria</w:t>
      </w:r>
      <w:r w:rsidR="00E63EF5">
        <w:rPr>
          <w:rFonts w:ascii="Verdana" w:hAnsi="Verdana"/>
          <w:sz w:val="20"/>
          <w:lang w:val="en-US"/>
        </w:rPr>
        <w:t xml:space="preserve"> </w:t>
      </w:r>
      <w:r w:rsidR="00E63EF5">
        <w:rPr>
          <w:rFonts w:ascii="Verdana" w:hAnsi="Verdana"/>
          <w:sz w:val="20"/>
          <w:lang w:val="en-US"/>
        </w:rPr>
        <w:fldChar w:fldCharType="begin"/>
      </w:r>
      <w:r w:rsidR="0066193C">
        <w:rPr>
          <w:rFonts w:ascii="Verdana" w:hAnsi="Verdana"/>
          <w:sz w:val="20"/>
          <w:lang w:val="en-US"/>
        </w:rPr>
        <w:instrText xml:space="preserve"> ADDIN EN.CITE &lt;EndNote&gt;&lt;Cite&gt;&lt;Author&gt;Atashgahi&lt;/Author&gt;&lt;Year&gt;2016&lt;/Year&gt;&lt;RecNum&gt;830&lt;/RecNum&gt;&lt;DisplayText&gt;(Atashgahi et al., 2016)&lt;/DisplayText&gt;&lt;record&gt;&lt;rec-number&gt;830&lt;/rec-number&gt;&lt;foreign-keys&gt;&lt;key app="EN" db-id="0awspfw0cdftanew0wdv2sz1pwvrt0pdfz22" timestamp="1463384205"&gt;830&lt;/key&gt;&lt;/foreign-keys&gt;&lt;ref-type name="Book Section"&gt;5&lt;/ref-type&gt;&lt;contributors&gt;&lt;authors&gt;&lt;author&gt;Atashgahi, S.,&lt;/author&gt;&lt;author&gt;Lu, Y.,&lt;/author&gt;&lt;author&gt;Smidt, H.&lt;/author&gt;&lt;/authors&gt;&lt;tertiary-authors&gt;&lt;author&gt;Adrian, L.,&lt;/author&gt;&lt;author&gt;Löffler, F.,&lt;/author&gt;&lt;/tertiary-authors&gt;&lt;/contributors&gt;&lt;titles&gt;&lt;title&gt;Overview of known organohalide-respiring bacteria - phylogenetic diversity and environmental distribution.&lt;/title&gt;&lt;secondary-title&gt;Organohalide respiring bacteria&lt;/secondary-title&gt;&lt;/titles&gt;&lt;dates&gt;&lt;year&gt;2016&lt;/year&gt;&lt;/dates&gt;&lt;publisher&gt;Springer&lt;/publisher&gt;&lt;urls&gt;&lt;/urls&gt;&lt;/record&gt;&lt;/Cite&gt;&lt;/EndNote&gt;</w:instrText>
      </w:r>
      <w:r w:rsidR="00E63EF5">
        <w:rPr>
          <w:rFonts w:ascii="Verdana" w:hAnsi="Verdana"/>
          <w:sz w:val="20"/>
          <w:lang w:val="en-US"/>
        </w:rPr>
        <w:fldChar w:fldCharType="separate"/>
      </w:r>
      <w:r w:rsidR="0066193C">
        <w:rPr>
          <w:rFonts w:ascii="Verdana" w:hAnsi="Verdana"/>
          <w:noProof/>
          <w:sz w:val="20"/>
          <w:lang w:val="en-US"/>
        </w:rPr>
        <w:t>(Atashgahi et al., 2016)</w:t>
      </w:r>
      <w:r w:rsidR="00E63EF5">
        <w:rPr>
          <w:rFonts w:ascii="Verdana" w:hAnsi="Verdana"/>
          <w:sz w:val="20"/>
          <w:lang w:val="en-US"/>
        </w:rPr>
        <w:fldChar w:fldCharType="end"/>
      </w:r>
      <w:r w:rsidR="00082F33" w:rsidRPr="00B04263">
        <w:rPr>
          <w:rFonts w:ascii="Verdana" w:hAnsi="Verdana"/>
          <w:sz w:val="20"/>
          <w:lang w:val="en-US"/>
        </w:rPr>
        <w:t>.</w:t>
      </w:r>
      <w:r w:rsidR="00403346">
        <w:rPr>
          <w:rFonts w:ascii="Verdana" w:hAnsi="Verdana"/>
          <w:sz w:val="20"/>
          <w:lang w:val="en-US"/>
        </w:rPr>
        <w:t xml:space="preserve"> While </w:t>
      </w:r>
      <w:r w:rsidR="00430EB9">
        <w:rPr>
          <w:rFonts w:ascii="Verdana" w:hAnsi="Verdana"/>
          <w:sz w:val="20"/>
          <w:lang w:val="en-US"/>
        </w:rPr>
        <w:t>many</w:t>
      </w:r>
      <w:r w:rsidR="00403346">
        <w:rPr>
          <w:rFonts w:ascii="Verdana" w:hAnsi="Verdana"/>
          <w:sz w:val="20"/>
          <w:lang w:val="en-US"/>
        </w:rPr>
        <w:t xml:space="preserve"> OHRB can only dechlorinate PCE and TCE to cDCE,</w:t>
      </w:r>
      <w:r w:rsidR="00082F33" w:rsidRPr="00B04263">
        <w:rPr>
          <w:rFonts w:ascii="Verdana" w:hAnsi="Verdana"/>
          <w:sz w:val="20"/>
          <w:lang w:val="en-US"/>
        </w:rPr>
        <w:t xml:space="preserve"> </w:t>
      </w:r>
      <w:r w:rsidR="00082F33" w:rsidRPr="00B04263">
        <w:rPr>
          <w:rFonts w:ascii="Verdana" w:hAnsi="Verdana"/>
          <w:i/>
          <w:sz w:val="20"/>
          <w:lang w:val="en-US"/>
        </w:rPr>
        <w:t>Dehalococcoides mccartyi</w:t>
      </w:r>
      <w:r w:rsidR="00082F33" w:rsidRPr="00B04263">
        <w:rPr>
          <w:rFonts w:ascii="Verdana" w:hAnsi="Verdana"/>
          <w:sz w:val="20"/>
          <w:lang w:val="en-US"/>
        </w:rPr>
        <w:t xml:space="preserve"> </w:t>
      </w:r>
      <w:r w:rsidR="003A3F3A">
        <w:rPr>
          <w:rFonts w:ascii="Verdana" w:hAnsi="Verdana"/>
          <w:sz w:val="20"/>
          <w:lang w:val="en-US"/>
        </w:rPr>
        <w:t>(</w:t>
      </w:r>
      <w:r w:rsidR="003A3F3A" w:rsidRPr="003A3F3A">
        <w:rPr>
          <w:rFonts w:ascii="Verdana" w:hAnsi="Verdana"/>
          <w:i/>
          <w:sz w:val="20"/>
          <w:lang w:val="en-US"/>
        </w:rPr>
        <w:t>Dcm</w:t>
      </w:r>
      <w:r w:rsidR="003A3F3A">
        <w:rPr>
          <w:rFonts w:ascii="Verdana" w:hAnsi="Verdana"/>
          <w:sz w:val="20"/>
          <w:lang w:val="en-US"/>
        </w:rPr>
        <w:t>)</w:t>
      </w:r>
      <w:r w:rsidR="009E4B44">
        <w:rPr>
          <w:rFonts w:ascii="Verdana" w:hAnsi="Verdana"/>
          <w:sz w:val="20"/>
          <w:lang w:val="en-US"/>
        </w:rPr>
        <w:t xml:space="preserve"> </w:t>
      </w:r>
      <w:r w:rsidR="00586E94">
        <w:rPr>
          <w:rFonts w:ascii="Verdana" w:hAnsi="Verdana"/>
          <w:sz w:val="20"/>
          <w:lang w:val="en-US"/>
        </w:rPr>
        <w:t xml:space="preserve">is </w:t>
      </w:r>
      <w:r w:rsidR="00082F33" w:rsidRPr="00B04263">
        <w:rPr>
          <w:rFonts w:ascii="Verdana" w:hAnsi="Verdana"/>
          <w:sz w:val="20"/>
          <w:lang w:val="en-US"/>
        </w:rPr>
        <w:t>capable of dechlorinating</w:t>
      </w:r>
      <w:r w:rsidR="000941F5">
        <w:rPr>
          <w:rFonts w:ascii="Verdana" w:hAnsi="Verdana"/>
          <w:sz w:val="20"/>
          <w:lang w:val="en-US"/>
        </w:rPr>
        <w:t xml:space="preserve"> </w:t>
      </w:r>
      <w:r w:rsidR="00BD7C85">
        <w:rPr>
          <w:rFonts w:ascii="Verdana" w:hAnsi="Verdana"/>
          <w:sz w:val="20"/>
          <w:lang w:val="en-US"/>
        </w:rPr>
        <w:t>CE</w:t>
      </w:r>
      <w:r w:rsidR="000941F5">
        <w:rPr>
          <w:rFonts w:ascii="Verdana" w:hAnsi="Verdana"/>
          <w:sz w:val="20"/>
          <w:lang w:val="en-US"/>
        </w:rPr>
        <w:t>s</w:t>
      </w:r>
      <w:r w:rsidR="00082F33" w:rsidRPr="00B04263">
        <w:rPr>
          <w:rFonts w:ascii="Verdana" w:hAnsi="Verdana"/>
          <w:sz w:val="20"/>
          <w:lang w:val="en-US"/>
        </w:rPr>
        <w:t xml:space="preserve"> to </w:t>
      </w:r>
      <w:r w:rsidR="000A29C5">
        <w:rPr>
          <w:rFonts w:ascii="Verdana" w:hAnsi="Verdana"/>
          <w:sz w:val="20"/>
          <w:lang w:val="en-US"/>
        </w:rPr>
        <w:t>VC</w:t>
      </w:r>
      <w:r w:rsidR="00082F33" w:rsidRPr="00B04263">
        <w:rPr>
          <w:rFonts w:ascii="Verdana" w:hAnsi="Verdana"/>
          <w:sz w:val="20"/>
          <w:lang w:val="en-US"/>
        </w:rPr>
        <w:t xml:space="preserve"> and nontoxic ethene. </w:t>
      </w:r>
      <w:r w:rsidR="007C7D01" w:rsidRPr="00B04263">
        <w:rPr>
          <w:rFonts w:ascii="Verdana" w:hAnsi="Verdana"/>
          <w:i/>
          <w:sz w:val="20"/>
          <w:lang w:val="en-US"/>
        </w:rPr>
        <w:t>D</w:t>
      </w:r>
      <w:r w:rsidR="007C7D01">
        <w:rPr>
          <w:rFonts w:ascii="Verdana" w:hAnsi="Verdana"/>
          <w:i/>
          <w:sz w:val="20"/>
          <w:lang w:val="en-US"/>
        </w:rPr>
        <w:t>cm</w:t>
      </w:r>
      <w:r w:rsidR="007C7D01" w:rsidRPr="00B04263">
        <w:rPr>
          <w:rFonts w:ascii="Verdana" w:hAnsi="Verdana"/>
          <w:sz w:val="20"/>
          <w:lang w:val="en-US"/>
        </w:rPr>
        <w:t xml:space="preserve"> ha</w:t>
      </w:r>
      <w:r w:rsidR="007C7D01">
        <w:rPr>
          <w:rFonts w:ascii="Verdana" w:hAnsi="Verdana"/>
          <w:sz w:val="20"/>
          <w:lang w:val="en-US"/>
        </w:rPr>
        <w:t xml:space="preserve">s </w:t>
      </w:r>
      <w:r w:rsidR="007C7D01" w:rsidRPr="00B04263">
        <w:rPr>
          <w:rFonts w:ascii="Verdana" w:hAnsi="Verdana"/>
          <w:sz w:val="20"/>
          <w:lang w:val="en-US"/>
        </w:rPr>
        <w:t xml:space="preserve">been </w:t>
      </w:r>
      <w:r w:rsidR="007C7D01">
        <w:rPr>
          <w:rFonts w:ascii="Verdana" w:hAnsi="Verdana"/>
          <w:sz w:val="20"/>
          <w:lang w:val="en-US"/>
        </w:rPr>
        <w:t xml:space="preserve">recognized </w:t>
      </w:r>
      <w:ins w:id="16" w:author="Atashgahi, Siavash" w:date="2016-08-07T20:50:00Z">
        <w:r w:rsidR="00FB24AE">
          <w:rPr>
            <w:rFonts w:ascii="Verdana" w:hAnsi="Verdana"/>
            <w:sz w:val="20"/>
            <w:lang w:val="en-US"/>
          </w:rPr>
          <w:t xml:space="preserve">as </w:t>
        </w:r>
      </w:ins>
      <w:ins w:id="17" w:author="Atashgahi, Siavash" w:date="2016-08-06T21:02:00Z">
        <w:r w:rsidR="00B1127E" w:rsidRPr="00C864DB">
          <w:rPr>
            <w:rFonts w:ascii="Verdana" w:hAnsi="Verdana"/>
            <w:sz w:val="20"/>
            <w:lang w:val="en-GB"/>
          </w:rPr>
          <w:t>an essential member of the microbial community linked to biotransformation of a broad range of organohalides</w:t>
        </w:r>
      </w:ins>
      <w:del w:id="18" w:author="Atashgahi, Siavash" w:date="2016-08-06T21:02:00Z">
        <w:r w:rsidR="007C7D01" w:rsidDel="00B1127E">
          <w:rPr>
            <w:rFonts w:ascii="Verdana" w:hAnsi="Verdana"/>
            <w:sz w:val="20"/>
            <w:lang w:val="en-US"/>
          </w:rPr>
          <w:delText>a unique</w:delText>
        </w:r>
        <w:r w:rsidR="007C7D01" w:rsidRPr="00B04263" w:rsidDel="00B1127E">
          <w:rPr>
            <w:rFonts w:ascii="Verdana" w:hAnsi="Verdana"/>
            <w:sz w:val="20"/>
            <w:lang w:val="en-US"/>
          </w:rPr>
          <w:delText xml:space="preserve"> </w:delText>
        </w:r>
        <w:r w:rsidR="007C7D01" w:rsidDel="00B1127E">
          <w:rPr>
            <w:rFonts w:ascii="Verdana" w:hAnsi="Verdana"/>
            <w:sz w:val="20"/>
            <w:lang w:val="en-US"/>
          </w:rPr>
          <w:delText>key to a broad range of organohalides</w:delText>
        </w:r>
        <w:r w:rsidR="007C7D01" w:rsidRPr="000941F5" w:rsidDel="00B1127E">
          <w:rPr>
            <w:rFonts w:ascii="Verdana" w:hAnsi="Verdana"/>
            <w:sz w:val="20"/>
            <w:lang w:val="en-US"/>
          </w:rPr>
          <w:delText xml:space="preserve"> </w:delText>
        </w:r>
        <w:r w:rsidR="007C7D01" w:rsidDel="00B1127E">
          <w:rPr>
            <w:rFonts w:ascii="Verdana" w:hAnsi="Verdana"/>
            <w:sz w:val="20"/>
            <w:lang w:val="en-US"/>
          </w:rPr>
          <w:delText>chemically locked for mineralization</w:delText>
        </w:r>
      </w:del>
      <w:r w:rsidR="007C7D01" w:rsidRPr="00B04263">
        <w:rPr>
          <w:rFonts w:ascii="Verdana" w:hAnsi="Verdana"/>
          <w:sz w:val="20"/>
          <w:lang w:val="en-US"/>
        </w:rPr>
        <w:t xml:space="preserve">. </w:t>
      </w:r>
      <w:r w:rsidR="007C7D01">
        <w:rPr>
          <w:rFonts w:ascii="Verdana" w:hAnsi="Verdana"/>
          <w:sz w:val="20"/>
          <w:lang w:val="en-US"/>
        </w:rPr>
        <w:t>This is due to</w:t>
      </w:r>
      <w:r w:rsidR="00082F33" w:rsidRPr="00B04263">
        <w:rPr>
          <w:rFonts w:ascii="Verdana" w:hAnsi="Verdana"/>
          <w:sz w:val="20"/>
          <w:lang w:val="en-US"/>
        </w:rPr>
        <w:t xml:space="preserve"> </w:t>
      </w:r>
      <w:r w:rsidR="00586E94">
        <w:rPr>
          <w:rFonts w:ascii="Verdana" w:hAnsi="Verdana"/>
          <w:sz w:val="20"/>
          <w:lang w:val="en-US"/>
        </w:rPr>
        <w:t xml:space="preserve">its </w:t>
      </w:r>
      <w:r w:rsidR="00F650A4">
        <w:rPr>
          <w:rFonts w:ascii="Verdana" w:hAnsi="Verdana"/>
          <w:sz w:val="20"/>
          <w:lang w:val="en-US"/>
        </w:rPr>
        <w:t xml:space="preserve">highly </w:t>
      </w:r>
      <w:r w:rsidR="00F650A4" w:rsidRPr="00CF169B">
        <w:rPr>
          <w:rFonts w:ascii="Verdana" w:hAnsi="Verdana"/>
          <w:sz w:val="20"/>
          <w:lang w:val="en-US"/>
        </w:rPr>
        <w:t>specialized</w:t>
      </w:r>
      <w:r w:rsidR="00F650A4" w:rsidRPr="00B04263">
        <w:rPr>
          <w:rFonts w:ascii="Verdana" w:hAnsi="Verdana"/>
          <w:sz w:val="20"/>
          <w:lang w:val="en-US"/>
        </w:rPr>
        <w:t xml:space="preserve"> metabolism </w:t>
      </w:r>
      <w:r w:rsidR="00082F33" w:rsidRPr="00B04263">
        <w:rPr>
          <w:rFonts w:ascii="Verdana" w:hAnsi="Verdana"/>
          <w:sz w:val="20"/>
          <w:lang w:val="en-US"/>
        </w:rPr>
        <w:t xml:space="preserve">restricted to OHR, </w:t>
      </w:r>
      <w:r w:rsidR="00082F33">
        <w:rPr>
          <w:rFonts w:ascii="Verdana" w:hAnsi="Verdana"/>
          <w:sz w:val="20"/>
          <w:lang w:val="en-US"/>
        </w:rPr>
        <w:t xml:space="preserve">rich </w:t>
      </w:r>
      <w:r w:rsidR="00082F33" w:rsidRPr="00B04263">
        <w:rPr>
          <w:rFonts w:ascii="Verdana" w:hAnsi="Verdana"/>
          <w:sz w:val="20"/>
          <w:lang w:val="en-US"/>
        </w:rPr>
        <w:t>repertoire of reductive dehalogenase genes (</w:t>
      </w:r>
      <w:r w:rsidR="00082F33" w:rsidRPr="00B04263">
        <w:rPr>
          <w:rFonts w:ascii="Verdana" w:hAnsi="Verdana"/>
          <w:i/>
          <w:sz w:val="20"/>
          <w:lang w:val="en-US"/>
        </w:rPr>
        <w:t>rdh</w:t>
      </w:r>
      <w:r w:rsidR="003A3F3A">
        <w:rPr>
          <w:rFonts w:ascii="Verdana" w:hAnsi="Verdana"/>
          <w:i/>
          <w:sz w:val="20"/>
          <w:lang w:val="en-US"/>
        </w:rPr>
        <w:t>AB</w:t>
      </w:r>
      <w:r w:rsidR="00082F33" w:rsidRPr="00B04263">
        <w:rPr>
          <w:rFonts w:ascii="Verdana" w:hAnsi="Verdana"/>
          <w:sz w:val="20"/>
          <w:lang w:val="en-US"/>
        </w:rPr>
        <w:t>)</w:t>
      </w:r>
      <w:r w:rsidR="000E0A6E">
        <w:rPr>
          <w:rFonts w:ascii="Verdana" w:hAnsi="Verdana"/>
          <w:sz w:val="20"/>
          <w:lang w:val="en-US"/>
        </w:rPr>
        <w:t xml:space="preserve"> </w:t>
      </w:r>
      <w:r w:rsidR="002A4DDB">
        <w:rPr>
          <w:rFonts w:ascii="Verdana" w:hAnsi="Verdana"/>
          <w:sz w:val="20"/>
          <w:lang w:val="en-US"/>
        </w:rPr>
        <w:t>ranging</w:t>
      </w:r>
      <w:r w:rsidR="00082F33" w:rsidRPr="00B04263">
        <w:rPr>
          <w:rFonts w:ascii="Verdana" w:hAnsi="Verdana"/>
          <w:sz w:val="20"/>
          <w:lang w:val="en-US"/>
        </w:rPr>
        <w:t xml:space="preserve"> </w:t>
      </w:r>
      <w:r w:rsidR="00082F33">
        <w:rPr>
          <w:rFonts w:ascii="Verdana" w:hAnsi="Verdana"/>
          <w:sz w:val="20"/>
          <w:lang w:val="en-US"/>
        </w:rPr>
        <w:t>from</w:t>
      </w:r>
      <w:r w:rsidR="00082F33" w:rsidRPr="00B04263">
        <w:rPr>
          <w:rFonts w:ascii="Verdana" w:hAnsi="Verdana"/>
          <w:sz w:val="20"/>
          <w:lang w:val="en-US"/>
        </w:rPr>
        <w:t xml:space="preserve"> </w:t>
      </w:r>
      <w:r w:rsidR="00082F33">
        <w:rPr>
          <w:rFonts w:ascii="Verdana" w:hAnsi="Verdana"/>
          <w:sz w:val="20"/>
          <w:lang w:val="en-US"/>
        </w:rPr>
        <w:t xml:space="preserve">10 to </w:t>
      </w:r>
      <w:r w:rsidR="00082F33" w:rsidRPr="00B04263">
        <w:rPr>
          <w:rFonts w:ascii="Verdana" w:hAnsi="Verdana"/>
          <w:sz w:val="20"/>
          <w:lang w:val="en-US"/>
        </w:rPr>
        <w:t>36 copies</w:t>
      </w:r>
      <w:r w:rsidR="00082F33">
        <w:rPr>
          <w:rFonts w:ascii="Verdana" w:hAnsi="Verdana"/>
          <w:sz w:val="20"/>
          <w:lang w:val="en-US"/>
        </w:rPr>
        <w:t xml:space="preserve"> in a single genome</w:t>
      </w:r>
      <w:r w:rsidR="006257B0">
        <w:rPr>
          <w:rFonts w:ascii="Verdana" w:hAnsi="Verdana"/>
          <w:sz w:val="20"/>
          <w:lang w:val="en-US"/>
        </w:rPr>
        <w:t xml:space="preserve"> </w:t>
      </w:r>
      <w:r w:rsidR="006257B0">
        <w:rPr>
          <w:rFonts w:ascii="Verdana" w:hAnsi="Verdana"/>
          <w:sz w:val="20"/>
          <w:lang w:val="en-US"/>
        </w:rPr>
        <w:fldChar w:fldCharType="begin">
          <w:fldData xml:space="preserve">PEVuZE5vdGU+PENpdGU+PEF1dGhvcj5Mw7ZmZmxlcjwvQXV0aG9yPjxZZWFyPjIwMTM8L1llYXI+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PEVuZE5vdGU+PENpdGU+PEF1dGhvcj5Mw7ZmZmxlcjwvQXV0aG9yPjxZZWFyPjIwMTM8L1llYXI+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6257B0">
        <w:rPr>
          <w:rFonts w:ascii="Verdana" w:hAnsi="Verdana"/>
          <w:sz w:val="20"/>
          <w:lang w:val="en-US"/>
        </w:rPr>
      </w:r>
      <w:r w:rsidR="006257B0">
        <w:rPr>
          <w:rFonts w:ascii="Verdana" w:hAnsi="Verdana"/>
          <w:sz w:val="20"/>
          <w:lang w:val="en-US"/>
        </w:rPr>
        <w:fldChar w:fldCharType="separate"/>
      </w:r>
      <w:r w:rsidR="0066193C">
        <w:rPr>
          <w:rFonts w:ascii="Verdana" w:hAnsi="Verdana"/>
          <w:noProof/>
          <w:sz w:val="20"/>
          <w:lang w:val="en-US"/>
        </w:rPr>
        <w:t>(Löffler et al., 2013)</w:t>
      </w:r>
      <w:r w:rsidR="006257B0">
        <w:rPr>
          <w:rFonts w:ascii="Verdana" w:hAnsi="Verdana"/>
          <w:sz w:val="20"/>
          <w:lang w:val="en-US"/>
        </w:rPr>
        <w:fldChar w:fldCharType="end"/>
      </w:r>
      <w:r w:rsidR="00082F33" w:rsidRPr="00B04263">
        <w:rPr>
          <w:rFonts w:ascii="Verdana" w:hAnsi="Verdana"/>
          <w:sz w:val="20"/>
          <w:lang w:val="en-US"/>
        </w:rPr>
        <w:t xml:space="preserve"> and widespread distribution in pristine and contaminated sites</w:t>
      </w:r>
      <w:r w:rsidR="005A22C6">
        <w:rPr>
          <w:rFonts w:ascii="Verdana" w:hAnsi="Verdana"/>
          <w:sz w:val="20"/>
          <w:lang w:val="en-US"/>
        </w:rPr>
        <w:t xml:space="preserve"> </w:t>
      </w:r>
      <w:r w:rsidR="005A22C6">
        <w:rPr>
          <w:rFonts w:ascii="Verdana" w:hAnsi="Verdana"/>
          <w:sz w:val="20"/>
          <w:lang w:val="en-US"/>
        </w:rPr>
        <w:fldChar w:fldCharType="begin"/>
      </w:r>
      <w:r w:rsidR="0066193C">
        <w:rPr>
          <w:rFonts w:ascii="Verdana" w:hAnsi="Verdana"/>
          <w:sz w:val="20"/>
          <w:lang w:val="en-US"/>
        </w:rPr>
        <w:instrText xml:space="preserve"> ADDIN EN.CITE &lt;EndNote&gt;&lt;Cite&gt;&lt;Author&gt;Hendrickson&lt;/Author&gt;&lt;Year&gt;2002&lt;/Year&gt;&lt;RecNum&gt;671&lt;/RecNum&gt;&lt;DisplayText&gt;(Hendrickson et al., 2002)&lt;/DisplayText&gt;&lt;record&gt;&lt;rec-number&gt;671&lt;/rec-number&gt;&lt;foreign-keys&gt;&lt;key app="EN" db-id="0awspfw0cdftanew0wdv2sz1pwvrt0pdfz22" timestamp="1453300849"&gt;671&lt;/key&gt;&lt;/foreign-keys&gt;&lt;ref-type name="Journal Article"&gt;17&lt;/ref-type&gt;&lt;contributors&gt;&lt;authors&gt;&lt;author&gt;Hendrickson, E. R.&lt;/author&gt;&lt;author&gt;Payne, J. A.&lt;/author&gt;&lt;author&gt;Young, R. M.&lt;/author&gt;&lt;author&gt;Starr, M. G.&lt;/author&gt;&lt;author&gt;Perry, M. P.&lt;/author&gt;&lt;author&gt;Fahnestock, S.&lt;/author&gt;&lt;author&gt;Ellis, D. E.&lt;/author&gt;&lt;author&gt;Ebersole, R. C.&lt;/author&gt;&lt;/authors&gt;&lt;/contributors&gt;&lt;auth-address&gt;E. I. Du Pont de Nemours and Co., Corporate Ctr. for Engineering Res., Central Research and Development, P.O. Box 6101, Newark, DE 19714-6101, United States&lt;/auth-address&gt;&lt;titles&gt;&lt;title&gt;Molecular analysis of Dehalococcoides 16S ribosomal DNA from chloroethene-contaminated sites throughout North America and Europe&lt;/title&gt;&lt;secondary-title&gt;Applied and Environmental Microbiology&lt;/secondary-title&gt;&lt;translated-title&gt;Applied and Environmental Microbiology&lt;/translated-title&gt;&lt;/titles&gt;&lt;periodical&gt;&lt;full-title&gt;Applied and Environmental Microbiology&lt;/full-title&gt;&lt;abbr-1&gt;Appl. Environ. Microbiol.&lt;/abbr-1&gt;&lt;/periodical&gt;&lt;pages&gt;485-495&lt;/pages&gt;&lt;volume&gt;68&lt;/volume&gt;&lt;number&gt;2&lt;/number&gt;&lt;dates&gt;&lt;year&gt;2002&lt;/year&gt;&lt;/dates&gt;&lt;urls&gt;&lt;related-urls&gt;&lt;url&gt;http://www.scopus.com/inward/record.url?eid=2-s2.0-0036151753&amp;amp;partnerID=40&amp;amp;md5=5c16289050ab35c214e5a1266e44848a&lt;/url&gt;&lt;url&gt;http://www.ncbi.nlm.nih.gov/pmc/articles/PMC126671/pdf/0940.pdf&lt;/url&gt;&lt;/related-urls&gt;&lt;/urls&gt;&lt;/record&gt;&lt;/Cite&gt;&lt;/EndNote&gt;</w:instrText>
      </w:r>
      <w:r w:rsidR="005A22C6">
        <w:rPr>
          <w:rFonts w:ascii="Verdana" w:hAnsi="Verdana"/>
          <w:sz w:val="20"/>
          <w:lang w:val="en-US"/>
        </w:rPr>
        <w:fldChar w:fldCharType="separate"/>
      </w:r>
      <w:r w:rsidR="0066193C">
        <w:rPr>
          <w:rFonts w:ascii="Verdana" w:hAnsi="Verdana"/>
          <w:noProof/>
          <w:sz w:val="20"/>
          <w:lang w:val="en-US"/>
        </w:rPr>
        <w:t>(Hendrickson et al., 2002)</w:t>
      </w:r>
      <w:r w:rsidR="005A22C6">
        <w:rPr>
          <w:rFonts w:ascii="Verdana" w:hAnsi="Verdana"/>
          <w:sz w:val="20"/>
          <w:lang w:val="en-US"/>
        </w:rPr>
        <w:fldChar w:fldCharType="end"/>
      </w:r>
      <w:r w:rsidR="000E0A6E">
        <w:rPr>
          <w:rFonts w:ascii="Verdana" w:hAnsi="Verdana"/>
          <w:sz w:val="20"/>
          <w:lang w:val="en-US"/>
        </w:rPr>
        <w:t xml:space="preserve">. </w:t>
      </w:r>
      <w:r w:rsidR="00BA504D" w:rsidRPr="00BA504D">
        <w:rPr>
          <w:rFonts w:ascii="Verdana" w:hAnsi="Verdana"/>
          <w:i/>
          <w:sz w:val="20"/>
          <w:lang w:val="en-US"/>
        </w:rPr>
        <w:t>Dcm</w:t>
      </w:r>
      <w:r w:rsidR="00BA504D">
        <w:rPr>
          <w:rFonts w:ascii="Verdana" w:hAnsi="Verdana"/>
          <w:sz w:val="20"/>
          <w:lang w:val="en-US"/>
        </w:rPr>
        <w:t xml:space="preserve"> growth and dechlorination is more robust in mixed microbial </w:t>
      </w:r>
      <w:r w:rsidR="000941F5">
        <w:rPr>
          <w:rFonts w:ascii="Verdana" w:hAnsi="Verdana"/>
          <w:sz w:val="20"/>
          <w:lang w:val="en-US"/>
        </w:rPr>
        <w:t xml:space="preserve">communities </w:t>
      </w:r>
      <w:r w:rsidR="00BA504D">
        <w:rPr>
          <w:rFonts w:ascii="Verdana" w:hAnsi="Verdana"/>
          <w:sz w:val="20"/>
          <w:lang w:val="en-US"/>
        </w:rPr>
        <w:t>as</w:t>
      </w:r>
      <w:r w:rsidR="00082F33" w:rsidRPr="00B04263">
        <w:rPr>
          <w:rFonts w:ascii="Verdana" w:hAnsi="Verdana"/>
          <w:sz w:val="20"/>
          <w:lang w:val="en-US"/>
        </w:rPr>
        <w:t xml:space="preserve"> </w:t>
      </w:r>
      <w:r w:rsidR="00DA4DC3">
        <w:rPr>
          <w:rFonts w:ascii="Verdana" w:hAnsi="Verdana"/>
          <w:sz w:val="20"/>
          <w:lang w:val="en-US"/>
        </w:rPr>
        <w:t xml:space="preserve">it </w:t>
      </w:r>
      <w:r w:rsidR="00082F33" w:rsidRPr="00B04263">
        <w:rPr>
          <w:rFonts w:ascii="Verdana" w:hAnsi="Verdana"/>
          <w:sz w:val="20"/>
          <w:lang w:val="en-US"/>
        </w:rPr>
        <w:t>depend</w:t>
      </w:r>
      <w:r w:rsidR="00DA4DC3">
        <w:rPr>
          <w:rFonts w:ascii="Verdana" w:hAnsi="Verdana"/>
          <w:sz w:val="20"/>
          <w:lang w:val="en-US"/>
        </w:rPr>
        <w:t>s</w:t>
      </w:r>
      <w:r w:rsidR="00082F33" w:rsidRPr="00B04263">
        <w:rPr>
          <w:rFonts w:ascii="Verdana" w:hAnsi="Verdana"/>
          <w:sz w:val="20"/>
          <w:lang w:val="en-US"/>
        </w:rPr>
        <w:t xml:space="preserve"> on other </w:t>
      </w:r>
      <w:r w:rsidR="00586E94">
        <w:rPr>
          <w:rFonts w:ascii="Verdana" w:hAnsi="Verdana"/>
          <w:sz w:val="20"/>
          <w:lang w:val="en-US"/>
        </w:rPr>
        <w:t>organisms</w:t>
      </w:r>
      <w:r w:rsidR="00082F33" w:rsidRPr="00B04263">
        <w:rPr>
          <w:rFonts w:ascii="Verdana" w:hAnsi="Verdana"/>
          <w:sz w:val="20"/>
          <w:lang w:val="en-US"/>
        </w:rPr>
        <w:t xml:space="preserve"> to provide hydrogen and </w:t>
      </w:r>
      <w:r w:rsidR="005A22C6" w:rsidRPr="00B04263">
        <w:rPr>
          <w:rFonts w:ascii="Verdana" w:hAnsi="Verdana"/>
          <w:sz w:val="20"/>
          <w:lang w:val="en-US"/>
        </w:rPr>
        <w:t>acetate</w:t>
      </w:r>
      <w:r w:rsidR="00082F33" w:rsidRPr="00B04263">
        <w:rPr>
          <w:rFonts w:ascii="Verdana" w:hAnsi="Verdana"/>
          <w:sz w:val="20"/>
          <w:lang w:val="en-US"/>
        </w:rPr>
        <w:t xml:space="preserve"> as electron donor and carbon source</w:t>
      </w:r>
      <w:r w:rsidR="00E4058D">
        <w:rPr>
          <w:rFonts w:ascii="Verdana" w:hAnsi="Verdana"/>
          <w:sz w:val="20"/>
          <w:lang w:val="en-US"/>
        </w:rPr>
        <w:t>, respectively</w:t>
      </w:r>
      <w:r w:rsidR="006257B0">
        <w:rPr>
          <w:rFonts w:ascii="Verdana" w:hAnsi="Verdana"/>
          <w:sz w:val="20"/>
          <w:lang w:val="en-US"/>
        </w:rPr>
        <w:t xml:space="preserve"> </w:t>
      </w:r>
      <w:r w:rsidR="006257B0">
        <w:rPr>
          <w:rFonts w:ascii="Verdana" w:hAnsi="Verdana"/>
          <w:sz w:val="20"/>
          <w:lang w:val="en-US"/>
        </w:rPr>
        <w:fldChar w:fldCharType="begin">
          <w:fldData xml:space="preserve">PEVuZE5vdGU+PENpdGU+PEF1dGhvcj5Mw7ZmZmxlcjwvQXV0aG9yPjxZZWFyPjIwMTM8L1llYXI+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PEVuZE5vdGU+PENpdGU+PEF1dGhvcj5Mw7ZmZmxlcjwvQXV0aG9yPjxZZWFyPjIwMTM8L1llYXI+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6257B0">
        <w:rPr>
          <w:rFonts w:ascii="Verdana" w:hAnsi="Verdana"/>
          <w:sz w:val="20"/>
          <w:lang w:val="en-US"/>
        </w:rPr>
      </w:r>
      <w:r w:rsidR="006257B0">
        <w:rPr>
          <w:rFonts w:ascii="Verdana" w:hAnsi="Verdana"/>
          <w:sz w:val="20"/>
          <w:lang w:val="en-US"/>
        </w:rPr>
        <w:fldChar w:fldCharType="separate"/>
      </w:r>
      <w:r w:rsidR="0066193C">
        <w:rPr>
          <w:rFonts w:ascii="Verdana" w:hAnsi="Verdana"/>
          <w:noProof/>
          <w:sz w:val="20"/>
          <w:lang w:val="en-US"/>
        </w:rPr>
        <w:t>(Löffler et al., 2013)</w:t>
      </w:r>
      <w:r w:rsidR="006257B0">
        <w:rPr>
          <w:rFonts w:ascii="Verdana" w:hAnsi="Verdana"/>
          <w:sz w:val="20"/>
          <w:lang w:val="en-US"/>
        </w:rPr>
        <w:fldChar w:fldCharType="end"/>
      </w:r>
      <w:r w:rsidR="00082F33" w:rsidRPr="00B04263">
        <w:rPr>
          <w:rFonts w:ascii="Verdana" w:hAnsi="Verdana"/>
          <w:sz w:val="20"/>
          <w:lang w:val="en-US"/>
        </w:rPr>
        <w:t xml:space="preserve">, </w:t>
      </w:r>
      <w:r w:rsidR="000A29C5">
        <w:rPr>
          <w:rFonts w:ascii="Verdana" w:hAnsi="Verdana"/>
          <w:sz w:val="20"/>
          <w:lang w:val="en-US"/>
        </w:rPr>
        <w:t xml:space="preserve">to produce </w:t>
      </w:r>
      <w:r w:rsidR="00A76B01">
        <w:rPr>
          <w:rFonts w:ascii="Verdana" w:hAnsi="Verdana"/>
          <w:sz w:val="20"/>
          <w:lang w:val="en-US"/>
        </w:rPr>
        <w:t xml:space="preserve">organic cofactors </w:t>
      </w:r>
      <w:r w:rsidR="00A76B01">
        <w:rPr>
          <w:rFonts w:ascii="Verdana" w:hAnsi="Verdana"/>
          <w:sz w:val="20"/>
          <w:lang w:val="en-US"/>
        </w:rPr>
        <w:fldChar w:fldCharType="begin">
          <w:fldData xml:space="preserve">PEVuZE5vdGU+PENpdGU+PEF1dGhvcj5TY2hpcHA8L0F1dGhvcj48WWVhcj4yMDEzPC9ZZWFyPjxS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PEVuZE5vdGU+PENpdGU+PEF1dGhvcj5TY2hpcHA8L0F1dGhvcj48WWVhcj4yMDEzPC9ZZWFyPjxS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A76B01">
        <w:rPr>
          <w:rFonts w:ascii="Verdana" w:hAnsi="Verdana"/>
          <w:sz w:val="20"/>
          <w:lang w:val="en-US"/>
        </w:rPr>
      </w:r>
      <w:r w:rsidR="00A76B01">
        <w:rPr>
          <w:rFonts w:ascii="Verdana" w:hAnsi="Verdana"/>
          <w:sz w:val="20"/>
          <w:lang w:val="en-US"/>
        </w:rPr>
        <w:fldChar w:fldCharType="separate"/>
      </w:r>
      <w:r w:rsidR="0066193C">
        <w:rPr>
          <w:rFonts w:ascii="Verdana" w:hAnsi="Verdana"/>
          <w:noProof/>
          <w:sz w:val="20"/>
          <w:lang w:val="en-US"/>
        </w:rPr>
        <w:t>(Schipp et al., 2013)</w:t>
      </w:r>
      <w:r w:rsidR="00A76B01">
        <w:rPr>
          <w:rFonts w:ascii="Verdana" w:hAnsi="Verdana"/>
          <w:sz w:val="20"/>
          <w:lang w:val="en-US"/>
        </w:rPr>
        <w:fldChar w:fldCharType="end"/>
      </w:r>
      <w:r w:rsidR="00082F33" w:rsidRPr="00B04263">
        <w:rPr>
          <w:rFonts w:ascii="Verdana" w:hAnsi="Verdana"/>
          <w:sz w:val="20"/>
          <w:lang w:val="en-US"/>
        </w:rPr>
        <w:t xml:space="preserve">, </w:t>
      </w:r>
      <w:r w:rsidR="00DA4DC3">
        <w:rPr>
          <w:rFonts w:ascii="Verdana" w:hAnsi="Verdana"/>
          <w:sz w:val="20"/>
          <w:lang w:val="en-US"/>
        </w:rPr>
        <w:t>to scavenge</w:t>
      </w:r>
      <w:r w:rsidR="00DA4DC3" w:rsidRPr="00B04263">
        <w:rPr>
          <w:rFonts w:ascii="Verdana" w:hAnsi="Verdana"/>
          <w:sz w:val="20"/>
          <w:lang w:val="en-US"/>
        </w:rPr>
        <w:t xml:space="preserve"> </w:t>
      </w:r>
      <w:r w:rsidR="00082F33" w:rsidRPr="00B04263">
        <w:rPr>
          <w:rFonts w:ascii="Verdana" w:hAnsi="Verdana"/>
          <w:sz w:val="20"/>
          <w:lang w:val="en-US"/>
        </w:rPr>
        <w:t xml:space="preserve">oxygen </w:t>
      </w:r>
      <w:r w:rsidR="005A22C6">
        <w:rPr>
          <w:rFonts w:ascii="Verdana" w:hAnsi="Verdana"/>
          <w:sz w:val="20"/>
          <w:lang w:val="en-US"/>
        </w:rPr>
        <w:fldChar w:fldCharType="begin">
          <w:fldData xml:space="preserve">PEVuZE5vdGU+PENpdGU+PEF1dGhvcj5IdWc8L0F1dGhvcj48WWVhcj4yMDEyPC9ZZWFyPjxSZWNO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PEVuZE5vdGU+PENpdGU+PEF1dGhvcj5IdWc8L0F1dGhvcj48WWVhcj4yMDEyPC9ZZWFyPjxSZWNO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5A22C6">
        <w:rPr>
          <w:rFonts w:ascii="Verdana" w:hAnsi="Verdana"/>
          <w:sz w:val="20"/>
          <w:lang w:val="en-US"/>
        </w:rPr>
      </w:r>
      <w:r w:rsidR="005A22C6">
        <w:rPr>
          <w:rFonts w:ascii="Verdana" w:hAnsi="Verdana"/>
          <w:sz w:val="20"/>
          <w:lang w:val="en-US"/>
        </w:rPr>
        <w:fldChar w:fldCharType="separate"/>
      </w:r>
      <w:r w:rsidR="0066193C">
        <w:rPr>
          <w:rFonts w:ascii="Verdana" w:hAnsi="Verdana"/>
          <w:noProof/>
          <w:sz w:val="20"/>
          <w:lang w:val="en-US"/>
        </w:rPr>
        <w:t>(Hug et al., 2012)</w:t>
      </w:r>
      <w:r w:rsidR="005A22C6">
        <w:rPr>
          <w:rFonts w:ascii="Verdana" w:hAnsi="Verdana"/>
          <w:sz w:val="20"/>
          <w:lang w:val="en-US"/>
        </w:rPr>
        <w:fldChar w:fldCharType="end"/>
      </w:r>
      <w:r w:rsidR="00082F33" w:rsidRPr="00B04263">
        <w:rPr>
          <w:rFonts w:ascii="Verdana" w:hAnsi="Verdana"/>
          <w:sz w:val="20"/>
          <w:lang w:val="en-US"/>
        </w:rPr>
        <w:t xml:space="preserve"> and </w:t>
      </w:r>
      <w:r w:rsidR="00A743EB">
        <w:rPr>
          <w:rFonts w:ascii="Verdana" w:hAnsi="Verdana"/>
          <w:sz w:val="20"/>
          <w:lang w:val="en-US"/>
        </w:rPr>
        <w:t xml:space="preserve">to </w:t>
      </w:r>
      <w:r w:rsidR="00082F33" w:rsidRPr="00B04263">
        <w:rPr>
          <w:rFonts w:ascii="Verdana" w:hAnsi="Verdana"/>
          <w:sz w:val="20"/>
          <w:lang w:val="en-US"/>
        </w:rPr>
        <w:t>remov</w:t>
      </w:r>
      <w:r w:rsidR="00A743EB">
        <w:rPr>
          <w:rFonts w:ascii="Verdana" w:hAnsi="Verdana"/>
          <w:sz w:val="20"/>
          <w:lang w:val="en-US"/>
        </w:rPr>
        <w:t>e</w:t>
      </w:r>
      <w:r w:rsidR="00082F33" w:rsidRPr="00B04263">
        <w:rPr>
          <w:rFonts w:ascii="Verdana" w:hAnsi="Verdana"/>
          <w:sz w:val="20"/>
          <w:lang w:val="en-US"/>
        </w:rPr>
        <w:t xml:space="preserve"> </w:t>
      </w:r>
      <w:r w:rsidR="000E0A6E">
        <w:rPr>
          <w:rFonts w:ascii="Verdana" w:hAnsi="Verdana"/>
          <w:sz w:val="20"/>
          <w:lang w:val="en-US"/>
        </w:rPr>
        <w:t xml:space="preserve">the </w:t>
      </w:r>
      <w:r w:rsidR="00082F33" w:rsidRPr="00B04263">
        <w:rPr>
          <w:rFonts w:ascii="Verdana" w:hAnsi="Verdana"/>
          <w:sz w:val="20"/>
          <w:lang w:val="en-US"/>
        </w:rPr>
        <w:t xml:space="preserve">carbon monoxide that </w:t>
      </w:r>
      <w:r w:rsidR="003B6234">
        <w:rPr>
          <w:rFonts w:ascii="Verdana" w:hAnsi="Verdana"/>
          <w:sz w:val="20"/>
          <w:lang w:val="en-US"/>
        </w:rPr>
        <w:t xml:space="preserve">it </w:t>
      </w:r>
      <w:r w:rsidR="00B014C3">
        <w:rPr>
          <w:rFonts w:ascii="Verdana" w:hAnsi="Verdana"/>
          <w:sz w:val="20"/>
          <w:lang w:val="en-US"/>
        </w:rPr>
        <w:t>produce</w:t>
      </w:r>
      <w:r w:rsidR="00BB2213">
        <w:rPr>
          <w:rFonts w:ascii="Verdana" w:hAnsi="Verdana"/>
          <w:sz w:val="20"/>
          <w:lang w:val="en-US"/>
        </w:rPr>
        <w:t>s</w:t>
      </w:r>
      <w:r w:rsidR="003B6234">
        <w:rPr>
          <w:rFonts w:ascii="Verdana" w:hAnsi="Verdana"/>
          <w:sz w:val="20"/>
          <w:lang w:val="en-US"/>
        </w:rPr>
        <w:t xml:space="preserve"> but can</w:t>
      </w:r>
      <w:r w:rsidR="009E118A">
        <w:rPr>
          <w:rFonts w:ascii="Verdana" w:hAnsi="Verdana"/>
          <w:sz w:val="20"/>
          <w:lang w:val="en-US"/>
        </w:rPr>
        <w:t>no</w:t>
      </w:r>
      <w:r w:rsidR="003B6234">
        <w:rPr>
          <w:rFonts w:ascii="Verdana" w:hAnsi="Verdana"/>
          <w:sz w:val="20"/>
          <w:lang w:val="en-US"/>
        </w:rPr>
        <w:t>t tolerate</w:t>
      </w:r>
      <w:r w:rsidR="005A22C6">
        <w:rPr>
          <w:rFonts w:ascii="Verdana" w:hAnsi="Verdana"/>
          <w:sz w:val="20"/>
          <w:lang w:val="en-US"/>
        </w:rPr>
        <w:t xml:space="preserve"> </w:t>
      </w:r>
      <w:r w:rsidR="005A22C6">
        <w:rPr>
          <w:rFonts w:ascii="Verdana" w:hAnsi="Verdana"/>
          <w:sz w:val="20"/>
          <w:lang w:val="en-US"/>
        </w:rPr>
        <w:fldChar w:fldCharType="begin"/>
      </w:r>
      <w:r w:rsidR="0066193C">
        <w:rPr>
          <w:rFonts w:ascii="Verdana" w:hAnsi="Verdana"/>
          <w:sz w:val="20"/>
          <w:lang w:val="en-US"/>
        </w:rPr>
        <w:instrText xml:space="preserve"> ADDIN EN.CITE &lt;EndNote&gt;&lt;Cite&gt;&lt;Author&gt;Zhuang&lt;/Author&gt;&lt;Year&gt;2014&lt;/Year&gt;&lt;RecNum&gt;673&lt;/RecNum&gt;&lt;DisplayText&gt;(Zhuang et al., 2014)&lt;/DisplayText&gt;&lt;record&gt;&lt;rec-number&gt;673&lt;/rec-number&gt;&lt;foreign-keys&gt;&lt;key app="EN" db-id="0awspfw0cdftanew0wdv2sz1pwvrt0pdfz22" timestamp="1453301732"&gt;673&lt;/key&gt;&lt;/foreign-keys&gt;&lt;ref-type name="Journal Article"&gt;17&lt;/ref-type&gt;&lt;contributors&gt;&lt;authors&gt;&lt;author&gt;Zhuang, W. Q.&lt;/author&gt;&lt;author&gt;Yi, S.&lt;/author&gt;&lt;author&gt;Bill, M.&lt;/author&gt;&lt;author&gt;Brisson, V. L.&lt;/author&gt;&lt;author&gt;Feng, X.&lt;/author&gt;&lt;author&gt;Men, Y.&lt;/author&gt;&lt;author&gt;Conrad, M. E.&lt;/author&gt;&lt;author&gt;Tang, Y. J.&lt;/author&gt;&lt;author&gt;Alvarez-Cohen, L.&lt;/author&gt;&lt;/authors&gt;&lt;/contributors&gt;&lt;auth-address&gt;Department of Civil and Environmental Engineering, University of California, Berkeley, CA 94720-1710, United States&amp;#xD;Earth Sciences Division, Lawrence Berkeley National Laboratory, Berkeley, CA 94720, United States&amp;#xD;Energy, Environmental and Chemical Engineering, Washington University, St. Louis, MO 63130, United States&lt;/auth-address&gt;&lt;titles&gt;&lt;title&gt;&lt;style face="normal" font="default" size="100%"&gt;Incomplete Wood-Ljungdahl pathway facilitates one-carbon metabolism in organohalide-respiring &lt;/style&gt;&lt;style face="italic" font="default" size="100%"&gt;Dehalococcoides mccartyi&lt;/style&gt;&lt;/title&gt;&lt;secondary-title&gt;Proc Natl Acad Sci USA&lt;/secondary-title&gt;&lt;short-title&gt;Proceedings of the National Academy of Sciences of the United States of America&lt;/short-title&gt;&lt;/titles&gt;&lt;periodical&gt;&lt;full-title&gt;Proc Natl Acad Sci USA&lt;/full-title&gt;&lt;/periodical&gt;&lt;pages&gt;6419-6424&lt;/pages&gt;&lt;volume&gt;111&lt;/volume&gt;&lt;number&gt;17&lt;/number&gt;&lt;keywords&gt;&lt;keyword&gt;13C isotope analysis&lt;/keyword&gt;&lt;keyword&gt;Acetyl-CoA synthase&lt;/keyword&gt;&lt;keyword&gt;Reductive dechlorination&lt;/keyword&gt;&lt;/keywords&gt;&lt;dates&gt;&lt;year&gt;2014&lt;/year&gt;&lt;/dates&gt;&lt;urls&gt;&lt;related-urls&gt;&lt;url&gt;http://www.scopus.com/inward/record.url?eid=2-s2.0-84899621607&amp;amp;partnerID=40&amp;amp;md5=d118674319cdafa3a3c8998018daff9c&lt;/url&gt;&lt;/related-urls&gt;&lt;/urls&gt;&lt;electronic-resource-num&gt;10.1073/pnas.1321542111&lt;/electronic-resource-num&gt;&lt;remote-database-name&gt;Scopus&lt;/remote-database-name&gt;&lt;/record&gt;&lt;/Cite&gt;&lt;/EndNote&gt;</w:instrText>
      </w:r>
      <w:r w:rsidR="005A22C6">
        <w:rPr>
          <w:rFonts w:ascii="Verdana" w:hAnsi="Verdana"/>
          <w:sz w:val="20"/>
          <w:lang w:val="en-US"/>
        </w:rPr>
        <w:fldChar w:fldCharType="separate"/>
      </w:r>
      <w:r w:rsidR="0066193C">
        <w:rPr>
          <w:rFonts w:ascii="Verdana" w:hAnsi="Verdana"/>
          <w:noProof/>
          <w:sz w:val="20"/>
          <w:lang w:val="en-US"/>
        </w:rPr>
        <w:t>(Zhuang et al., 2014)</w:t>
      </w:r>
      <w:r w:rsidR="005A22C6">
        <w:rPr>
          <w:rFonts w:ascii="Verdana" w:hAnsi="Verdana"/>
          <w:sz w:val="20"/>
          <w:lang w:val="en-US"/>
        </w:rPr>
        <w:fldChar w:fldCharType="end"/>
      </w:r>
      <w:r w:rsidR="00082F33" w:rsidRPr="00B04263">
        <w:rPr>
          <w:rFonts w:ascii="Verdana" w:hAnsi="Verdana"/>
          <w:sz w:val="20"/>
          <w:lang w:val="en-US"/>
        </w:rPr>
        <w:t>.</w:t>
      </w:r>
      <w:r w:rsidR="00082F33">
        <w:rPr>
          <w:rFonts w:ascii="Verdana" w:hAnsi="Verdana"/>
          <w:sz w:val="20"/>
          <w:lang w:val="en-US"/>
        </w:rPr>
        <w:t xml:space="preserve"> </w:t>
      </w:r>
    </w:p>
    <w:p w:rsidR="004E7342" w:rsidRDefault="00C0309C" w:rsidP="009A5487">
      <w:pPr>
        <w:autoSpaceDE w:val="0"/>
        <w:autoSpaceDN w:val="0"/>
        <w:adjustRightInd w:val="0"/>
        <w:spacing w:line="480" w:lineRule="auto"/>
        <w:rPr>
          <w:rFonts w:ascii="Verdana" w:hAnsi="Verdana"/>
          <w:sz w:val="20"/>
          <w:lang w:val="en-US"/>
        </w:rPr>
      </w:pPr>
      <w:r w:rsidRPr="00B04263">
        <w:rPr>
          <w:rFonts w:ascii="Verdana" w:hAnsi="Verdana"/>
          <w:sz w:val="20"/>
          <w:lang w:val="en-US"/>
        </w:rPr>
        <w:t>Following addition of an electron donor in contaminated aquifers, OHR</w:t>
      </w:r>
      <w:r w:rsidR="00586E94">
        <w:rPr>
          <w:rFonts w:ascii="Verdana" w:hAnsi="Verdana"/>
          <w:sz w:val="20"/>
          <w:lang w:val="en-US"/>
        </w:rPr>
        <w:t>B</w:t>
      </w:r>
      <w:r w:rsidRPr="00B04263">
        <w:rPr>
          <w:rFonts w:ascii="Verdana" w:hAnsi="Verdana"/>
          <w:sz w:val="20"/>
          <w:lang w:val="en-US"/>
        </w:rPr>
        <w:t xml:space="preserve"> will depen</w:t>
      </w:r>
      <w:r w:rsidR="00E4058D">
        <w:rPr>
          <w:rFonts w:ascii="Verdana" w:hAnsi="Verdana"/>
          <w:sz w:val="20"/>
          <w:lang w:val="en-US"/>
        </w:rPr>
        <w:t>d</w:t>
      </w:r>
      <w:r w:rsidRPr="00B04263">
        <w:rPr>
          <w:rFonts w:ascii="Verdana" w:hAnsi="Verdana"/>
          <w:sz w:val="20"/>
          <w:lang w:val="en-US"/>
        </w:rPr>
        <w:t xml:space="preserve"> on </w:t>
      </w:r>
      <w:r w:rsidR="00FF5B5F">
        <w:rPr>
          <w:rFonts w:ascii="Verdana" w:hAnsi="Verdana"/>
          <w:sz w:val="20"/>
          <w:lang w:val="en-US"/>
        </w:rPr>
        <w:t>composition and activity</w:t>
      </w:r>
      <w:r w:rsidR="00FF5B5F" w:rsidRPr="00B04263">
        <w:rPr>
          <w:rFonts w:ascii="Verdana" w:hAnsi="Verdana"/>
          <w:sz w:val="20"/>
          <w:lang w:val="en-US"/>
        </w:rPr>
        <w:t xml:space="preserve"> </w:t>
      </w:r>
      <w:r w:rsidR="00FF5B5F">
        <w:rPr>
          <w:rFonts w:ascii="Verdana" w:hAnsi="Verdana"/>
          <w:sz w:val="20"/>
          <w:lang w:val="en-US"/>
        </w:rPr>
        <w:t xml:space="preserve">of the </w:t>
      </w:r>
      <w:r w:rsidR="002A4DDB">
        <w:rPr>
          <w:rFonts w:ascii="Verdana" w:hAnsi="Verdana"/>
          <w:sz w:val="20"/>
          <w:lang w:val="en-US"/>
        </w:rPr>
        <w:t xml:space="preserve">resident </w:t>
      </w:r>
      <w:r w:rsidRPr="00B04263">
        <w:rPr>
          <w:rFonts w:ascii="Verdana" w:hAnsi="Verdana"/>
          <w:sz w:val="20"/>
          <w:lang w:val="en-US"/>
        </w:rPr>
        <w:t xml:space="preserve">microbial </w:t>
      </w:r>
      <w:r w:rsidR="00A743EB">
        <w:rPr>
          <w:rFonts w:ascii="Verdana" w:hAnsi="Verdana"/>
          <w:sz w:val="20"/>
          <w:lang w:val="en-US"/>
        </w:rPr>
        <w:t xml:space="preserve">community, </w:t>
      </w:r>
      <w:r w:rsidR="00FF5B5F">
        <w:rPr>
          <w:rFonts w:ascii="Verdana" w:hAnsi="Verdana"/>
          <w:sz w:val="20"/>
          <w:lang w:val="en-US"/>
        </w:rPr>
        <w:t xml:space="preserve">the local </w:t>
      </w:r>
      <w:r w:rsidRPr="00B04263">
        <w:rPr>
          <w:rFonts w:ascii="Verdana" w:hAnsi="Verdana"/>
          <w:sz w:val="20"/>
          <w:lang w:val="en-US"/>
        </w:rPr>
        <w:t xml:space="preserve">geochemical </w:t>
      </w:r>
      <w:r w:rsidR="00A743EB">
        <w:rPr>
          <w:rFonts w:ascii="Verdana" w:hAnsi="Verdana"/>
          <w:sz w:val="20"/>
          <w:lang w:val="en-US"/>
        </w:rPr>
        <w:t xml:space="preserve">and hydrological </w:t>
      </w:r>
      <w:r w:rsidRPr="00B04263">
        <w:rPr>
          <w:rFonts w:ascii="Verdana" w:hAnsi="Verdana"/>
          <w:sz w:val="20"/>
          <w:lang w:val="en-US"/>
        </w:rPr>
        <w:t xml:space="preserve">conditions and </w:t>
      </w:r>
      <w:r w:rsidR="00FF5B5F">
        <w:rPr>
          <w:rFonts w:ascii="Verdana" w:hAnsi="Verdana"/>
          <w:sz w:val="20"/>
          <w:lang w:val="en-US"/>
        </w:rPr>
        <w:t xml:space="preserve">the </w:t>
      </w:r>
      <w:r w:rsidR="007B7DCA">
        <w:rPr>
          <w:rFonts w:ascii="Verdana" w:hAnsi="Verdana"/>
          <w:sz w:val="20"/>
          <w:lang w:val="en-US"/>
        </w:rPr>
        <w:t>interaction</w:t>
      </w:r>
      <w:r w:rsidR="00A743EB">
        <w:rPr>
          <w:rFonts w:ascii="Verdana" w:hAnsi="Verdana"/>
          <w:sz w:val="20"/>
          <w:lang w:val="en-US"/>
        </w:rPr>
        <w:t>s between these fa</w:t>
      </w:r>
      <w:r w:rsidR="00A743EB" w:rsidRPr="0045630B">
        <w:rPr>
          <w:rFonts w:ascii="Verdana" w:hAnsi="Verdana"/>
          <w:sz w:val="20"/>
          <w:lang w:val="en-US"/>
        </w:rPr>
        <w:t>ctors</w:t>
      </w:r>
      <w:r w:rsidRPr="0045630B">
        <w:rPr>
          <w:rFonts w:ascii="Verdana" w:hAnsi="Verdana"/>
          <w:sz w:val="20"/>
          <w:lang w:val="en-US"/>
        </w:rPr>
        <w:t xml:space="preserve">. </w:t>
      </w:r>
      <w:r w:rsidR="00830D96" w:rsidRPr="0045630B">
        <w:rPr>
          <w:rFonts w:ascii="Verdana" w:hAnsi="Verdana"/>
          <w:sz w:val="20"/>
          <w:lang w:val="en-US"/>
        </w:rPr>
        <w:t xml:space="preserve">Aquifers are </w:t>
      </w:r>
      <w:r w:rsidR="00830D96" w:rsidRPr="0045630B">
        <w:rPr>
          <w:rFonts w:ascii="Verdana" w:hAnsi="Verdana"/>
          <w:sz w:val="20"/>
          <w:lang w:val="en-US"/>
        </w:rPr>
        <w:lastRenderedPageBreak/>
        <w:t>biogeochemically and hydrologically highly heterogeneous</w:t>
      </w:r>
      <w:r w:rsidR="000C24FC" w:rsidRPr="0045630B">
        <w:rPr>
          <w:rFonts w:ascii="Verdana" w:hAnsi="Verdana"/>
          <w:sz w:val="20"/>
          <w:lang w:val="en-US"/>
        </w:rPr>
        <w:t>/</w:t>
      </w:r>
      <w:r w:rsidR="00830D96" w:rsidRPr="0045630B">
        <w:rPr>
          <w:rFonts w:ascii="Verdana" w:hAnsi="Verdana"/>
          <w:sz w:val="20"/>
          <w:lang w:val="en-US"/>
        </w:rPr>
        <w:t>diverse</w:t>
      </w:r>
      <w:r w:rsidR="00EE5E16" w:rsidRPr="0045630B">
        <w:rPr>
          <w:rFonts w:ascii="Verdana" w:hAnsi="Verdana"/>
          <w:sz w:val="20"/>
          <w:lang w:val="en-US"/>
        </w:rPr>
        <w:t xml:space="preserve"> and understanding biostimulation-induced subsurface feedback</w:t>
      </w:r>
      <w:r w:rsidR="00B969AA" w:rsidRPr="0045630B">
        <w:rPr>
          <w:rFonts w:ascii="Verdana" w:hAnsi="Verdana"/>
          <w:sz w:val="20"/>
          <w:lang w:val="en-US"/>
        </w:rPr>
        <w:t xml:space="preserve"> </w:t>
      </w:r>
      <w:r w:rsidR="00EE5E16" w:rsidRPr="0045630B">
        <w:rPr>
          <w:rFonts w:ascii="Verdana" w:hAnsi="Verdana"/>
          <w:sz w:val="20"/>
          <w:lang w:val="en-US"/>
        </w:rPr>
        <w:t>demands</w:t>
      </w:r>
      <w:r w:rsidR="00830D96" w:rsidRPr="0045630B">
        <w:rPr>
          <w:rFonts w:ascii="Verdana" w:hAnsi="Verdana"/>
          <w:sz w:val="20"/>
          <w:lang w:val="en-US"/>
        </w:rPr>
        <w:t xml:space="preserve"> </w:t>
      </w:r>
      <w:r w:rsidR="00EE5E16" w:rsidRPr="0045630B">
        <w:rPr>
          <w:rFonts w:ascii="Verdana" w:hAnsi="Verdana"/>
          <w:sz w:val="20"/>
          <w:lang w:val="en-US"/>
        </w:rPr>
        <w:t xml:space="preserve">insight </w:t>
      </w:r>
      <w:r w:rsidR="002A4DDB">
        <w:rPr>
          <w:rFonts w:ascii="Verdana" w:hAnsi="Verdana"/>
          <w:sz w:val="20"/>
          <w:lang w:val="en-US"/>
        </w:rPr>
        <w:t>i</w:t>
      </w:r>
      <w:r w:rsidR="00EE5E16" w:rsidRPr="0045630B">
        <w:rPr>
          <w:rFonts w:ascii="Verdana" w:hAnsi="Verdana"/>
          <w:sz w:val="20"/>
          <w:lang w:val="en-US"/>
        </w:rPr>
        <w:t xml:space="preserve">n </w:t>
      </w:r>
      <w:r w:rsidR="00D07BB6" w:rsidRPr="0045630B">
        <w:rPr>
          <w:rFonts w:ascii="Verdana" w:hAnsi="Verdana"/>
          <w:sz w:val="20"/>
          <w:lang w:val="en-US"/>
        </w:rPr>
        <w:t>microbial community dynamics</w:t>
      </w:r>
      <w:r w:rsidR="002A4DDB">
        <w:rPr>
          <w:rFonts w:ascii="Verdana" w:hAnsi="Verdana"/>
          <w:sz w:val="20"/>
          <w:lang w:val="en-US"/>
        </w:rPr>
        <w:t xml:space="preserve"> and</w:t>
      </w:r>
      <w:r w:rsidR="00D07BB6" w:rsidRPr="0045630B">
        <w:rPr>
          <w:rFonts w:ascii="Verdana" w:hAnsi="Verdana"/>
          <w:sz w:val="20"/>
          <w:lang w:val="en-US"/>
        </w:rPr>
        <w:t xml:space="preserve"> physiology and their interactions with geochemical</w:t>
      </w:r>
      <w:r w:rsidR="006674EF" w:rsidRPr="0045630B">
        <w:rPr>
          <w:rFonts w:ascii="Verdana" w:hAnsi="Verdana"/>
          <w:sz w:val="20"/>
          <w:lang w:val="en-US"/>
        </w:rPr>
        <w:t xml:space="preserve"> and </w:t>
      </w:r>
      <w:r w:rsidR="00FF0E76" w:rsidRPr="0045630B">
        <w:rPr>
          <w:rFonts w:ascii="Verdana" w:hAnsi="Verdana"/>
          <w:sz w:val="20"/>
          <w:lang w:val="en-US"/>
        </w:rPr>
        <w:t>hydrological</w:t>
      </w:r>
      <w:r w:rsidR="00D07BB6" w:rsidRPr="0045630B">
        <w:rPr>
          <w:rFonts w:ascii="Verdana" w:hAnsi="Verdana"/>
          <w:sz w:val="20"/>
          <w:lang w:val="en-US"/>
        </w:rPr>
        <w:t xml:space="preserve"> parameters</w:t>
      </w:r>
      <w:r w:rsidR="00B969AA" w:rsidRPr="0045630B">
        <w:rPr>
          <w:rFonts w:ascii="Verdana" w:hAnsi="Verdana"/>
          <w:sz w:val="20"/>
          <w:lang w:val="en-US"/>
        </w:rPr>
        <w:t xml:space="preserve"> across space and time. </w:t>
      </w:r>
      <w:r w:rsidR="00EE5E16" w:rsidRPr="0045630B">
        <w:rPr>
          <w:rFonts w:ascii="Verdana" w:hAnsi="Verdana"/>
          <w:sz w:val="20"/>
          <w:lang w:val="en-US"/>
        </w:rPr>
        <w:t>This knowledge</w:t>
      </w:r>
      <w:r w:rsidR="00B969AA" w:rsidRPr="0045630B">
        <w:rPr>
          <w:rFonts w:ascii="Verdana" w:hAnsi="Verdana"/>
          <w:sz w:val="20"/>
          <w:lang w:val="en-US"/>
        </w:rPr>
        <w:t xml:space="preserve"> is</w:t>
      </w:r>
      <w:r w:rsidR="00D07BB6" w:rsidRPr="0045630B">
        <w:rPr>
          <w:rFonts w:ascii="Verdana" w:hAnsi="Verdana"/>
          <w:sz w:val="20"/>
          <w:lang w:val="en-US"/>
        </w:rPr>
        <w:t xml:space="preserve"> crucial to</w:t>
      </w:r>
      <w:r w:rsidR="00C023E2" w:rsidRPr="0045630B">
        <w:rPr>
          <w:rFonts w:ascii="Verdana" w:hAnsi="Verdana"/>
          <w:sz w:val="20"/>
          <w:lang w:val="en-US"/>
        </w:rPr>
        <w:t xml:space="preserve"> guide design and optimization of ERD</w:t>
      </w:r>
      <w:r w:rsidR="00830D96" w:rsidRPr="0045630B">
        <w:rPr>
          <w:rFonts w:ascii="Verdana" w:hAnsi="Verdana"/>
          <w:sz w:val="20"/>
          <w:lang w:val="en-US"/>
        </w:rPr>
        <w:t xml:space="preserve"> </w:t>
      </w:r>
      <w:r w:rsidR="000D1B38" w:rsidRPr="0045630B">
        <w:rPr>
          <w:rFonts w:ascii="Verdana" w:hAnsi="Verdana"/>
          <w:sz w:val="20"/>
          <w:lang w:val="en-US"/>
        </w:rPr>
        <w:t>efforts</w:t>
      </w:r>
      <w:r w:rsidR="00B969AA" w:rsidRPr="0045630B">
        <w:rPr>
          <w:rFonts w:ascii="Verdana" w:hAnsi="Verdana"/>
          <w:sz w:val="20"/>
          <w:lang w:val="en-US"/>
        </w:rPr>
        <w:t xml:space="preserve"> but remains </w:t>
      </w:r>
      <w:r w:rsidR="0045630B" w:rsidRPr="0045630B">
        <w:rPr>
          <w:rFonts w:ascii="Verdana" w:hAnsi="Verdana"/>
          <w:sz w:val="20"/>
          <w:lang w:val="en-US"/>
        </w:rPr>
        <w:t>limited</w:t>
      </w:r>
      <w:r w:rsidR="00D07BB6" w:rsidRPr="0045630B">
        <w:rPr>
          <w:rFonts w:ascii="Verdana" w:hAnsi="Verdana"/>
          <w:sz w:val="20"/>
          <w:lang w:val="en-US"/>
        </w:rPr>
        <w:t>.</w:t>
      </w:r>
      <w:r w:rsidR="00D07BB6">
        <w:rPr>
          <w:rFonts w:ascii="Verdana" w:hAnsi="Verdana"/>
          <w:sz w:val="20"/>
          <w:lang w:val="en-US"/>
        </w:rPr>
        <w:t xml:space="preserve"> </w:t>
      </w:r>
      <w:r w:rsidR="00830D96">
        <w:rPr>
          <w:rFonts w:ascii="Verdana" w:hAnsi="Verdana"/>
          <w:sz w:val="20"/>
          <w:lang w:val="en-US"/>
        </w:rPr>
        <w:t xml:space="preserve">To date, </w:t>
      </w:r>
      <w:r w:rsidRPr="00B04263">
        <w:rPr>
          <w:rFonts w:ascii="Verdana" w:hAnsi="Verdana"/>
          <w:sz w:val="20"/>
          <w:lang w:val="en-US"/>
        </w:rPr>
        <w:t xml:space="preserve">ERD </w:t>
      </w:r>
      <w:r w:rsidR="000E0A6E">
        <w:rPr>
          <w:rFonts w:ascii="Verdana" w:hAnsi="Verdana"/>
          <w:sz w:val="20"/>
          <w:lang w:val="en-US"/>
        </w:rPr>
        <w:t xml:space="preserve">related microbial </w:t>
      </w:r>
      <w:r w:rsidR="00586E94">
        <w:rPr>
          <w:rFonts w:ascii="Verdana" w:hAnsi="Verdana"/>
          <w:sz w:val="20"/>
          <w:lang w:val="en-US"/>
        </w:rPr>
        <w:t xml:space="preserve">monitoring </w:t>
      </w:r>
      <w:r w:rsidRPr="00B04263">
        <w:rPr>
          <w:rFonts w:ascii="Verdana" w:hAnsi="Verdana"/>
          <w:sz w:val="20"/>
          <w:lang w:val="en-US"/>
        </w:rPr>
        <w:t xml:space="preserve">efforts have mainly focused on </w:t>
      </w:r>
      <w:r w:rsidR="006C0030">
        <w:rPr>
          <w:rFonts w:ascii="Verdana" w:hAnsi="Verdana"/>
          <w:sz w:val="20"/>
          <w:lang w:val="en-US"/>
        </w:rPr>
        <w:t xml:space="preserve">quantitative PCR (qPCR) based </w:t>
      </w:r>
      <w:r w:rsidRPr="00B04263">
        <w:rPr>
          <w:rFonts w:ascii="Verdana" w:hAnsi="Verdana"/>
          <w:sz w:val="20"/>
          <w:lang w:val="en-US"/>
        </w:rPr>
        <w:t xml:space="preserve">tracking </w:t>
      </w:r>
      <w:r w:rsidR="006C0030">
        <w:rPr>
          <w:rFonts w:ascii="Verdana" w:hAnsi="Verdana"/>
          <w:sz w:val="20"/>
          <w:lang w:val="en-US"/>
        </w:rPr>
        <w:t xml:space="preserve">of </w:t>
      </w:r>
      <w:r w:rsidRPr="00B04263">
        <w:rPr>
          <w:rFonts w:ascii="Verdana" w:hAnsi="Verdana"/>
          <w:sz w:val="20"/>
          <w:lang w:val="en-US"/>
        </w:rPr>
        <w:t xml:space="preserve">key OHRB and </w:t>
      </w:r>
      <w:r w:rsidR="00714985">
        <w:rPr>
          <w:rFonts w:ascii="Verdana" w:hAnsi="Verdana"/>
          <w:sz w:val="20"/>
          <w:lang w:val="en-US"/>
        </w:rPr>
        <w:t>the</w:t>
      </w:r>
      <w:r w:rsidR="000A29C5">
        <w:rPr>
          <w:rFonts w:ascii="Verdana" w:hAnsi="Verdana"/>
          <w:sz w:val="20"/>
          <w:lang w:val="en-US"/>
        </w:rPr>
        <w:t>ir</w:t>
      </w:r>
      <w:r w:rsidR="007B7DCA">
        <w:rPr>
          <w:rFonts w:ascii="Verdana" w:hAnsi="Verdana"/>
          <w:sz w:val="20"/>
          <w:lang w:val="en-US"/>
        </w:rPr>
        <w:t xml:space="preserve"> </w:t>
      </w:r>
      <w:r w:rsidRPr="00B04263">
        <w:rPr>
          <w:rFonts w:ascii="Verdana" w:hAnsi="Verdana"/>
          <w:i/>
          <w:sz w:val="20"/>
          <w:lang w:val="en-US"/>
        </w:rPr>
        <w:t>rdh</w:t>
      </w:r>
      <w:r w:rsidR="00A76B01">
        <w:rPr>
          <w:rFonts w:ascii="Verdana" w:hAnsi="Verdana"/>
          <w:i/>
          <w:sz w:val="20"/>
          <w:lang w:val="en-US"/>
        </w:rPr>
        <w:t>A</w:t>
      </w:r>
      <w:r w:rsidRPr="00B04263">
        <w:rPr>
          <w:rFonts w:ascii="Verdana" w:hAnsi="Verdana"/>
          <w:i/>
          <w:sz w:val="20"/>
          <w:lang w:val="en-US"/>
        </w:rPr>
        <w:t xml:space="preserve"> </w:t>
      </w:r>
      <w:r w:rsidRPr="00B04263">
        <w:rPr>
          <w:rFonts w:ascii="Verdana" w:hAnsi="Verdana"/>
          <w:sz w:val="20"/>
          <w:lang w:val="en-US"/>
        </w:rPr>
        <w:t>genes</w:t>
      </w:r>
      <w:r w:rsidR="00B70136">
        <w:rPr>
          <w:rFonts w:ascii="Verdana" w:hAnsi="Verdana"/>
          <w:sz w:val="20"/>
          <w:lang w:val="en-US"/>
        </w:rPr>
        <w:t xml:space="preserve"> </w:t>
      </w:r>
      <w:r w:rsidR="008E7B6E">
        <w:rPr>
          <w:rFonts w:ascii="Verdana" w:hAnsi="Verdana"/>
          <w:sz w:val="20"/>
          <w:lang w:val="en-US"/>
        </w:rPr>
        <w:fldChar w:fldCharType="begin">
          <w:fldData xml:space="preserve">PEVuZE5vdGU+PENpdGU+PEF1dGhvcj5EYW1nYWFyZDwvQXV0aG9yPjxZZWFyPjIwMTM8L1llYXI+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PEVuZE5vdGU+PENpdGU+PEF1dGhvcj5EYW1nYWFyZDwvQXV0aG9yPjxZZWFyPjIwMTM8L1llYXI+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8E7B6E">
        <w:rPr>
          <w:rFonts w:ascii="Verdana" w:hAnsi="Verdana"/>
          <w:sz w:val="20"/>
          <w:lang w:val="en-US"/>
        </w:rPr>
      </w:r>
      <w:r w:rsidR="008E7B6E">
        <w:rPr>
          <w:rFonts w:ascii="Verdana" w:hAnsi="Verdana"/>
          <w:sz w:val="20"/>
          <w:lang w:val="en-US"/>
        </w:rPr>
        <w:fldChar w:fldCharType="separate"/>
      </w:r>
      <w:r w:rsidR="0066193C">
        <w:rPr>
          <w:rFonts w:ascii="Verdana" w:hAnsi="Verdana"/>
          <w:noProof/>
          <w:sz w:val="20"/>
          <w:lang w:val="en-US"/>
        </w:rPr>
        <w:t>(Lendvay et al., 2003; Lee et al., 2008; Scheutz et al., 2008; Ritalahti et al., 2010; Scheutz et al., 2010; Damgaard et al., 2013; Révész et al., 2014; Sutton et al., 2015b)</w:t>
      </w:r>
      <w:r w:rsidR="008E7B6E">
        <w:rPr>
          <w:rFonts w:ascii="Verdana" w:hAnsi="Verdana"/>
          <w:sz w:val="20"/>
          <w:lang w:val="en-US"/>
        </w:rPr>
        <w:fldChar w:fldCharType="end"/>
      </w:r>
      <w:r w:rsidRPr="00B04263">
        <w:rPr>
          <w:rFonts w:ascii="Verdana" w:hAnsi="Verdana"/>
          <w:sz w:val="20"/>
          <w:lang w:val="en-US"/>
        </w:rPr>
        <w:t xml:space="preserve"> </w:t>
      </w:r>
      <w:r w:rsidR="006C0030">
        <w:rPr>
          <w:rFonts w:ascii="Verdana" w:hAnsi="Verdana"/>
          <w:sz w:val="20"/>
          <w:lang w:val="en-US"/>
        </w:rPr>
        <w:t xml:space="preserve">or occasionally </w:t>
      </w:r>
      <w:r w:rsidR="00BB2213">
        <w:rPr>
          <w:rFonts w:ascii="Verdana" w:hAnsi="Verdana"/>
          <w:sz w:val="20"/>
          <w:lang w:val="en-US"/>
        </w:rPr>
        <w:t>o</w:t>
      </w:r>
      <w:r w:rsidR="00FF5B5F">
        <w:rPr>
          <w:rFonts w:ascii="Verdana" w:hAnsi="Verdana"/>
          <w:sz w:val="20"/>
          <w:lang w:val="en-US"/>
        </w:rPr>
        <w:t>f</w:t>
      </w:r>
      <w:r w:rsidR="00BB2213">
        <w:rPr>
          <w:rFonts w:ascii="Verdana" w:hAnsi="Verdana"/>
          <w:sz w:val="20"/>
          <w:lang w:val="en-US"/>
        </w:rPr>
        <w:t xml:space="preserve"> </w:t>
      </w:r>
      <w:r w:rsidR="00586E94">
        <w:rPr>
          <w:rFonts w:ascii="Verdana" w:hAnsi="Verdana"/>
          <w:sz w:val="20"/>
          <w:lang w:val="en-US"/>
        </w:rPr>
        <w:t xml:space="preserve">selected </w:t>
      </w:r>
      <w:r w:rsidRPr="00B04263">
        <w:rPr>
          <w:rFonts w:ascii="Verdana" w:hAnsi="Verdana"/>
          <w:sz w:val="20"/>
          <w:lang w:val="en-US"/>
        </w:rPr>
        <w:t>non-dechlorinating microbial guilds</w:t>
      </w:r>
      <w:r w:rsidR="008E7B6E">
        <w:rPr>
          <w:rFonts w:ascii="Verdana" w:hAnsi="Verdana"/>
          <w:sz w:val="20"/>
          <w:lang w:val="en-US"/>
        </w:rPr>
        <w:t xml:space="preserve"> </w:t>
      </w:r>
      <w:r w:rsidR="008E7B6E">
        <w:rPr>
          <w:rFonts w:ascii="Verdana" w:hAnsi="Verdana"/>
          <w:sz w:val="20"/>
          <w:lang w:val="en-US"/>
        </w:rPr>
        <w:fldChar w:fldCharType="begin"/>
      </w:r>
      <w:r w:rsidR="0066193C">
        <w:rPr>
          <w:rFonts w:ascii="Verdana" w:hAnsi="Verdana"/>
          <w:sz w:val="20"/>
          <w:lang w:val="en-US"/>
        </w:rPr>
        <w:instrText xml:space="preserve"> ADDIN EN.CITE &lt;EndNote&gt;&lt;Cite&gt;&lt;Author&gt;Pérez-De-Mora&lt;/Author&gt;&lt;Year&gt;2014&lt;/Year&gt;&lt;RecNum&gt;606&lt;/RecNum&gt;&lt;DisplayText&gt;(Pérez-De-Mora et al., 2014)&lt;/DisplayText&gt;&lt;record&gt;&lt;rec-number&gt;606&lt;/rec-number&gt;&lt;foreign-keys&gt;&lt;key app="EN" db-id="0awspfw0cdftanew0wdv2sz1pwvrt0pdfz22" timestamp="1444072319"&gt;606&lt;/key&gt;&lt;/foreign-keys&gt;&lt;ref-type name="Journal Article"&gt;17&lt;/ref-type&gt;&lt;contributors&gt;&lt;authors&gt;&lt;author&gt;Pérez-De-Mora, A.&lt;/author&gt;&lt;author&gt;Zila, A.&lt;/author&gt;&lt;author&gt;McMaster, M. L.&lt;/author&gt;&lt;author&gt;Edwards, E. A.&lt;/author&gt;&lt;/authors&gt;&lt;/contributors&gt;&lt;auth-address&gt;Department of Chemical Engineering and Applied Chemistry, University of Toronto, 200 College Street, Toronto, ON M5S 3E5N, Canada&amp;#xD;Research Unit Analytical Biogeochemistry, Department of Environmental Sciences, Helmholtz Zentrum München, Ingolstädterlandstrasse 1, 85764 Neuherberg, Germany&amp;#xD;Geosyntec Consultants, 2-130 Research Lane, Guelph, ON N1G 5G3, Canada&amp;#xD;Institute of Groundwater Ecology, Dept. of Environmental Sciences, Helmholtz Zentrum München, Neuherberg, Germany&lt;/auth-address&gt;&lt;titles&gt;&lt;title&gt;Bioremediation of chlorinated ethenes in fractured bedrock and associated changes in dechlorinating and nondechlorinating microbial populations&lt;/title&gt;&lt;secondary-title&gt;Environmental Science and Technology&lt;/secondary-title&gt;&lt;/titles&gt;&lt;periodical&gt;&lt;full-title&gt;Environmental Science and Technology&lt;/full-title&gt;&lt;abbr-1&gt;Environ. Sci. Technol.&lt;/abbr-1&gt;&lt;/periodical&gt;&lt;pages&gt;5770-5779&lt;/pages&gt;&lt;volume&gt;48&lt;/volume&gt;&lt;number&gt;10&lt;/number&gt;&lt;dates&gt;&lt;year&gt;2014&lt;/year&gt;&lt;/dates&gt;&lt;urls&gt;&lt;related-urls&gt;&lt;url&gt;http://www.scopus.com/inward/record.url?eid=2-s2.0-84901020322&amp;amp;partnerID=40&amp;amp;md5=17fc9ebbdc3a4c6a3f05060a5521f26b&lt;/url&gt;&lt;url&gt;http://pubs.acs.org/doi/pdfplus/10.1021/es404122y&lt;/url&gt;&lt;/related-urls&gt;&lt;/urls&gt;&lt;electronic-resource-num&gt;10.1021/es404122y&lt;/electronic-resource-num&gt;&lt;remote-database-name&gt;Scopus&lt;/remote-database-name&gt;&lt;/record&gt;&lt;/Cite&gt;&lt;/EndNote&gt;</w:instrText>
      </w:r>
      <w:r w:rsidR="008E7B6E">
        <w:rPr>
          <w:rFonts w:ascii="Verdana" w:hAnsi="Verdana"/>
          <w:sz w:val="20"/>
          <w:lang w:val="en-US"/>
        </w:rPr>
        <w:fldChar w:fldCharType="separate"/>
      </w:r>
      <w:r w:rsidR="0066193C">
        <w:rPr>
          <w:rFonts w:ascii="Verdana" w:hAnsi="Verdana"/>
          <w:noProof/>
          <w:sz w:val="20"/>
          <w:lang w:val="en-US"/>
        </w:rPr>
        <w:t>(Pérez-De-Mora et al., 2014)</w:t>
      </w:r>
      <w:r w:rsidR="008E7B6E">
        <w:rPr>
          <w:rFonts w:ascii="Verdana" w:hAnsi="Verdana"/>
          <w:sz w:val="20"/>
          <w:lang w:val="en-US"/>
        </w:rPr>
        <w:fldChar w:fldCharType="end"/>
      </w:r>
      <w:r w:rsidRPr="00B04263">
        <w:rPr>
          <w:rFonts w:ascii="Verdana" w:hAnsi="Verdana"/>
          <w:sz w:val="20"/>
          <w:lang w:val="en-US"/>
        </w:rPr>
        <w:t xml:space="preserve">. While application of </w:t>
      </w:r>
      <w:r w:rsidR="000A29C5">
        <w:rPr>
          <w:rFonts w:ascii="Verdana" w:hAnsi="Verdana"/>
          <w:sz w:val="20"/>
          <w:lang w:val="en-US"/>
        </w:rPr>
        <w:t xml:space="preserve">qPCR </w:t>
      </w:r>
      <w:r w:rsidR="00BA504D">
        <w:rPr>
          <w:rFonts w:ascii="Verdana" w:hAnsi="Verdana"/>
          <w:sz w:val="20"/>
          <w:lang w:val="en-US"/>
        </w:rPr>
        <w:t>as a</w:t>
      </w:r>
      <w:r w:rsidRPr="00B04263">
        <w:rPr>
          <w:rFonts w:ascii="Verdana" w:hAnsi="Verdana"/>
          <w:sz w:val="20"/>
          <w:lang w:val="en-US"/>
        </w:rPr>
        <w:t xml:space="preserve"> </w:t>
      </w:r>
      <w:r w:rsidR="00714985">
        <w:rPr>
          <w:rFonts w:ascii="Verdana" w:hAnsi="Verdana"/>
          <w:sz w:val="20"/>
          <w:lang w:val="en-US"/>
        </w:rPr>
        <w:t>specific</w:t>
      </w:r>
      <w:r w:rsidR="00714985" w:rsidRPr="00B04263">
        <w:rPr>
          <w:rFonts w:ascii="Verdana" w:hAnsi="Verdana"/>
          <w:sz w:val="20"/>
          <w:lang w:val="en-US"/>
        </w:rPr>
        <w:t xml:space="preserve"> </w:t>
      </w:r>
      <w:r w:rsidRPr="00B04263">
        <w:rPr>
          <w:rFonts w:ascii="Verdana" w:hAnsi="Verdana"/>
          <w:sz w:val="20"/>
          <w:lang w:val="en-US"/>
        </w:rPr>
        <w:t xml:space="preserve">assay </w:t>
      </w:r>
      <w:r>
        <w:rPr>
          <w:rFonts w:ascii="Verdana" w:hAnsi="Verdana"/>
          <w:sz w:val="20"/>
          <w:lang w:val="en-US"/>
        </w:rPr>
        <w:t xml:space="preserve">has </w:t>
      </w:r>
      <w:r w:rsidRPr="00B04263">
        <w:rPr>
          <w:rFonts w:ascii="Verdana" w:hAnsi="Verdana"/>
          <w:sz w:val="20"/>
          <w:lang w:val="en-US"/>
        </w:rPr>
        <w:t xml:space="preserve">highly refined diagnostic power </w:t>
      </w:r>
      <w:r w:rsidR="00BA504D">
        <w:rPr>
          <w:rFonts w:ascii="Verdana" w:hAnsi="Verdana"/>
          <w:sz w:val="20"/>
          <w:lang w:val="en-US"/>
        </w:rPr>
        <w:t>and</w:t>
      </w:r>
      <w:r w:rsidRPr="00B04263">
        <w:rPr>
          <w:rFonts w:ascii="Verdana" w:hAnsi="Verdana"/>
          <w:sz w:val="20"/>
          <w:lang w:val="en-US"/>
        </w:rPr>
        <w:t xml:space="preserve"> </w:t>
      </w:r>
      <w:r w:rsidR="00714985">
        <w:rPr>
          <w:rFonts w:ascii="Verdana" w:hAnsi="Verdana"/>
          <w:sz w:val="20"/>
          <w:lang w:val="en-US"/>
        </w:rPr>
        <w:t>guide</w:t>
      </w:r>
      <w:r w:rsidR="00133A95">
        <w:rPr>
          <w:rFonts w:ascii="Verdana" w:hAnsi="Verdana"/>
          <w:sz w:val="20"/>
          <w:lang w:val="en-US"/>
        </w:rPr>
        <w:t>d</w:t>
      </w:r>
      <w:r w:rsidRPr="00B04263">
        <w:rPr>
          <w:rFonts w:ascii="Verdana" w:hAnsi="Verdana"/>
          <w:sz w:val="20"/>
          <w:lang w:val="en-US"/>
        </w:rPr>
        <w:t xml:space="preserve"> bioremediation efforts, it </w:t>
      </w:r>
      <w:r w:rsidR="000A29C5">
        <w:rPr>
          <w:rFonts w:ascii="Verdana" w:hAnsi="Verdana"/>
          <w:sz w:val="20"/>
          <w:lang w:val="en-US"/>
        </w:rPr>
        <w:t xml:space="preserve">normally </w:t>
      </w:r>
      <w:r w:rsidR="004A662D">
        <w:rPr>
          <w:rFonts w:ascii="Verdana" w:hAnsi="Verdana"/>
          <w:sz w:val="20"/>
          <w:lang w:val="en-US"/>
        </w:rPr>
        <w:t xml:space="preserve">assays </w:t>
      </w:r>
      <w:r w:rsidR="00FF5B5F">
        <w:rPr>
          <w:rFonts w:ascii="Verdana" w:hAnsi="Verdana"/>
          <w:sz w:val="20"/>
          <w:lang w:val="en-US"/>
        </w:rPr>
        <w:t xml:space="preserve">a </w:t>
      </w:r>
      <w:r w:rsidR="004A662D">
        <w:rPr>
          <w:rFonts w:ascii="Verdana" w:hAnsi="Verdana"/>
          <w:sz w:val="20"/>
          <w:lang w:val="en-US"/>
        </w:rPr>
        <w:t xml:space="preserve">limited </w:t>
      </w:r>
      <w:r w:rsidR="00FF5B5F">
        <w:rPr>
          <w:rFonts w:ascii="Verdana" w:hAnsi="Verdana"/>
          <w:sz w:val="20"/>
          <w:lang w:val="en-US"/>
        </w:rPr>
        <w:t xml:space="preserve">number of </w:t>
      </w:r>
      <w:r w:rsidR="004A662D">
        <w:rPr>
          <w:rFonts w:ascii="Verdana" w:hAnsi="Verdana"/>
          <w:sz w:val="20"/>
          <w:lang w:val="en-US"/>
        </w:rPr>
        <w:t xml:space="preserve">targets </w:t>
      </w:r>
      <w:r w:rsidR="00FF5B5F">
        <w:rPr>
          <w:rFonts w:ascii="Verdana" w:hAnsi="Verdana"/>
          <w:sz w:val="20"/>
          <w:lang w:val="en-US"/>
        </w:rPr>
        <w:t xml:space="preserve">and hence </w:t>
      </w:r>
      <w:r w:rsidRPr="00B04263">
        <w:rPr>
          <w:rFonts w:ascii="Verdana" w:hAnsi="Verdana"/>
          <w:sz w:val="20"/>
          <w:lang w:val="en-US"/>
        </w:rPr>
        <w:t>provid</w:t>
      </w:r>
      <w:r w:rsidR="00FF5B5F">
        <w:rPr>
          <w:rFonts w:ascii="Verdana" w:hAnsi="Verdana"/>
          <w:sz w:val="20"/>
          <w:lang w:val="en-US"/>
        </w:rPr>
        <w:t>es only</w:t>
      </w:r>
      <w:r w:rsidR="00714985">
        <w:rPr>
          <w:rFonts w:ascii="Verdana" w:hAnsi="Verdana"/>
          <w:sz w:val="20"/>
          <w:lang w:val="en-US"/>
        </w:rPr>
        <w:t xml:space="preserve"> fragment</w:t>
      </w:r>
      <w:r w:rsidR="00586E94">
        <w:rPr>
          <w:rFonts w:ascii="Verdana" w:hAnsi="Verdana"/>
          <w:sz w:val="20"/>
          <w:lang w:val="en-US"/>
        </w:rPr>
        <w:t>ed</w:t>
      </w:r>
      <w:r w:rsidRPr="00B04263">
        <w:rPr>
          <w:rFonts w:ascii="Verdana" w:hAnsi="Verdana"/>
          <w:sz w:val="20"/>
          <w:lang w:val="en-US"/>
        </w:rPr>
        <w:t xml:space="preserve"> information </w:t>
      </w:r>
      <w:r w:rsidR="00714985">
        <w:rPr>
          <w:rFonts w:ascii="Verdana" w:hAnsi="Verdana"/>
          <w:sz w:val="20"/>
          <w:lang w:val="en-US"/>
        </w:rPr>
        <w:t>regarding</w:t>
      </w:r>
      <w:r w:rsidR="00714985" w:rsidRPr="00B04263">
        <w:rPr>
          <w:rFonts w:ascii="Verdana" w:hAnsi="Verdana"/>
          <w:sz w:val="20"/>
          <w:lang w:val="en-US"/>
        </w:rPr>
        <w:t xml:space="preserve"> </w:t>
      </w:r>
      <w:r w:rsidR="0046691F">
        <w:rPr>
          <w:rFonts w:ascii="Verdana" w:hAnsi="Verdana"/>
          <w:sz w:val="20"/>
          <w:lang w:val="en-US"/>
        </w:rPr>
        <w:t xml:space="preserve">microbial community </w:t>
      </w:r>
      <w:r w:rsidR="00714985">
        <w:rPr>
          <w:rFonts w:ascii="Verdana" w:hAnsi="Verdana"/>
          <w:sz w:val="20"/>
          <w:lang w:val="en-US"/>
        </w:rPr>
        <w:t>composition</w:t>
      </w:r>
      <w:r w:rsidRPr="00B04263">
        <w:rPr>
          <w:rFonts w:ascii="Verdana" w:hAnsi="Verdana"/>
          <w:sz w:val="20"/>
          <w:lang w:val="en-US"/>
        </w:rPr>
        <w:t>, interactions</w:t>
      </w:r>
      <w:r w:rsidR="00714985">
        <w:rPr>
          <w:rFonts w:ascii="Verdana" w:hAnsi="Verdana"/>
          <w:sz w:val="20"/>
          <w:lang w:val="en-US"/>
        </w:rPr>
        <w:t xml:space="preserve"> between community members</w:t>
      </w:r>
      <w:r w:rsidRPr="00B04263">
        <w:rPr>
          <w:rFonts w:ascii="Verdana" w:hAnsi="Verdana"/>
          <w:sz w:val="20"/>
          <w:lang w:val="en-US"/>
        </w:rPr>
        <w:t xml:space="preserve"> and </w:t>
      </w:r>
      <w:r w:rsidR="00430EB9">
        <w:rPr>
          <w:rFonts w:ascii="Verdana" w:hAnsi="Verdana"/>
          <w:sz w:val="20"/>
          <w:lang w:val="en-US"/>
        </w:rPr>
        <w:t xml:space="preserve">community </w:t>
      </w:r>
      <w:r w:rsidR="00714985">
        <w:rPr>
          <w:rFonts w:ascii="Verdana" w:hAnsi="Verdana"/>
          <w:sz w:val="20"/>
          <w:lang w:val="en-US"/>
        </w:rPr>
        <w:t>dynamics</w:t>
      </w:r>
      <w:r w:rsidR="00714985" w:rsidRPr="00B04263">
        <w:rPr>
          <w:rFonts w:ascii="Verdana" w:hAnsi="Verdana"/>
          <w:sz w:val="20"/>
          <w:lang w:val="en-US"/>
        </w:rPr>
        <w:t xml:space="preserve"> </w:t>
      </w:r>
      <w:r w:rsidR="00714985">
        <w:rPr>
          <w:rFonts w:ascii="Verdana" w:hAnsi="Verdana"/>
          <w:sz w:val="20"/>
          <w:lang w:val="en-US"/>
        </w:rPr>
        <w:t>in response to</w:t>
      </w:r>
      <w:r w:rsidRPr="00B04263">
        <w:rPr>
          <w:rFonts w:ascii="Verdana" w:hAnsi="Verdana"/>
          <w:sz w:val="20"/>
          <w:lang w:val="en-US"/>
        </w:rPr>
        <w:t xml:space="preserve"> ERD.</w:t>
      </w:r>
      <w:r w:rsidR="00BA504D">
        <w:rPr>
          <w:rFonts w:ascii="Verdana" w:hAnsi="Verdana"/>
          <w:sz w:val="20"/>
          <w:lang w:val="en-US"/>
        </w:rPr>
        <w:t xml:space="preserve"> </w:t>
      </w:r>
      <w:r w:rsidR="001340C2">
        <w:rPr>
          <w:rFonts w:ascii="Verdana" w:hAnsi="Verdana"/>
          <w:sz w:val="20"/>
          <w:lang w:val="en-US"/>
        </w:rPr>
        <w:t>Former s</w:t>
      </w:r>
      <w:r w:rsidR="007B7DCA">
        <w:rPr>
          <w:rFonts w:ascii="Verdana" w:hAnsi="Verdana"/>
          <w:sz w:val="20"/>
          <w:lang w:val="en-US"/>
        </w:rPr>
        <w:t xml:space="preserve">tudies </w:t>
      </w:r>
      <w:r w:rsidR="006A7348">
        <w:rPr>
          <w:rFonts w:ascii="Verdana" w:hAnsi="Verdana"/>
          <w:sz w:val="20"/>
          <w:lang w:val="en-US"/>
        </w:rPr>
        <w:t xml:space="preserve">on biogeochemical trajectories of ERD </w:t>
      </w:r>
      <w:r w:rsidR="007B7DCA">
        <w:rPr>
          <w:rFonts w:ascii="Verdana" w:hAnsi="Verdana"/>
          <w:sz w:val="20"/>
          <w:lang w:val="en-US"/>
        </w:rPr>
        <w:t xml:space="preserve">either applied low resolution microbial community analysis </w:t>
      </w:r>
      <w:r w:rsidR="004E6DA6">
        <w:rPr>
          <w:rFonts w:ascii="Verdana" w:hAnsi="Verdana"/>
          <w:sz w:val="20"/>
          <w:lang w:val="en-US"/>
        </w:rPr>
        <w:t xml:space="preserve">methods </w:t>
      </w:r>
      <w:r w:rsidR="007B7DCA">
        <w:rPr>
          <w:rFonts w:ascii="Verdana" w:hAnsi="Verdana"/>
          <w:sz w:val="20"/>
          <w:lang w:val="en-US"/>
        </w:rPr>
        <w:t xml:space="preserve">such as clone libraries and </w:t>
      </w:r>
      <w:r w:rsidR="00EB5225">
        <w:rPr>
          <w:rFonts w:ascii="Verdana" w:hAnsi="Verdana"/>
          <w:sz w:val="20"/>
          <w:lang w:val="en-US"/>
        </w:rPr>
        <w:t xml:space="preserve">terminal restriction fragment length polymorphism </w:t>
      </w:r>
      <w:r w:rsidR="000A29C5">
        <w:rPr>
          <w:rFonts w:ascii="Verdana" w:hAnsi="Verdana"/>
          <w:sz w:val="20"/>
          <w:lang w:val="en-US"/>
        </w:rPr>
        <w:t xml:space="preserve">of PCR-amplified 16S rRNA genes </w:t>
      </w:r>
      <w:r w:rsidR="00A97EF1">
        <w:rPr>
          <w:rFonts w:ascii="Verdana" w:hAnsi="Verdana"/>
          <w:sz w:val="20"/>
          <w:lang w:val="en-US"/>
        </w:rPr>
        <w:fldChar w:fldCharType="begin">
          <w:fldData xml:space="preserve">PEVuZE5vdGU+PENpdGU+PEF1dGhvcj5MZW5kdmF5PC9BdXRob3I+PFllYXI+MjAwMzwvWWVhcj48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==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PEVuZE5vdGU+PENpdGU+PEF1dGhvcj5MZW5kdmF5PC9BdXRob3I+PFllYXI+MjAwMzwvWWVhcj48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==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A97EF1">
        <w:rPr>
          <w:rFonts w:ascii="Verdana" w:hAnsi="Verdana"/>
          <w:sz w:val="20"/>
          <w:lang w:val="en-US"/>
        </w:rPr>
      </w:r>
      <w:r w:rsidR="00A97EF1">
        <w:rPr>
          <w:rFonts w:ascii="Verdana" w:hAnsi="Verdana"/>
          <w:sz w:val="20"/>
          <w:lang w:val="en-US"/>
        </w:rPr>
        <w:fldChar w:fldCharType="separate"/>
      </w:r>
      <w:r w:rsidR="0066193C">
        <w:rPr>
          <w:rFonts w:ascii="Verdana" w:hAnsi="Verdana"/>
          <w:noProof/>
          <w:sz w:val="20"/>
          <w:lang w:val="en-US"/>
        </w:rPr>
        <w:t>(Lendvay et al., 2003; Macbeth et al., 2004; Rahm et al., 2006)</w:t>
      </w:r>
      <w:r w:rsidR="00A97EF1">
        <w:rPr>
          <w:rFonts w:ascii="Verdana" w:hAnsi="Verdana"/>
          <w:sz w:val="20"/>
          <w:lang w:val="en-US"/>
        </w:rPr>
        <w:fldChar w:fldCharType="end"/>
      </w:r>
      <w:r w:rsidR="00B548AA">
        <w:rPr>
          <w:rFonts w:ascii="Verdana" w:hAnsi="Verdana"/>
          <w:sz w:val="20"/>
          <w:lang w:val="en-US"/>
        </w:rPr>
        <w:t xml:space="preserve"> or were not </w:t>
      </w:r>
      <w:r w:rsidR="003A650E">
        <w:rPr>
          <w:rFonts w:ascii="Verdana" w:hAnsi="Verdana"/>
          <w:sz w:val="20"/>
          <w:lang w:val="en-US"/>
        </w:rPr>
        <w:t xml:space="preserve">complemented </w:t>
      </w:r>
      <w:r w:rsidR="00B548AA">
        <w:rPr>
          <w:rFonts w:ascii="Verdana" w:hAnsi="Verdana"/>
          <w:sz w:val="20"/>
          <w:lang w:val="en-US"/>
        </w:rPr>
        <w:t xml:space="preserve">with </w:t>
      </w:r>
      <w:r w:rsidR="001340C2">
        <w:rPr>
          <w:rFonts w:ascii="Verdana" w:hAnsi="Verdana"/>
          <w:sz w:val="20"/>
          <w:lang w:val="en-US"/>
        </w:rPr>
        <w:t xml:space="preserve">detailed analysis of geochemical parameters and CE concentration dynamics </w:t>
      </w:r>
      <w:r w:rsidR="006674EF">
        <w:rPr>
          <w:rFonts w:ascii="Verdana" w:hAnsi="Verdana"/>
          <w:sz w:val="20"/>
          <w:lang w:val="en-US"/>
        </w:rPr>
        <w:fldChar w:fldCharType="begin"/>
      </w:r>
      <w:r w:rsidR="0066193C">
        <w:rPr>
          <w:rFonts w:ascii="Verdana" w:hAnsi="Verdana"/>
          <w:sz w:val="20"/>
          <w:lang w:val="en-US"/>
        </w:rPr>
        <w:instrText xml:space="preserve"> ADDIN EN.CITE &lt;EndNote&gt;&lt;Cite&gt;&lt;Author&gt;Lee&lt;/Author&gt;&lt;Year&gt;2012&lt;/Year&gt;&lt;RecNum&gt;630&lt;/RecNum&gt;&lt;DisplayText&gt;(Lee et al., 2012)&lt;/DisplayText&gt;&lt;record&gt;&lt;rec-number&gt;630&lt;/rec-number&gt;&lt;foreign-keys&gt;&lt;key app="EN" db-id="0awspfw0cdftanew0wdv2sz1pwvrt0pdfz22" timestamp="1447157168"&gt;630&lt;/key&gt;&lt;/foreign-keys&gt;&lt;ref-type name="Journal Article"&gt;17&lt;/ref-type&gt;&lt;contributors&gt;&lt;authors&gt;&lt;author&gt;Lee, P. K. H.&lt;/author&gt;&lt;author&gt;Warnecke, F.&lt;/author&gt;&lt;author&gt;Brodie, E. L.&lt;/author&gt;&lt;author&gt;MacBeth, T. W.&lt;/author&gt;&lt;author&gt;Conrad, M. E.&lt;/author&gt;&lt;author&gt;Andersen, G. L.&lt;/author&gt;&lt;author&gt;Alvarez-Cohen, L.&lt;/author&gt;&lt;/authors&gt;&lt;/contributors&gt;&lt;auth-address&gt;Department of Civil and Environmental Engineering, University of California-Berkeley, Berkeley, CA, United States&amp;#xD;School of Energy and Environment, City University of Hong Kong, Hong Kong, Hong Kong&amp;#xD;Microbial Ecology Program, DOE Joint Genome Institute, Walnut Creek, CA, United States&amp;#xD;Earth Sciences Division, Lawrence Berkeley National Laboratory, Berkeley, CA, United States&amp;#xD;CDM, Helena, MT, United States&amp;#xD;Institute of Microbiology, Friedrich Schiller University of Jena, Germany&lt;/auth-address&gt;&lt;titles&gt;&lt;title&gt;Phylogenetic microarray analysis of a microbial community performing reductive dechlorination at a TCE-contaminated site&lt;/title&gt;&lt;secondary-title&gt;Environmental Science and Technology&lt;/secondary-title&gt;&lt;/titles&gt;&lt;periodical&gt;&lt;full-title&gt;Environmental Science and Technology&lt;/full-title&gt;&lt;abbr-1&gt;Environ. Sci. Technol.&lt;/abbr-1&gt;&lt;/periodical&gt;&lt;pages&gt;1044-1054&lt;/pages&gt;&lt;volume&gt;46&lt;/volume&gt;&lt;number&gt;2&lt;/number&gt;&lt;dates&gt;&lt;year&gt;2012&lt;/year&gt;&lt;/dates&gt;&lt;urls&gt;&lt;related-urls&gt;&lt;url&gt;http://www.scopus.com/inward/record.url?eid=2-s2.0-84855919501&amp;amp;partnerID=40&amp;amp;md5=1c99bec43f0bdd6f77dae4ad638f1a30&lt;/url&gt;&lt;/related-urls&gt;&lt;/urls&gt;&lt;electronic-resource-num&gt;10.1021/es203005k&lt;/electronic-resource-num&gt;&lt;remote-database-name&gt;Scopus&lt;/remote-database-name&gt;&lt;/record&gt;&lt;/Cite&gt;&lt;/EndNote&gt;</w:instrText>
      </w:r>
      <w:r w:rsidR="006674EF">
        <w:rPr>
          <w:rFonts w:ascii="Verdana" w:hAnsi="Verdana"/>
          <w:sz w:val="20"/>
          <w:lang w:val="en-US"/>
        </w:rPr>
        <w:fldChar w:fldCharType="separate"/>
      </w:r>
      <w:r w:rsidR="0066193C">
        <w:rPr>
          <w:rFonts w:ascii="Verdana" w:hAnsi="Verdana"/>
          <w:noProof/>
          <w:sz w:val="20"/>
          <w:lang w:val="en-US"/>
        </w:rPr>
        <w:t>(Lee et al., 2012)</w:t>
      </w:r>
      <w:r w:rsidR="006674EF">
        <w:rPr>
          <w:rFonts w:ascii="Verdana" w:hAnsi="Verdana"/>
          <w:sz w:val="20"/>
          <w:lang w:val="en-US"/>
        </w:rPr>
        <w:fldChar w:fldCharType="end"/>
      </w:r>
      <w:r w:rsidR="00A97EF1">
        <w:rPr>
          <w:rFonts w:ascii="Verdana" w:hAnsi="Verdana"/>
          <w:sz w:val="20"/>
          <w:lang w:val="en-US"/>
        </w:rPr>
        <w:fldChar w:fldCharType="begin"/>
      </w:r>
      <w:r w:rsidR="00A97EF1">
        <w:rPr>
          <w:rFonts w:ascii="Verdana" w:hAnsi="Verdana"/>
          <w:sz w:val="20"/>
          <w:lang w:val="en-US"/>
        </w:rPr>
        <w:fldChar w:fldCharType="separate"/>
      </w:r>
      <w:r w:rsidR="001340C2">
        <w:rPr>
          <w:rFonts w:ascii="Verdana" w:hAnsi="Verdana"/>
          <w:sz w:val="20"/>
          <w:lang w:val="en-US"/>
        </w:rPr>
        <w:t>{Lee, 2012 #630;Rahm, 2006 #634}</w:t>
      </w:r>
      <w:r w:rsidR="00A97EF1">
        <w:rPr>
          <w:rFonts w:ascii="Verdana" w:hAnsi="Verdana"/>
          <w:sz w:val="20"/>
          <w:lang w:val="en-US"/>
        </w:rPr>
        <w:fldChar w:fldCharType="end"/>
      </w:r>
      <w:r w:rsidR="004A662D">
        <w:rPr>
          <w:rFonts w:ascii="Verdana" w:hAnsi="Verdana"/>
          <w:sz w:val="20"/>
          <w:lang w:val="en-US"/>
        </w:rPr>
        <w:t xml:space="preserve">. </w:t>
      </w:r>
      <w:ins w:id="19" w:author="Stams, Fons" w:date="2016-08-09T15:35:00Z">
        <w:r w:rsidR="00521165">
          <w:rPr>
            <w:rFonts w:ascii="Verdana" w:hAnsi="Verdana"/>
            <w:sz w:val="20"/>
            <w:lang w:val="en-US"/>
          </w:rPr>
          <w:t>K</w:t>
        </w:r>
      </w:ins>
      <w:ins w:id="20" w:author="Atashgahi, Siavash" w:date="2016-08-07T20:35:00Z">
        <w:r w:rsidR="00CD4D19">
          <w:rPr>
            <w:rFonts w:ascii="Verdana" w:hAnsi="Verdana"/>
            <w:sz w:val="20"/>
            <w:lang w:val="en-US"/>
          </w:rPr>
          <w:t>nowledge</w:t>
        </w:r>
      </w:ins>
      <w:ins w:id="21" w:author="Atashgahi, Siavash" w:date="2016-08-07T20:27:00Z">
        <w:r w:rsidR="009A5487" w:rsidRPr="009A5487">
          <w:rPr>
            <w:rFonts w:ascii="Verdana" w:hAnsi="Verdana"/>
            <w:sz w:val="20"/>
            <w:lang w:val="en-US"/>
          </w:rPr>
          <w:t xml:space="preserve"> of </w:t>
        </w:r>
      </w:ins>
      <w:ins w:id="22" w:author="Atashgahi, Siavash" w:date="2016-08-07T20:42:00Z">
        <w:r w:rsidR="00762017">
          <w:rPr>
            <w:rFonts w:ascii="Verdana" w:hAnsi="Verdana"/>
            <w:sz w:val="20"/>
            <w:lang w:val="en-US"/>
          </w:rPr>
          <w:t xml:space="preserve">the </w:t>
        </w:r>
      </w:ins>
      <w:ins w:id="23" w:author="Atashgahi, Siavash" w:date="2016-08-07T20:34:00Z">
        <w:r w:rsidR="00CD4D19">
          <w:rPr>
            <w:rFonts w:ascii="Verdana" w:hAnsi="Verdana"/>
            <w:sz w:val="20"/>
            <w:lang w:val="en-US"/>
          </w:rPr>
          <w:t xml:space="preserve">interaction between </w:t>
        </w:r>
      </w:ins>
      <w:ins w:id="24" w:author="Atashgahi, Siavash" w:date="2016-08-07T20:28:00Z">
        <w:r w:rsidR="009A5487">
          <w:rPr>
            <w:rFonts w:ascii="Verdana" w:hAnsi="Verdana"/>
            <w:sz w:val="20"/>
            <w:lang w:val="en-US"/>
          </w:rPr>
          <w:t>geochemical</w:t>
        </w:r>
      </w:ins>
      <w:ins w:id="25" w:author="Atashgahi, Siavash" w:date="2016-08-07T20:34:00Z">
        <w:r w:rsidR="00CD4D19">
          <w:rPr>
            <w:rFonts w:ascii="Verdana" w:hAnsi="Verdana"/>
            <w:sz w:val="20"/>
            <w:lang w:val="en-US"/>
          </w:rPr>
          <w:t xml:space="preserve"> parameters and </w:t>
        </w:r>
      </w:ins>
      <w:ins w:id="26" w:author="Stams, Fons" w:date="2016-08-09T15:35:00Z">
        <w:r w:rsidR="00521165">
          <w:rPr>
            <w:rFonts w:ascii="Verdana" w:hAnsi="Verdana"/>
            <w:sz w:val="20"/>
            <w:lang w:val="en-US"/>
          </w:rPr>
          <w:t xml:space="preserve">the </w:t>
        </w:r>
      </w:ins>
      <w:ins w:id="27" w:author="Atashgahi, Siavash" w:date="2016-08-07T20:34:00Z">
        <w:r w:rsidR="00CD4D19">
          <w:rPr>
            <w:rFonts w:ascii="Verdana" w:hAnsi="Verdana"/>
            <w:sz w:val="20"/>
            <w:lang w:val="en-US"/>
          </w:rPr>
          <w:t xml:space="preserve">microbial communities </w:t>
        </w:r>
      </w:ins>
      <w:ins w:id="28" w:author="Stams, Fons" w:date="2016-08-09T15:36:00Z">
        <w:r w:rsidR="00521165">
          <w:rPr>
            <w:rFonts w:ascii="Verdana" w:hAnsi="Verdana"/>
            <w:sz w:val="20"/>
            <w:lang w:val="en-US"/>
          </w:rPr>
          <w:t xml:space="preserve">involved in </w:t>
        </w:r>
      </w:ins>
      <w:ins w:id="29" w:author="Atashgahi, Siavash" w:date="2016-08-10T07:46:00Z">
        <w:r w:rsidR="0092167A">
          <w:rPr>
            <w:rFonts w:ascii="Verdana" w:hAnsi="Verdana"/>
            <w:sz w:val="20"/>
            <w:lang w:val="en-US"/>
          </w:rPr>
          <w:t>ERD</w:t>
        </w:r>
      </w:ins>
      <w:ins w:id="30" w:author="Stams, Fons" w:date="2016-08-09T15:36:00Z">
        <w:r w:rsidR="00521165">
          <w:rPr>
            <w:rFonts w:ascii="Verdana" w:hAnsi="Verdana"/>
            <w:sz w:val="20"/>
            <w:lang w:val="en-US"/>
          </w:rPr>
          <w:t xml:space="preserve"> </w:t>
        </w:r>
      </w:ins>
      <w:ins w:id="31" w:author="Atashgahi, Siavash" w:date="2016-08-07T20:27:00Z">
        <w:r w:rsidR="009A5487" w:rsidRPr="009A5487">
          <w:rPr>
            <w:rFonts w:ascii="Verdana" w:hAnsi="Verdana"/>
            <w:sz w:val="20"/>
            <w:lang w:val="en-US"/>
          </w:rPr>
          <w:t xml:space="preserve">will </w:t>
        </w:r>
      </w:ins>
      <w:ins w:id="32" w:author="Stams, Fons" w:date="2016-08-09T15:37:00Z">
        <w:r w:rsidR="00521165">
          <w:rPr>
            <w:rFonts w:ascii="Verdana" w:hAnsi="Verdana"/>
            <w:sz w:val="20"/>
            <w:lang w:val="en-US"/>
          </w:rPr>
          <w:t>give</w:t>
        </w:r>
      </w:ins>
      <w:ins w:id="33" w:author="Atashgahi, Siavash" w:date="2016-08-07T20:27:00Z">
        <w:r w:rsidR="009A5487" w:rsidRPr="009A5487">
          <w:rPr>
            <w:rFonts w:ascii="Verdana" w:hAnsi="Verdana"/>
            <w:sz w:val="20"/>
            <w:lang w:val="en-US"/>
          </w:rPr>
          <w:t xml:space="preserve"> insight into</w:t>
        </w:r>
      </w:ins>
      <w:ins w:id="34" w:author="Atashgahi, Siavash" w:date="2016-08-07T20:28:00Z">
        <w:r w:rsidR="009A5487">
          <w:rPr>
            <w:rFonts w:ascii="Verdana" w:hAnsi="Verdana"/>
            <w:sz w:val="20"/>
            <w:lang w:val="en-US"/>
          </w:rPr>
          <w:t xml:space="preserve"> </w:t>
        </w:r>
      </w:ins>
      <w:ins w:id="35" w:author="Atashgahi, Siavash" w:date="2016-08-07T20:27:00Z">
        <w:r w:rsidR="009A5487" w:rsidRPr="009A5487">
          <w:rPr>
            <w:rFonts w:ascii="Verdana" w:hAnsi="Verdana"/>
            <w:sz w:val="20"/>
            <w:lang w:val="en-US"/>
          </w:rPr>
          <w:t xml:space="preserve">the ‘black box’ of </w:t>
        </w:r>
      </w:ins>
      <w:ins w:id="36" w:author="Atashgahi, Siavash" w:date="2016-08-07T20:30:00Z">
        <w:r w:rsidR="00CD4D19" w:rsidRPr="009A5487">
          <w:rPr>
            <w:rFonts w:ascii="Verdana" w:hAnsi="Verdana"/>
            <w:sz w:val="20"/>
            <w:lang w:val="en-US"/>
          </w:rPr>
          <w:t xml:space="preserve">processes </w:t>
        </w:r>
      </w:ins>
      <w:ins w:id="37" w:author="Atashgahi, Siavash" w:date="2016-08-07T20:29:00Z">
        <w:r w:rsidR="00CD4D19" w:rsidRPr="009A5487">
          <w:rPr>
            <w:rFonts w:ascii="Verdana" w:hAnsi="Verdana"/>
            <w:sz w:val="20"/>
            <w:lang w:val="en-US"/>
          </w:rPr>
          <w:t xml:space="preserve">underlying </w:t>
        </w:r>
      </w:ins>
      <w:ins w:id="38" w:author="Atashgahi, Siavash" w:date="2016-08-07T20:30:00Z">
        <w:r w:rsidR="00CD4D19">
          <w:rPr>
            <w:rFonts w:ascii="Verdana" w:hAnsi="Verdana"/>
            <w:sz w:val="20"/>
            <w:lang w:val="en-US"/>
          </w:rPr>
          <w:t xml:space="preserve">this accepted bioremediation solution. </w:t>
        </w:r>
      </w:ins>
      <w:r w:rsidR="0046691F">
        <w:rPr>
          <w:rFonts w:ascii="Verdana" w:hAnsi="Verdana"/>
          <w:sz w:val="20"/>
          <w:lang w:val="en-US"/>
        </w:rPr>
        <w:t xml:space="preserve">Some </w:t>
      </w:r>
      <w:r w:rsidR="00D514FC">
        <w:rPr>
          <w:rFonts w:ascii="Verdana" w:hAnsi="Verdana"/>
          <w:sz w:val="20"/>
          <w:lang w:val="en-US"/>
        </w:rPr>
        <w:t>studies have addressed</w:t>
      </w:r>
      <w:r w:rsidR="004E7342">
        <w:rPr>
          <w:rFonts w:ascii="Verdana" w:hAnsi="Verdana"/>
          <w:sz w:val="20"/>
          <w:lang w:val="en-US"/>
        </w:rPr>
        <w:t xml:space="preserve"> microbial </w:t>
      </w:r>
      <w:r w:rsidR="000D38A6">
        <w:rPr>
          <w:rFonts w:ascii="Verdana" w:hAnsi="Verdana"/>
          <w:sz w:val="20"/>
          <w:lang w:val="en-US"/>
        </w:rPr>
        <w:t>community</w:t>
      </w:r>
      <w:r w:rsidR="004E7342">
        <w:rPr>
          <w:rFonts w:ascii="Verdana" w:hAnsi="Verdana"/>
          <w:sz w:val="20"/>
          <w:lang w:val="en-US"/>
        </w:rPr>
        <w:t xml:space="preserve"> </w:t>
      </w:r>
      <w:r w:rsidR="00714985">
        <w:rPr>
          <w:rFonts w:ascii="Verdana" w:hAnsi="Verdana"/>
          <w:sz w:val="20"/>
          <w:lang w:val="en-US"/>
        </w:rPr>
        <w:t xml:space="preserve">dynamics </w:t>
      </w:r>
      <w:r w:rsidR="004E7342">
        <w:rPr>
          <w:rFonts w:ascii="Verdana" w:hAnsi="Verdana"/>
          <w:sz w:val="20"/>
          <w:lang w:val="en-US"/>
        </w:rPr>
        <w:fldChar w:fldCharType="begin">
          <w:fldData xml:space="preserve">PEVuZE5vdGU+PENpdGU+PEF1dGhvcj5Cb3dtYW48L0F1dGhvcj48WWVhcj4yMDA2PC9ZZWFyPjxS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==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PEVuZE5vdGU+PENpdGU+PEF1dGhvcj5Cb3dtYW48L0F1dGhvcj48WWVhcj4yMDA2PC9ZZWFyPjxS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==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4E7342">
        <w:rPr>
          <w:rFonts w:ascii="Verdana" w:hAnsi="Verdana"/>
          <w:sz w:val="20"/>
          <w:lang w:val="en-US"/>
        </w:rPr>
      </w:r>
      <w:r w:rsidR="004E7342">
        <w:rPr>
          <w:rFonts w:ascii="Verdana" w:hAnsi="Verdana"/>
          <w:sz w:val="20"/>
          <w:lang w:val="en-US"/>
        </w:rPr>
        <w:fldChar w:fldCharType="separate"/>
      </w:r>
      <w:r w:rsidR="0066193C">
        <w:rPr>
          <w:rFonts w:ascii="Verdana" w:hAnsi="Verdana"/>
          <w:noProof/>
          <w:sz w:val="20"/>
          <w:lang w:val="en-US"/>
        </w:rPr>
        <w:t>(Dojka et al., 1998; Bowman et al., 2006)</w:t>
      </w:r>
      <w:r w:rsidR="004E7342">
        <w:rPr>
          <w:rFonts w:ascii="Verdana" w:hAnsi="Verdana"/>
          <w:sz w:val="20"/>
          <w:lang w:val="en-US"/>
        </w:rPr>
        <w:fldChar w:fldCharType="end"/>
      </w:r>
      <w:r w:rsidR="004E7342">
        <w:rPr>
          <w:rFonts w:ascii="Verdana" w:hAnsi="Verdana"/>
          <w:sz w:val="20"/>
          <w:lang w:val="en-US"/>
        </w:rPr>
        <w:t xml:space="preserve"> and interaction</w:t>
      </w:r>
      <w:r w:rsidR="00133A95">
        <w:rPr>
          <w:rFonts w:ascii="Verdana" w:hAnsi="Verdana"/>
          <w:sz w:val="20"/>
          <w:lang w:val="en-US"/>
        </w:rPr>
        <w:t>s</w:t>
      </w:r>
      <w:r w:rsidR="004E7342">
        <w:rPr>
          <w:rFonts w:ascii="Verdana" w:hAnsi="Verdana"/>
          <w:sz w:val="20"/>
          <w:lang w:val="en-US"/>
        </w:rPr>
        <w:t xml:space="preserve"> with geochemical parameters </w:t>
      </w:r>
      <w:r w:rsidR="004E7342">
        <w:rPr>
          <w:rFonts w:ascii="Verdana" w:hAnsi="Verdana"/>
          <w:sz w:val="20"/>
          <w:lang w:val="en-US"/>
        </w:rPr>
        <w:fldChar w:fldCharType="begin">
          <w:fldData xml:space="preserve">PEVuZE5vdGU+PENpdGU+PEF1dGhvcj5Ib2huc3RvY2stQXNoZTwvQXV0aG9yPjxZZWFyPjIwMDE8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PEVuZE5vdGU+PENpdGU+PEF1dGhvcj5Ib2huc3RvY2stQXNoZTwvQXV0aG9yPjxZZWFyPjIwMDE8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4E7342">
        <w:rPr>
          <w:rFonts w:ascii="Verdana" w:hAnsi="Verdana"/>
          <w:sz w:val="20"/>
          <w:lang w:val="en-US"/>
        </w:rPr>
      </w:r>
      <w:r w:rsidR="004E7342">
        <w:rPr>
          <w:rFonts w:ascii="Verdana" w:hAnsi="Verdana"/>
          <w:sz w:val="20"/>
          <w:lang w:val="en-US"/>
        </w:rPr>
        <w:fldChar w:fldCharType="separate"/>
      </w:r>
      <w:r w:rsidR="0066193C">
        <w:rPr>
          <w:rFonts w:ascii="Verdana" w:hAnsi="Verdana"/>
          <w:noProof/>
          <w:sz w:val="20"/>
          <w:lang w:val="en-US"/>
        </w:rPr>
        <w:t>(Hohnstock-Ashe et al., 2001; Lowe et al., 2002; Imfeld et al., 2008; Imfeld et al., 2011; Rossi et al., 2012)</w:t>
      </w:r>
      <w:r w:rsidR="004E7342">
        <w:rPr>
          <w:rFonts w:ascii="Verdana" w:hAnsi="Verdana"/>
          <w:sz w:val="20"/>
          <w:lang w:val="en-US"/>
        </w:rPr>
        <w:fldChar w:fldCharType="end"/>
      </w:r>
      <w:r w:rsidR="004E7342">
        <w:rPr>
          <w:rFonts w:ascii="Verdana" w:hAnsi="Verdana"/>
          <w:sz w:val="20"/>
          <w:lang w:val="en-US"/>
        </w:rPr>
        <w:t xml:space="preserve"> at </w:t>
      </w:r>
      <w:r w:rsidR="00BD7C85">
        <w:rPr>
          <w:rFonts w:ascii="Verdana" w:hAnsi="Verdana"/>
          <w:sz w:val="20"/>
          <w:lang w:val="en-US"/>
        </w:rPr>
        <w:t>CE</w:t>
      </w:r>
      <w:r w:rsidR="00BA504D">
        <w:rPr>
          <w:rFonts w:ascii="Verdana" w:hAnsi="Verdana"/>
          <w:sz w:val="20"/>
          <w:lang w:val="en-US"/>
        </w:rPr>
        <w:t xml:space="preserve"> contaminated </w:t>
      </w:r>
      <w:r w:rsidR="004E7342">
        <w:rPr>
          <w:rFonts w:ascii="Verdana" w:hAnsi="Verdana"/>
          <w:sz w:val="20"/>
          <w:lang w:val="en-US"/>
        </w:rPr>
        <w:t>sites undergoing natural attenuation</w:t>
      </w:r>
      <w:r w:rsidR="00C023E2">
        <w:rPr>
          <w:rFonts w:ascii="Verdana" w:hAnsi="Verdana"/>
          <w:sz w:val="20"/>
          <w:lang w:val="en-US"/>
        </w:rPr>
        <w:t xml:space="preserve"> without ERD</w:t>
      </w:r>
      <w:r w:rsidR="004E7342">
        <w:rPr>
          <w:rFonts w:ascii="Verdana" w:hAnsi="Verdana"/>
          <w:sz w:val="20"/>
          <w:lang w:val="en-US"/>
        </w:rPr>
        <w:t xml:space="preserve">. However, unlike </w:t>
      </w:r>
      <w:r w:rsidR="00D514FC">
        <w:rPr>
          <w:rFonts w:ascii="Verdana" w:hAnsi="Verdana"/>
          <w:sz w:val="20"/>
          <w:lang w:val="en-US"/>
        </w:rPr>
        <w:t xml:space="preserve">the </w:t>
      </w:r>
      <w:r w:rsidR="002D1384">
        <w:rPr>
          <w:rFonts w:ascii="Verdana" w:hAnsi="Verdana"/>
          <w:sz w:val="20"/>
          <w:lang w:val="en-US"/>
        </w:rPr>
        <w:t>steady-state condition</w:t>
      </w:r>
      <w:r w:rsidR="00D514FC">
        <w:rPr>
          <w:rFonts w:ascii="Verdana" w:hAnsi="Verdana"/>
          <w:sz w:val="20"/>
          <w:lang w:val="en-US"/>
        </w:rPr>
        <w:t xml:space="preserve">s </w:t>
      </w:r>
      <w:r w:rsidR="002D1384">
        <w:rPr>
          <w:rFonts w:ascii="Verdana" w:hAnsi="Verdana"/>
          <w:sz w:val="20"/>
          <w:lang w:val="en-US"/>
        </w:rPr>
        <w:t xml:space="preserve">under </w:t>
      </w:r>
      <w:r w:rsidR="004E7342">
        <w:rPr>
          <w:rFonts w:ascii="Verdana" w:hAnsi="Verdana"/>
          <w:sz w:val="20"/>
          <w:lang w:val="en-US"/>
        </w:rPr>
        <w:t xml:space="preserve">natural attenuation, </w:t>
      </w:r>
      <w:r w:rsidR="003A3F3A">
        <w:rPr>
          <w:rFonts w:ascii="Verdana" w:hAnsi="Verdana"/>
          <w:sz w:val="20"/>
          <w:lang w:val="en-US"/>
        </w:rPr>
        <w:t xml:space="preserve">biostimulation induces perturbations in </w:t>
      </w:r>
      <w:r w:rsidR="004E7342">
        <w:rPr>
          <w:rFonts w:ascii="Verdana" w:hAnsi="Verdana"/>
          <w:sz w:val="20"/>
          <w:lang w:val="en-US"/>
        </w:rPr>
        <w:t xml:space="preserve">the aquifer ecosystem that </w:t>
      </w:r>
      <w:r w:rsidR="00786C9C">
        <w:rPr>
          <w:rFonts w:ascii="Verdana" w:hAnsi="Verdana"/>
          <w:sz w:val="20"/>
          <w:lang w:val="en-US"/>
        </w:rPr>
        <w:t>can</w:t>
      </w:r>
      <w:r w:rsidR="004E7342" w:rsidRPr="00C25817">
        <w:rPr>
          <w:rFonts w:ascii="Verdana" w:hAnsi="Verdana"/>
          <w:sz w:val="20"/>
          <w:lang w:val="en-US"/>
        </w:rPr>
        <w:t xml:space="preserve"> reshape both</w:t>
      </w:r>
      <w:r w:rsidR="004E7342">
        <w:rPr>
          <w:rFonts w:ascii="Verdana" w:hAnsi="Verdana"/>
          <w:sz w:val="20"/>
          <w:lang w:val="en-US"/>
        </w:rPr>
        <w:t xml:space="preserve"> </w:t>
      </w:r>
      <w:r w:rsidR="004E7342" w:rsidRPr="00C25817">
        <w:rPr>
          <w:rFonts w:ascii="Verdana" w:hAnsi="Verdana"/>
          <w:sz w:val="20"/>
          <w:lang w:val="en-US"/>
        </w:rPr>
        <w:t>living systems and the abiotic environment</w:t>
      </w:r>
      <w:r w:rsidR="00BA504D">
        <w:rPr>
          <w:rFonts w:ascii="Verdana" w:hAnsi="Verdana"/>
          <w:sz w:val="20"/>
          <w:lang w:val="en-US"/>
        </w:rPr>
        <w:t xml:space="preserve"> </w:t>
      </w:r>
      <w:r w:rsidR="00BA504D">
        <w:rPr>
          <w:rFonts w:ascii="Verdana" w:hAnsi="Verdana"/>
          <w:sz w:val="20"/>
          <w:lang w:val="en-US"/>
        </w:rPr>
        <w:fldChar w:fldCharType="begin"/>
      </w:r>
      <w:r w:rsidR="0066193C">
        <w:rPr>
          <w:rFonts w:ascii="Verdana" w:hAnsi="Verdana"/>
          <w:sz w:val="20"/>
          <w:lang w:val="en-US"/>
        </w:rPr>
        <w:instrText xml:space="preserve"> ADDIN EN.CITE &lt;EndNote&gt;&lt;Cite&gt;&lt;Author&gt;Shade&lt;/Author&gt;&lt;Year&gt;2012&lt;/Year&gt;&lt;RecNum&gt;678&lt;/RecNum&gt;&lt;DisplayText&gt;(Shade et al., 2012)&lt;/DisplayText&gt;&lt;record&gt;&lt;rec-number&gt;678&lt;/rec-number&gt;&lt;foreign-keys&gt;&lt;key app="EN" db-id="0awspfw0cdftanew0wdv2sz1pwvrt0pdfz22" timestamp="1453795580"&gt;678&lt;/key&gt;&lt;/foreign-keys&gt;&lt;ref-type name="Journal Article"&gt;17&lt;/ref-type&gt;&lt;contributors&gt;&lt;authors&gt;&lt;author&gt;Shade, Ashley&lt;/author&gt;&lt;author&gt;Peter, Hannes&lt;/author&gt;&lt;author&gt;Allison, Steven D.&lt;/author&gt;&lt;author&gt;Baho, Didier L.&lt;/author&gt;&lt;author&gt;Berga, Merce&lt;/author&gt;&lt;author&gt;Buergmann, Helmut&lt;/author&gt;&lt;author&gt;Huber, David H.&lt;/author&gt;&lt;author&gt;Langenheder, Silke&lt;/author&gt;&lt;author&gt;Lennon, Jay T.&lt;/author&gt;&lt;author&gt;Martiny, Jennifer B. H.&lt;/author&gt;&lt;author&gt;Matulich, Kristin L.&lt;/author&gt;&lt;author&gt;Schmidt, Thomas M.&lt;/author&gt;&lt;author&gt;Handelsman, Jo&lt;/author&gt;&lt;/authors&gt;&lt;/contributors&gt;&lt;titles&gt;&lt;title&gt;Fundamentals of microbial community resistance and resilience&lt;/title&gt;&lt;secondary-title&gt;Frontiers in Microbiology&lt;/secondary-title&gt;&lt;/titles&gt;&lt;periodical&gt;&lt;full-title&gt;Frontiers in Microbiology&lt;/full-title&gt;&lt;abbr-1&gt;Front. Microbiol.&lt;/abbr-1&gt;&lt;/periodical&gt;&lt;pages&gt;417&lt;/pages&gt;&lt;volume&gt;3&lt;/volume&gt;&lt;dates&gt;&lt;year&gt;2012&lt;/year&gt;&lt;pub-dates&gt;&lt;date&gt;2012&lt;/date&gt;&lt;/pub-dates&gt;&lt;/dates&gt;&lt;isbn&gt;1664-302X&lt;/isbn&gt;&lt;accession-num&gt;WOS:000208863600418&lt;/accession-num&gt;&lt;urls&gt;&lt;related-urls&gt;&lt;url&gt;&amp;lt;Go to ISI&amp;gt;://WOS:000208863600418&lt;/url&gt;&lt;/related-urls&gt;&lt;/urls&gt;&lt;custom7&gt;417&lt;/custom7&gt;&lt;electronic-resource-num&gt;10.3389/fmicb.2012.00417&lt;/electronic-resource-num&gt;&lt;/record&gt;&lt;/Cite&gt;&lt;/EndNote&gt;</w:instrText>
      </w:r>
      <w:r w:rsidR="00BA504D">
        <w:rPr>
          <w:rFonts w:ascii="Verdana" w:hAnsi="Verdana"/>
          <w:sz w:val="20"/>
          <w:lang w:val="en-US"/>
        </w:rPr>
        <w:fldChar w:fldCharType="separate"/>
      </w:r>
      <w:r w:rsidR="0066193C">
        <w:rPr>
          <w:rFonts w:ascii="Verdana" w:hAnsi="Verdana"/>
          <w:noProof/>
          <w:sz w:val="20"/>
          <w:lang w:val="en-US"/>
        </w:rPr>
        <w:t>(Shade et al., 2012)</w:t>
      </w:r>
      <w:r w:rsidR="00BA504D">
        <w:rPr>
          <w:rFonts w:ascii="Verdana" w:hAnsi="Verdana"/>
          <w:sz w:val="20"/>
          <w:lang w:val="en-US"/>
        </w:rPr>
        <w:fldChar w:fldCharType="end"/>
      </w:r>
      <w:r w:rsidR="004E7342" w:rsidRPr="00C25817">
        <w:rPr>
          <w:rFonts w:ascii="Verdana" w:hAnsi="Verdana"/>
          <w:sz w:val="20"/>
          <w:lang w:val="en-US"/>
        </w:rPr>
        <w:t>.</w:t>
      </w:r>
    </w:p>
    <w:p w:rsidR="00185567" w:rsidRDefault="00D75E08" w:rsidP="0025093E">
      <w:pPr>
        <w:autoSpaceDE w:val="0"/>
        <w:autoSpaceDN w:val="0"/>
        <w:adjustRightInd w:val="0"/>
        <w:spacing w:line="480" w:lineRule="auto"/>
        <w:rPr>
          <w:rFonts w:ascii="Verdana" w:hAnsi="Verdana"/>
          <w:sz w:val="20"/>
          <w:lang w:val="en-US"/>
        </w:rPr>
      </w:pPr>
      <w:r w:rsidRPr="0045630B">
        <w:rPr>
          <w:rFonts w:ascii="Verdana" w:hAnsi="Verdana"/>
          <w:sz w:val="20"/>
          <w:lang w:val="en-US"/>
        </w:rPr>
        <w:lastRenderedPageBreak/>
        <w:t>In t</w:t>
      </w:r>
      <w:r w:rsidR="0046691F" w:rsidRPr="0045630B">
        <w:rPr>
          <w:rFonts w:ascii="Verdana" w:hAnsi="Verdana"/>
          <w:sz w:val="20"/>
          <w:lang w:val="en-US"/>
        </w:rPr>
        <w:t xml:space="preserve">his study </w:t>
      </w:r>
      <w:r w:rsidRPr="0045630B">
        <w:rPr>
          <w:rFonts w:ascii="Verdana" w:hAnsi="Verdana"/>
          <w:sz w:val="20"/>
          <w:lang w:val="en-US"/>
        </w:rPr>
        <w:t xml:space="preserve">an </w:t>
      </w:r>
      <w:r w:rsidRPr="00143549">
        <w:rPr>
          <w:rFonts w:ascii="Verdana" w:hAnsi="Verdana"/>
          <w:i/>
          <w:sz w:val="20"/>
          <w:lang w:val="en-US"/>
        </w:rPr>
        <w:t>in situ</w:t>
      </w:r>
      <w:r w:rsidRPr="0045630B">
        <w:rPr>
          <w:rFonts w:ascii="Verdana" w:hAnsi="Verdana"/>
          <w:sz w:val="20"/>
          <w:lang w:val="en-US"/>
        </w:rPr>
        <w:t xml:space="preserve"> glycerol injection experiment was conducted to stimulate reductive dechlorination of cDCE and VC as products of a former TCE contamination </w:t>
      </w:r>
      <w:r w:rsidR="00B014C3" w:rsidRPr="0045630B">
        <w:rPr>
          <w:rFonts w:ascii="Verdana" w:hAnsi="Verdana"/>
          <w:sz w:val="20"/>
          <w:lang w:val="en-US"/>
        </w:rPr>
        <w:t>at a site</w:t>
      </w:r>
      <w:r w:rsidR="00A73F31" w:rsidRPr="0045630B">
        <w:rPr>
          <w:rFonts w:ascii="Verdana" w:hAnsi="Verdana"/>
          <w:sz w:val="20"/>
          <w:lang w:val="en-US"/>
        </w:rPr>
        <w:t xml:space="preserve"> in an industrial area </w:t>
      </w:r>
      <w:r w:rsidRPr="0045630B">
        <w:rPr>
          <w:rFonts w:ascii="Verdana" w:hAnsi="Verdana"/>
          <w:sz w:val="20"/>
          <w:lang w:val="en-US"/>
        </w:rPr>
        <w:t xml:space="preserve">in </w:t>
      </w:r>
      <w:proofErr w:type="spellStart"/>
      <w:r w:rsidRPr="0045630B">
        <w:rPr>
          <w:rFonts w:ascii="Verdana" w:hAnsi="Verdana"/>
          <w:sz w:val="20"/>
          <w:lang w:val="en-US"/>
        </w:rPr>
        <w:t>Vilvoorde</w:t>
      </w:r>
      <w:proofErr w:type="spellEnd"/>
      <w:r w:rsidRPr="0045630B">
        <w:rPr>
          <w:rFonts w:ascii="Verdana" w:hAnsi="Verdana"/>
          <w:sz w:val="20"/>
          <w:lang w:val="en-US"/>
        </w:rPr>
        <w:t>, Belgium</w:t>
      </w:r>
      <w:r w:rsidR="00A73F31" w:rsidRPr="0045630B">
        <w:rPr>
          <w:rFonts w:ascii="Verdana" w:hAnsi="Verdana"/>
          <w:sz w:val="20"/>
          <w:lang w:val="en-US"/>
        </w:rPr>
        <w:t xml:space="preserve"> </w:t>
      </w:r>
      <w:r w:rsidR="00302C80" w:rsidRPr="0045630B">
        <w:rPr>
          <w:rFonts w:ascii="Verdana" w:hAnsi="Verdana"/>
          <w:sz w:val="20"/>
          <w:lang w:val="en-GB" w:eastAsia="nl-NL"/>
        </w:rPr>
        <w:fldChar w:fldCharType="begin">
          <w:fldData xml:space="preserve">PEVuZE5vdGU+PENpdGU+PEF1dGhvcj5TY2huZWlkZXdpbmQ8L0F1dGhvcj48WWVhcj4yMDE0PC9Z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</w:fldData>
        </w:fldChar>
      </w:r>
      <w:r w:rsidR="0066193C">
        <w:rPr>
          <w:rFonts w:ascii="Verdana" w:hAnsi="Verdana"/>
          <w:sz w:val="20"/>
          <w:lang w:val="en-GB" w:eastAsia="nl-NL"/>
        </w:rPr>
        <w:instrText xml:space="preserve"> ADDIN EN.CITE </w:instrText>
      </w:r>
      <w:r w:rsidR="0066193C">
        <w:rPr>
          <w:rFonts w:ascii="Verdana" w:hAnsi="Verdana"/>
          <w:sz w:val="20"/>
          <w:lang w:val="en-GB" w:eastAsia="nl-NL"/>
        </w:rPr>
        <w:fldChar w:fldCharType="begin">
          <w:fldData xml:space="preserve">PEVuZE5vdGU+PENpdGU+PEF1dGhvcj5TY2huZWlkZXdpbmQ8L0F1dGhvcj48WWVhcj4yMDE0PC9Z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</w:fldData>
        </w:fldChar>
      </w:r>
      <w:r w:rsidR="0066193C">
        <w:rPr>
          <w:rFonts w:ascii="Verdana" w:hAnsi="Verdana"/>
          <w:sz w:val="20"/>
          <w:lang w:val="en-GB" w:eastAsia="nl-NL"/>
        </w:rPr>
        <w:instrText xml:space="preserve"> ADDIN EN.CITE.DATA </w:instrText>
      </w:r>
      <w:r w:rsidR="0066193C">
        <w:rPr>
          <w:rFonts w:ascii="Verdana" w:hAnsi="Verdana"/>
          <w:sz w:val="20"/>
          <w:lang w:val="en-GB" w:eastAsia="nl-NL"/>
        </w:rPr>
      </w:r>
      <w:r w:rsidR="0066193C">
        <w:rPr>
          <w:rFonts w:ascii="Verdana" w:hAnsi="Verdana"/>
          <w:sz w:val="20"/>
          <w:lang w:val="en-GB" w:eastAsia="nl-NL"/>
        </w:rPr>
        <w:fldChar w:fldCharType="end"/>
      </w:r>
      <w:r w:rsidR="00302C80" w:rsidRPr="0045630B">
        <w:rPr>
          <w:rFonts w:ascii="Verdana" w:hAnsi="Verdana"/>
          <w:sz w:val="20"/>
          <w:lang w:val="en-GB" w:eastAsia="nl-NL"/>
        </w:rPr>
      </w:r>
      <w:r w:rsidR="00302C80" w:rsidRPr="0045630B">
        <w:rPr>
          <w:rFonts w:ascii="Verdana" w:hAnsi="Verdana"/>
          <w:sz w:val="20"/>
          <w:lang w:val="en-GB" w:eastAsia="nl-NL"/>
        </w:rPr>
        <w:fldChar w:fldCharType="separate"/>
      </w:r>
      <w:r w:rsidR="0066193C">
        <w:rPr>
          <w:rFonts w:ascii="Verdana" w:hAnsi="Verdana"/>
          <w:noProof/>
          <w:sz w:val="20"/>
          <w:lang w:val="en-GB" w:eastAsia="nl-NL"/>
        </w:rPr>
        <w:t>(Schneidewind et al., 2014)</w:t>
      </w:r>
      <w:r w:rsidR="00302C80" w:rsidRPr="0045630B">
        <w:rPr>
          <w:rFonts w:ascii="Verdana" w:hAnsi="Verdana"/>
          <w:sz w:val="20"/>
          <w:lang w:val="en-GB" w:eastAsia="nl-NL"/>
        </w:rPr>
        <w:fldChar w:fldCharType="end"/>
      </w:r>
      <w:r w:rsidR="00B014C3" w:rsidRPr="0045630B">
        <w:rPr>
          <w:rFonts w:ascii="Verdana" w:hAnsi="Verdana"/>
          <w:sz w:val="20"/>
          <w:lang w:val="en-US"/>
        </w:rPr>
        <w:t>. Before</w:t>
      </w:r>
      <w:r w:rsidR="00B014C3">
        <w:rPr>
          <w:rFonts w:ascii="Verdana" w:hAnsi="Verdana"/>
          <w:sz w:val="20"/>
          <w:lang w:val="en-US"/>
        </w:rPr>
        <w:t xml:space="preserve"> and after injection </w:t>
      </w:r>
      <w:r w:rsidR="00B014C3" w:rsidRPr="00B04263">
        <w:rPr>
          <w:rFonts w:ascii="Verdana" w:hAnsi="Verdana"/>
          <w:sz w:val="20"/>
          <w:lang w:val="en-US"/>
        </w:rPr>
        <w:t xml:space="preserve">groundwater </w:t>
      </w:r>
      <w:r w:rsidR="00B014C3">
        <w:rPr>
          <w:rFonts w:ascii="Verdana" w:hAnsi="Verdana"/>
          <w:sz w:val="20"/>
          <w:lang w:val="en-US"/>
        </w:rPr>
        <w:t>geochemi</w:t>
      </w:r>
      <w:r w:rsidR="009245AF">
        <w:rPr>
          <w:rFonts w:ascii="Verdana" w:hAnsi="Verdana"/>
          <w:sz w:val="20"/>
          <w:lang w:val="en-US"/>
        </w:rPr>
        <w:t>cal parameters</w:t>
      </w:r>
      <w:r w:rsidR="00FF437F">
        <w:rPr>
          <w:rFonts w:ascii="Verdana" w:hAnsi="Verdana"/>
          <w:sz w:val="20"/>
          <w:lang w:val="en-US"/>
        </w:rPr>
        <w:t xml:space="preserve"> and</w:t>
      </w:r>
      <w:r w:rsidR="00EE3A8D">
        <w:rPr>
          <w:rFonts w:ascii="Verdana" w:hAnsi="Verdana"/>
          <w:sz w:val="20"/>
          <w:lang w:val="en-US"/>
        </w:rPr>
        <w:t xml:space="preserve"> </w:t>
      </w:r>
      <w:r w:rsidR="000D38A6">
        <w:rPr>
          <w:rFonts w:ascii="Verdana" w:hAnsi="Verdana"/>
          <w:sz w:val="20"/>
          <w:lang w:val="en-US"/>
        </w:rPr>
        <w:t>bacterial</w:t>
      </w:r>
      <w:r w:rsidR="00786C9C" w:rsidRPr="00B04263">
        <w:rPr>
          <w:rFonts w:ascii="Verdana" w:hAnsi="Verdana"/>
          <w:sz w:val="20"/>
          <w:lang w:val="en-US"/>
        </w:rPr>
        <w:t xml:space="preserve"> </w:t>
      </w:r>
      <w:r w:rsidR="0046691F">
        <w:rPr>
          <w:rFonts w:ascii="Verdana" w:hAnsi="Verdana"/>
          <w:sz w:val="20"/>
          <w:lang w:val="en-US"/>
        </w:rPr>
        <w:t>community composition</w:t>
      </w:r>
      <w:r w:rsidR="00616CD9" w:rsidRPr="00616CD9">
        <w:rPr>
          <w:rFonts w:ascii="Verdana" w:hAnsi="Verdana"/>
          <w:sz w:val="20"/>
          <w:lang w:val="en-US"/>
        </w:rPr>
        <w:t xml:space="preserve"> </w:t>
      </w:r>
      <w:r w:rsidR="00616CD9">
        <w:rPr>
          <w:rFonts w:ascii="Verdana" w:hAnsi="Verdana"/>
          <w:sz w:val="20"/>
          <w:lang w:val="en-US"/>
        </w:rPr>
        <w:t>were</w:t>
      </w:r>
      <w:r w:rsidR="00616CD9" w:rsidRPr="00B04263">
        <w:rPr>
          <w:rFonts w:ascii="Verdana" w:hAnsi="Verdana"/>
          <w:sz w:val="20"/>
          <w:lang w:val="en-US"/>
        </w:rPr>
        <w:t xml:space="preserve"> analy</w:t>
      </w:r>
      <w:r w:rsidR="00616CD9">
        <w:rPr>
          <w:rFonts w:ascii="Verdana" w:hAnsi="Verdana"/>
          <w:sz w:val="20"/>
          <w:lang w:val="en-US"/>
        </w:rPr>
        <w:t>z</w:t>
      </w:r>
      <w:r w:rsidR="00616CD9" w:rsidRPr="00B04263">
        <w:rPr>
          <w:rFonts w:ascii="Verdana" w:hAnsi="Verdana"/>
          <w:sz w:val="20"/>
          <w:lang w:val="en-US"/>
        </w:rPr>
        <w:t>ed</w:t>
      </w:r>
      <w:r w:rsidR="002A4DDB">
        <w:rPr>
          <w:rFonts w:ascii="Verdana" w:hAnsi="Verdana"/>
          <w:sz w:val="20"/>
          <w:lang w:val="en-US"/>
        </w:rPr>
        <w:t xml:space="preserve"> over a period of 265 days</w:t>
      </w:r>
      <w:r w:rsidR="00FF437F">
        <w:rPr>
          <w:rFonts w:ascii="Verdana" w:hAnsi="Verdana"/>
          <w:sz w:val="20"/>
          <w:lang w:val="en-US"/>
        </w:rPr>
        <w:t xml:space="preserve">. </w:t>
      </w:r>
      <w:r w:rsidR="00CD6039">
        <w:rPr>
          <w:rFonts w:ascii="Verdana" w:hAnsi="Verdana"/>
          <w:sz w:val="20"/>
          <w:lang w:val="en-US"/>
        </w:rPr>
        <w:t xml:space="preserve">In parallel, </w:t>
      </w:r>
      <w:r w:rsidR="00616CD9">
        <w:rPr>
          <w:rFonts w:ascii="Verdana" w:hAnsi="Verdana"/>
          <w:sz w:val="20"/>
          <w:lang w:val="en-US"/>
        </w:rPr>
        <w:t xml:space="preserve">the progress </w:t>
      </w:r>
      <w:r w:rsidR="00C023E2">
        <w:rPr>
          <w:rFonts w:ascii="Verdana" w:hAnsi="Verdana"/>
          <w:sz w:val="20"/>
          <w:lang w:val="en-US"/>
        </w:rPr>
        <w:t>o</w:t>
      </w:r>
      <w:r w:rsidR="00616CD9">
        <w:rPr>
          <w:rFonts w:ascii="Verdana" w:hAnsi="Verdana"/>
          <w:sz w:val="20"/>
          <w:lang w:val="en-US"/>
        </w:rPr>
        <w:t xml:space="preserve">f ERD was followed by </w:t>
      </w:r>
      <w:r w:rsidR="00CD6039">
        <w:rPr>
          <w:rFonts w:ascii="Verdana" w:hAnsi="Verdana"/>
          <w:sz w:val="20"/>
          <w:lang w:val="en-US"/>
        </w:rPr>
        <w:t>enumerat</w:t>
      </w:r>
      <w:r w:rsidR="00616CD9">
        <w:rPr>
          <w:rFonts w:ascii="Verdana" w:hAnsi="Verdana"/>
          <w:sz w:val="20"/>
          <w:lang w:val="en-US"/>
        </w:rPr>
        <w:t>ion of</w:t>
      </w:r>
      <w:r w:rsidR="00EE3A8D">
        <w:rPr>
          <w:rFonts w:ascii="Verdana" w:hAnsi="Verdana"/>
          <w:sz w:val="20"/>
          <w:lang w:val="en-US"/>
        </w:rPr>
        <w:t xml:space="preserve"> </w:t>
      </w:r>
      <w:r w:rsidR="00D514FC" w:rsidRPr="003A3F3A">
        <w:rPr>
          <w:rFonts w:ascii="Verdana" w:hAnsi="Verdana"/>
          <w:i/>
          <w:sz w:val="20"/>
          <w:lang w:val="en-US"/>
        </w:rPr>
        <w:t>Dcm</w:t>
      </w:r>
      <w:r w:rsidR="00D514FC">
        <w:rPr>
          <w:rFonts w:ascii="Verdana" w:hAnsi="Verdana"/>
          <w:sz w:val="20"/>
          <w:lang w:val="en-US"/>
        </w:rPr>
        <w:t xml:space="preserve"> </w:t>
      </w:r>
      <w:r w:rsidR="00EE3A8D">
        <w:rPr>
          <w:rFonts w:ascii="Verdana" w:hAnsi="Verdana"/>
          <w:sz w:val="20"/>
          <w:lang w:val="en-US"/>
        </w:rPr>
        <w:t>and</w:t>
      </w:r>
      <w:r w:rsidR="00CD6039">
        <w:rPr>
          <w:rFonts w:ascii="Verdana" w:hAnsi="Verdana"/>
          <w:sz w:val="20"/>
          <w:lang w:val="en-US"/>
        </w:rPr>
        <w:t xml:space="preserve"> </w:t>
      </w:r>
      <w:r w:rsidR="00A73F31">
        <w:rPr>
          <w:rFonts w:ascii="Verdana" w:hAnsi="Verdana"/>
          <w:sz w:val="20"/>
          <w:lang w:val="en-US"/>
        </w:rPr>
        <w:t xml:space="preserve">relevant </w:t>
      </w:r>
      <w:r w:rsidR="00DA4DC3" w:rsidRPr="00B04263">
        <w:rPr>
          <w:rFonts w:ascii="Verdana" w:hAnsi="Verdana"/>
          <w:i/>
          <w:sz w:val="20"/>
          <w:lang w:val="en-US"/>
        </w:rPr>
        <w:t>rdh</w:t>
      </w:r>
      <w:r w:rsidR="00DA4DC3">
        <w:rPr>
          <w:rFonts w:ascii="Verdana" w:hAnsi="Verdana"/>
          <w:i/>
          <w:sz w:val="20"/>
          <w:lang w:val="en-US"/>
        </w:rPr>
        <w:t>A</w:t>
      </w:r>
      <w:r w:rsidR="00EE3A8D">
        <w:rPr>
          <w:rFonts w:ascii="Verdana" w:hAnsi="Verdana"/>
          <w:sz w:val="20"/>
          <w:lang w:val="en-US"/>
        </w:rPr>
        <w:t xml:space="preserve"> genes</w:t>
      </w:r>
      <w:r w:rsidR="0046691F">
        <w:rPr>
          <w:rFonts w:ascii="Verdana" w:hAnsi="Verdana"/>
          <w:sz w:val="20"/>
          <w:lang w:val="en-US"/>
        </w:rPr>
        <w:t xml:space="preserve"> </w:t>
      </w:r>
      <w:r w:rsidR="00616CD9">
        <w:rPr>
          <w:rFonts w:ascii="Verdana" w:hAnsi="Verdana"/>
          <w:sz w:val="20"/>
          <w:lang w:val="en-US"/>
        </w:rPr>
        <w:t xml:space="preserve">using qPCR </w:t>
      </w:r>
      <w:r w:rsidR="00DA4DC3">
        <w:rPr>
          <w:rFonts w:ascii="Verdana" w:hAnsi="Verdana"/>
          <w:sz w:val="20"/>
          <w:lang w:val="en-US"/>
        </w:rPr>
        <w:t>and</w:t>
      </w:r>
      <w:r w:rsidR="00DA4DC3" w:rsidRPr="00B04263">
        <w:rPr>
          <w:rFonts w:ascii="Verdana" w:hAnsi="Verdana"/>
          <w:sz w:val="20"/>
          <w:lang w:val="en-US"/>
        </w:rPr>
        <w:t xml:space="preserve"> </w:t>
      </w:r>
      <w:r w:rsidR="00616CD9">
        <w:rPr>
          <w:rFonts w:ascii="Verdana" w:hAnsi="Verdana"/>
          <w:sz w:val="20"/>
          <w:lang w:val="en-US"/>
        </w:rPr>
        <w:t xml:space="preserve">monitoring of </w:t>
      </w:r>
      <w:r w:rsidR="00786C9C" w:rsidRPr="00B04263">
        <w:rPr>
          <w:rFonts w:ascii="Verdana" w:hAnsi="Verdana"/>
          <w:sz w:val="20"/>
          <w:lang w:val="en-US"/>
        </w:rPr>
        <w:t>cDCE and VC</w:t>
      </w:r>
      <w:r w:rsidR="0064504F">
        <w:rPr>
          <w:rFonts w:ascii="Verdana" w:hAnsi="Verdana"/>
          <w:sz w:val="20"/>
          <w:lang w:val="en-US"/>
        </w:rPr>
        <w:t xml:space="preserve"> </w:t>
      </w:r>
      <w:r w:rsidR="00616CD9" w:rsidRPr="00B04263">
        <w:rPr>
          <w:rFonts w:ascii="Verdana" w:hAnsi="Verdana"/>
          <w:sz w:val="20"/>
          <w:lang w:val="en-US"/>
        </w:rPr>
        <w:t>isoto</w:t>
      </w:r>
      <w:r w:rsidR="00616CD9">
        <w:rPr>
          <w:rFonts w:ascii="Verdana" w:hAnsi="Verdana"/>
          <w:sz w:val="20"/>
          <w:lang w:val="en-US"/>
        </w:rPr>
        <w:t xml:space="preserve">pic signatures </w:t>
      </w:r>
      <w:r w:rsidR="0046691F">
        <w:rPr>
          <w:rFonts w:ascii="Verdana" w:hAnsi="Verdana"/>
          <w:sz w:val="20"/>
          <w:lang w:val="en-US"/>
        </w:rPr>
        <w:t xml:space="preserve">using </w:t>
      </w:r>
      <w:r w:rsidR="00FF0E76">
        <w:rPr>
          <w:rFonts w:ascii="Verdana" w:hAnsi="Verdana"/>
          <w:sz w:val="20"/>
          <w:lang w:val="en-US"/>
        </w:rPr>
        <w:t>compound specific isotope analysis (</w:t>
      </w:r>
      <w:r w:rsidR="0046691F">
        <w:rPr>
          <w:rFonts w:ascii="Verdana" w:hAnsi="Verdana"/>
          <w:sz w:val="20"/>
          <w:lang w:val="en-US"/>
        </w:rPr>
        <w:t>CSIA</w:t>
      </w:r>
      <w:r w:rsidR="00FF0E76">
        <w:rPr>
          <w:rFonts w:ascii="Verdana" w:hAnsi="Verdana"/>
          <w:sz w:val="20"/>
          <w:lang w:val="en-US"/>
        </w:rPr>
        <w:t>)</w:t>
      </w:r>
      <w:r w:rsidR="00786C9C" w:rsidRPr="00B04263">
        <w:rPr>
          <w:rFonts w:ascii="Verdana" w:hAnsi="Verdana"/>
          <w:sz w:val="20"/>
          <w:lang w:val="en-US"/>
        </w:rPr>
        <w:t>.</w:t>
      </w:r>
      <w:r w:rsidR="00786C9C">
        <w:rPr>
          <w:rFonts w:ascii="Verdana" w:hAnsi="Verdana"/>
          <w:sz w:val="20"/>
          <w:lang w:val="en-US"/>
        </w:rPr>
        <w:t xml:space="preserve"> </w:t>
      </w:r>
      <w:r w:rsidR="00C023E2">
        <w:rPr>
          <w:rFonts w:ascii="Verdana" w:hAnsi="Verdana"/>
          <w:sz w:val="20"/>
          <w:lang w:val="en-US"/>
        </w:rPr>
        <w:t>This way, w</w:t>
      </w:r>
      <w:r w:rsidR="006C0030">
        <w:rPr>
          <w:rFonts w:ascii="Verdana" w:hAnsi="Verdana"/>
          <w:sz w:val="20"/>
          <w:lang w:val="en-US"/>
        </w:rPr>
        <w:t xml:space="preserve">e aimed </w:t>
      </w:r>
      <w:r w:rsidR="00786C9C" w:rsidRPr="00B04263">
        <w:rPr>
          <w:rFonts w:ascii="Verdana" w:hAnsi="Verdana"/>
          <w:sz w:val="20"/>
          <w:lang w:val="en-US"/>
        </w:rPr>
        <w:t xml:space="preserve">to gain </w:t>
      </w:r>
      <w:r w:rsidR="00185567">
        <w:rPr>
          <w:rFonts w:ascii="Verdana" w:hAnsi="Verdana"/>
          <w:sz w:val="20"/>
          <w:lang w:val="en-US"/>
        </w:rPr>
        <w:t xml:space="preserve">an integrated geochemical and microbial </w:t>
      </w:r>
      <w:r w:rsidR="00185567" w:rsidRPr="00B04263">
        <w:rPr>
          <w:rFonts w:ascii="Verdana" w:hAnsi="Verdana"/>
          <w:sz w:val="20"/>
          <w:lang w:val="en-US"/>
        </w:rPr>
        <w:t xml:space="preserve">insight </w:t>
      </w:r>
      <w:r w:rsidR="00433E29">
        <w:rPr>
          <w:rFonts w:ascii="Verdana" w:hAnsi="Verdana"/>
          <w:sz w:val="20"/>
          <w:lang w:val="en-US"/>
        </w:rPr>
        <w:t xml:space="preserve">that can be used </w:t>
      </w:r>
      <w:r w:rsidR="00185567">
        <w:rPr>
          <w:rFonts w:ascii="Verdana" w:hAnsi="Verdana"/>
          <w:sz w:val="20"/>
          <w:lang w:val="en-US"/>
        </w:rPr>
        <w:t xml:space="preserve">to </w:t>
      </w:r>
      <w:r w:rsidR="00433E29" w:rsidRPr="00B04263">
        <w:rPr>
          <w:rFonts w:ascii="Verdana" w:hAnsi="Verdana"/>
          <w:sz w:val="20"/>
          <w:lang w:val="en-US"/>
        </w:rPr>
        <w:t xml:space="preserve">guide </w:t>
      </w:r>
      <w:r w:rsidR="00433E29">
        <w:rPr>
          <w:rFonts w:ascii="Verdana" w:hAnsi="Verdana"/>
          <w:sz w:val="20"/>
          <w:lang w:val="en-US"/>
        </w:rPr>
        <w:t xml:space="preserve">the </w:t>
      </w:r>
      <w:r w:rsidR="00433E29" w:rsidRPr="00B04263">
        <w:rPr>
          <w:rFonts w:ascii="Verdana" w:hAnsi="Verdana"/>
          <w:sz w:val="20"/>
          <w:lang w:val="en-US"/>
        </w:rPr>
        <w:t>design and optimization of ERD.</w:t>
      </w:r>
      <w:r w:rsidR="00433E29">
        <w:rPr>
          <w:rFonts w:ascii="Verdana" w:hAnsi="Verdana"/>
          <w:sz w:val="20"/>
          <w:lang w:val="en-US"/>
        </w:rPr>
        <w:t xml:space="preserve"> </w:t>
      </w:r>
      <w:r w:rsidR="00E43901">
        <w:rPr>
          <w:rFonts w:ascii="Verdana" w:hAnsi="Verdana"/>
          <w:sz w:val="20"/>
          <w:lang w:val="en-US"/>
        </w:rPr>
        <w:t xml:space="preserve">Results showed </w:t>
      </w:r>
      <w:r w:rsidR="00433E29">
        <w:rPr>
          <w:rFonts w:ascii="Verdana" w:hAnsi="Verdana"/>
          <w:sz w:val="20"/>
          <w:lang w:val="en-US"/>
        </w:rPr>
        <w:t xml:space="preserve">how temporal </w:t>
      </w:r>
      <w:r w:rsidR="00E43901">
        <w:rPr>
          <w:rFonts w:ascii="Verdana" w:hAnsi="Verdana"/>
          <w:sz w:val="20"/>
          <w:lang w:val="en-US"/>
        </w:rPr>
        <w:t>succession</w:t>
      </w:r>
      <w:r w:rsidR="00433E29">
        <w:rPr>
          <w:rFonts w:ascii="Verdana" w:hAnsi="Verdana"/>
          <w:sz w:val="20"/>
          <w:lang w:val="en-US"/>
        </w:rPr>
        <w:t xml:space="preserve"> of the </w:t>
      </w:r>
      <w:r w:rsidR="005154C0">
        <w:rPr>
          <w:rFonts w:ascii="Verdana" w:hAnsi="Verdana"/>
          <w:sz w:val="20"/>
          <w:lang w:val="en-US"/>
        </w:rPr>
        <w:t>predominant</w:t>
      </w:r>
      <w:r w:rsidR="00E43901">
        <w:rPr>
          <w:rFonts w:ascii="Verdana" w:hAnsi="Verdana"/>
          <w:sz w:val="20"/>
          <w:lang w:val="en-US"/>
        </w:rPr>
        <w:t xml:space="preserve"> </w:t>
      </w:r>
      <w:r w:rsidR="00433E29">
        <w:rPr>
          <w:rFonts w:ascii="Verdana" w:hAnsi="Verdana"/>
          <w:sz w:val="20"/>
          <w:lang w:val="en-US"/>
        </w:rPr>
        <w:t xml:space="preserve">microbial guilds </w:t>
      </w:r>
      <w:r w:rsidR="00E43901">
        <w:rPr>
          <w:rFonts w:ascii="Verdana" w:hAnsi="Verdana"/>
          <w:sz w:val="20"/>
          <w:lang w:val="en-US"/>
        </w:rPr>
        <w:t>governed by their known</w:t>
      </w:r>
      <w:r w:rsidR="00A73F31">
        <w:rPr>
          <w:rFonts w:ascii="Verdana" w:hAnsi="Verdana"/>
          <w:sz w:val="20"/>
          <w:lang w:val="en-US"/>
        </w:rPr>
        <w:t>/predicted</w:t>
      </w:r>
      <w:r w:rsidR="00E43901">
        <w:rPr>
          <w:rFonts w:ascii="Verdana" w:hAnsi="Verdana"/>
          <w:sz w:val="20"/>
          <w:lang w:val="en-US"/>
        </w:rPr>
        <w:t xml:space="preserve"> physiology a</w:t>
      </w:r>
      <w:r w:rsidR="00433E29">
        <w:rPr>
          <w:rFonts w:ascii="Verdana" w:hAnsi="Verdana"/>
          <w:sz w:val="20"/>
          <w:lang w:val="en-US"/>
        </w:rPr>
        <w:t>nd aquifer geochemical feedback</w:t>
      </w:r>
      <w:r w:rsidR="00433E29" w:rsidRPr="00433E29">
        <w:rPr>
          <w:rFonts w:ascii="Verdana" w:hAnsi="Verdana"/>
          <w:sz w:val="20"/>
          <w:lang w:val="en-US"/>
        </w:rPr>
        <w:t xml:space="preserve"> </w:t>
      </w:r>
      <w:r w:rsidR="00433E29">
        <w:rPr>
          <w:rFonts w:ascii="Verdana" w:hAnsi="Verdana"/>
          <w:sz w:val="20"/>
          <w:lang w:val="en-US"/>
        </w:rPr>
        <w:t>promoted and/or precluded ERD</w:t>
      </w:r>
      <w:r w:rsidR="00FF437F">
        <w:rPr>
          <w:rFonts w:ascii="Verdana" w:hAnsi="Verdana"/>
          <w:sz w:val="20"/>
          <w:lang w:val="en-US"/>
        </w:rPr>
        <w:t xml:space="preserve">. </w:t>
      </w:r>
      <w:r w:rsidR="00A73F31">
        <w:rPr>
          <w:rFonts w:ascii="Verdana" w:hAnsi="Verdana"/>
          <w:sz w:val="20"/>
          <w:lang w:val="en-US"/>
        </w:rPr>
        <w:t>Data presented here support the notion that m</w:t>
      </w:r>
      <w:r w:rsidR="00807DD7">
        <w:rPr>
          <w:rFonts w:ascii="Verdana" w:hAnsi="Verdana"/>
          <w:sz w:val="20"/>
          <w:lang w:val="en-US"/>
        </w:rPr>
        <w:t xml:space="preserve">icrobial guilds known to sustain robust </w:t>
      </w:r>
      <w:r w:rsidR="00807DD7" w:rsidRPr="00807DD7">
        <w:rPr>
          <w:rFonts w:ascii="Verdana" w:hAnsi="Verdana"/>
          <w:i/>
          <w:sz w:val="20"/>
          <w:lang w:val="en-US"/>
        </w:rPr>
        <w:t>Dcm</w:t>
      </w:r>
      <w:r w:rsidR="00807DD7">
        <w:rPr>
          <w:rFonts w:ascii="Verdana" w:hAnsi="Verdana"/>
          <w:sz w:val="20"/>
          <w:lang w:val="en-US"/>
        </w:rPr>
        <w:t xml:space="preserve"> growth/dechlorination by syntrophic interactions seem pivotal for the success of ERD.</w:t>
      </w:r>
    </w:p>
    <w:p w:rsidR="00082F33" w:rsidRDefault="00185567" w:rsidP="0025093E">
      <w:pPr>
        <w:autoSpaceDE w:val="0"/>
        <w:autoSpaceDN w:val="0"/>
        <w:adjustRightInd w:val="0"/>
        <w:spacing w:line="480" w:lineRule="auto"/>
        <w:rPr>
          <w:rFonts w:ascii="Verdana" w:hAnsi="Verdana"/>
          <w:sz w:val="20"/>
          <w:lang w:val="en-US"/>
        </w:rPr>
      </w:pPr>
      <w:r>
        <w:rPr>
          <w:rFonts w:ascii="Verdana" w:hAnsi="Verdana"/>
          <w:sz w:val="20"/>
          <w:lang w:val="en-US"/>
        </w:rPr>
        <w:t xml:space="preserve"> </w:t>
      </w:r>
    </w:p>
    <w:p w:rsidR="007073B5" w:rsidRPr="004E7342" w:rsidRDefault="00F11893" w:rsidP="0025093E">
      <w:pPr>
        <w:spacing w:line="480" w:lineRule="auto"/>
        <w:rPr>
          <w:rFonts w:ascii="Verdana" w:hAnsi="Verdana"/>
          <w:b/>
          <w:sz w:val="20"/>
          <w:lang w:val="en-US"/>
        </w:rPr>
      </w:pPr>
      <w:r w:rsidRPr="004E7342">
        <w:rPr>
          <w:rFonts w:ascii="Verdana" w:hAnsi="Verdana"/>
          <w:b/>
          <w:sz w:val="20"/>
          <w:lang w:val="en-US"/>
        </w:rPr>
        <w:t>Results</w:t>
      </w:r>
    </w:p>
    <w:p w:rsidR="00082F33" w:rsidRPr="00A242DB" w:rsidRDefault="00082F33" w:rsidP="0025093E">
      <w:pPr>
        <w:spacing w:line="480" w:lineRule="auto"/>
        <w:contextualSpacing/>
        <w:rPr>
          <w:rFonts w:ascii="Verdana" w:hAnsi="Verdana"/>
          <w:i/>
          <w:sz w:val="20"/>
          <w:lang w:val="en-GB" w:eastAsia="nl-NL"/>
        </w:rPr>
      </w:pPr>
      <w:r w:rsidRPr="00A242DB">
        <w:rPr>
          <w:rFonts w:ascii="Verdana" w:hAnsi="Verdana"/>
          <w:i/>
          <w:sz w:val="20"/>
          <w:lang w:val="en-GB" w:eastAsia="nl-NL"/>
        </w:rPr>
        <w:t>Geochemical characterisation</w:t>
      </w:r>
    </w:p>
    <w:p w:rsidR="003E3B79" w:rsidRPr="003E3B79" w:rsidRDefault="00D34CE6" w:rsidP="0025093E">
      <w:pPr>
        <w:spacing w:line="480" w:lineRule="auto"/>
        <w:rPr>
          <w:rFonts w:ascii="Verdana" w:hAnsi="Verdana" w:cs="Helvetica"/>
          <w:sz w:val="20"/>
          <w:szCs w:val="18"/>
          <w:lang w:val="en-GB"/>
        </w:rPr>
      </w:pPr>
      <w:r>
        <w:rPr>
          <w:rFonts w:ascii="Verdana" w:hAnsi="Verdana" w:cs="Helvetica"/>
          <w:sz w:val="20"/>
          <w:szCs w:val="18"/>
          <w:lang w:val="en-GB"/>
        </w:rPr>
        <w:t xml:space="preserve">Geochemical parameters were stable in the control well throughout the experiment. </w:t>
      </w:r>
      <w:r w:rsidR="003E3B79" w:rsidRPr="003E3B79">
        <w:rPr>
          <w:rFonts w:ascii="Verdana" w:hAnsi="Verdana" w:cs="Helvetica"/>
          <w:sz w:val="20"/>
          <w:szCs w:val="18"/>
          <w:lang w:val="en-GB"/>
        </w:rPr>
        <w:t xml:space="preserve">After biostimulation, DOC </w:t>
      </w:r>
      <w:r w:rsidR="00A73F31" w:rsidRPr="003E3B79">
        <w:rPr>
          <w:rFonts w:ascii="Verdana" w:hAnsi="Verdana" w:cs="Helvetica"/>
          <w:sz w:val="20"/>
          <w:szCs w:val="18"/>
          <w:lang w:val="en-GB"/>
        </w:rPr>
        <w:t>in the impacted filters</w:t>
      </w:r>
      <w:r w:rsidR="00A73F31">
        <w:rPr>
          <w:rFonts w:ascii="Verdana" w:hAnsi="Verdana" w:cs="Helvetica"/>
          <w:sz w:val="20"/>
          <w:szCs w:val="18"/>
          <w:lang w:val="en-GB"/>
        </w:rPr>
        <w:t xml:space="preserve"> </w:t>
      </w:r>
      <w:r w:rsidR="002661A3">
        <w:rPr>
          <w:rFonts w:ascii="Verdana" w:hAnsi="Verdana" w:cs="Helvetica"/>
          <w:sz w:val="20"/>
          <w:szCs w:val="18"/>
          <w:lang w:val="en-GB"/>
        </w:rPr>
        <w:t xml:space="preserve">was </w:t>
      </w:r>
      <w:r w:rsidR="003E3B79" w:rsidRPr="003E3B79">
        <w:rPr>
          <w:rFonts w:ascii="Verdana" w:hAnsi="Verdana" w:cs="Helvetica"/>
          <w:sz w:val="20"/>
          <w:szCs w:val="18"/>
          <w:lang w:val="en-GB"/>
        </w:rPr>
        <w:t>significantly (</w:t>
      </w:r>
      <w:r w:rsidR="003E3B79" w:rsidRPr="003E3B79">
        <w:rPr>
          <w:rFonts w:ascii="Verdana" w:hAnsi="Verdana" w:cs="Helvetica"/>
          <w:i/>
          <w:sz w:val="20"/>
          <w:szCs w:val="18"/>
          <w:lang w:val="en-GB"/>
        </w:rPr>
        <w:t>P</w:t>
      </w:r>
      <w:r w:rsidR="003E3B79" w:rsidRPr="003E3B79">
        <w:rPr>
          <w:rFonts w:ascii="Verdana" w:hAnsi="Verdana" w:cs="Helvetica"/>
          <w:sz w:val="20"/>
          <w:szCs w:val="18"/>
          <w:lang w:val="en-GB"/>
        </w:rPr>
        <w:t xml:space="preserve">&lt;0.05) </w:t>
      </w:r>
      <w:r w:rsidR="002661A3">
        <w:rPr>
          <w:rFonts w:ascii="Verdana" w:hAnsi="Verdana" w:cs="Helvetica"/>
          <w:sz w:val="20"/>
          <w:szCs w:val="18"/>
          <w:lang w:val="en-GB"/>
        </w:rPr>
        <w:t>higher</w:t>
      </w:r>
      <w:r w:rsidR="002661A3" w:rsidRPr="003E3B79">
        <w:rPr>
          <w:rFonts w:ascii="Verdana" w:hAnsi="Verdana" w:cs="Helvetica"/>
          <w:sz w:val="20"/>
          <w:szCs w:val="18"/>
          <w:lang w:val="en-GB"/>
        </w:rPr>
        <w:t xml:space="preserve"> </w:t>
      </w:r>
      <w:r w:rsidR="00D501E6">
        <w:rPr>
          <w:rFonts w:ascii="Verdana" w:hAnsi="Verdana" w:cs="Helvetica"/>
          <w:sz w:val="20"/>
          <w:szCs w:val="18"/>
          <w:lang w:val="en-GB"/>
        </w:rPr>
        <w:t xml:space="preserve">than before </w:t>
      </w:r>
      <w:r w:rsidR="00D501E6" w:rsidRPr="003E3B79">
        <w:rPr>
          <w:rFonts w:ascii="Verdana" w:hAnsi="Verdana" w:cs="Helvetica"/>
          <w:sz w:val="20"/>
          <w:szCs w:val="18"/>
          <w:lang w:val="en-GB"/>
        </w:rPr>
        <w:t xml:space="preserve">biostimulation </w:t>
      </w:r>
      <w:r w:rsidR="003E3B79" w:rsidRPr="003E3B79">
        <w:rPr>
          <w:rFonts w:ascii="Verdana" w:hAnsi="Verdana" w:cs="Helvetica"/>
          <w:sz w:val="20"/>
          <w:szCs w:val="18"/>
          <w:lang w:val="en-GB"/>
        </w:rPr>
        <w:t xml:space="preserve">over the </w:t>
      </w:r>
      <w:r w:rsidR="00A50803" w:rsidRPr="003E3B79">
        <w:rPr>
          <w:rFonts w:ascii="Verdana" w:hAnsi="Verdana" w:cs="Helvetica"/>
          <w:sz w:val="20"/>
          <w:szCs w:val="18"/>
          <w:lang w:val="en-GB"/>
        </w:rPr>
        <w:t>experiment</w:t>
      </w:r>
      <w:r w:rsidR="00A50803">
        <w:rPr>
          <w:rFonts w:ascii="Verdana" w:hAnsi="Verdana" w:cs="Helvetica"/>
          <w:sz w:val="20"/>
          <w:szCs w:val="18"/>
          <w:lang w:val="en-GB"/>
        </w:rPr>
        <w:t xml:space="preserve"> </w:t>
      </w:r>
      <w:r w:rsidR="003E3B79" w:rsidRPr="003E3B79">
        <w:rPr>
          <w:rFonts w:ascii="Verdana" w:hAnsi="Verdana" w:cs="Helvetica"/>
          <w:sz w:val="20"/>
          <w:szCs w:val="18"/>
          <w:lang w:val="en-GB"/>
        </w:rPr>
        <w:t xml:space="preserve">duration </w:t>
      </w:r>
      <w:r w:rsidR="00D95EC9">
        <w:rPr>
          <w:rFonts w:ascii="Verdana" w:hAnsi="Verdana" w:cs="Helvetica"/>
          <w:sz w:val="20"/>
          <w:szCs w:val="18"/>
          <w:lang w:val="en-GB"/>
        </w:rPr>
        <w:t>(</w:t>
      </w:r>
      <w:r w:rsidR="004622FB">
        <w:rPr>
          <w:rFonts w:ascii="Verdana" w:hAnsi="Verdana" w:cs="Helvetica"/>
          <w:sz w:val="20"/>
          <w:szCs w:val="18"/>
          <w:lang w:val="en-GB"/>
        </w:rPr>
        <w:t>Fig.</w:t>
      </w:r>
      <w:r w:rsidR="00D16B10">
        <w:rPr>
          <w:rFonts w:ascii="Verdana" w:hAnsi="Verdana" w:cs="Helvetica"/>
          <w:sz w:val="20"/>
          <w:szCs w:val="18"/>
          <w:lang w:val="en-GB"/>
        </w:rPr>
        <w:t xml:space="preserve"> S</w:t>
      </w:r>
      <w:r w:rsidR="004B0133">
        <w:rPr>
          <w:rFonts w:ascii="Verdana" w:hAnsi="Verdana" w:cs="Helvetica"/>
          <w:sz w:val="20"/>
          <w:szCs w:val="18"/>
          <w:lang w:val="en-GB"/>
        </w:rPr>
        <w:t>1</w:t>
      </w:r>
      <w:r w:rsidR="00D16B10">
        <w:rPr>
          <w:rFonts w:ascii="Verdana" w:hAnsi="Verdana" w:cs="Helvetica"/>
          <w:sz w:val="20"/>
          <w:szCs w:val="18"/>
          <w:lang w:val="en-GB"/>
        </w:rPr>
        <w:t xml:space="preserve">, </w:t>
      </w:r>
      <w:r w:rsidR="00101772">
        <w:rPr>
          <w:rFonts w:ascii="Verdana" w:hAnsi="Verdana" w:cs="Helvetica"/>
          <w:sz w:val="20"/>
          <w:szCs w:val="18"/>
          <w:lang w:val="en-GB"/>
        </w:rPr>
        <w:t>Table S</w:t>
      </w:r>
      <w:r w:rsidR="002F557A">
        <w:rPr>
          <w:rFonts w:ascii="Verdana" w:hAnsi="Verdana" w:cs="Helvetica"/>
          <w:sz w:val="20"/>
          <w:szCs w:val="18"/>
          <w:lang w:val="en-GB"/>
        </w:rPr>
        <w:t>1</w:t>
      </w:r>
      <w:r w:rsidR="00D95EC9">
        <w:rPr>
          <w:rFonts w:ascii="Verdana" w:hAnsi="Verdana" w:cs="Helvetica"/>
          <w:sz w:val="20"/>
          <w:szCs w:val="18"/>
          <w:lang w:val="en-GB"/>
        </w:rPr>
        <w:t>)</w:t>
      </w:r>
      <w:r w:rsidR="003E3B79" w:rsidRPr="003E3B79">
        <w:rPr>
          <w:rFonts w:ascii="Verdana" w:hAnsi="Verdana" w:cs="Helvetica"/>
          <w:sz w:val="20"/>
          <w:szCs w:val="18"/>
          <w:lang w:val="en-GB"/>
        </w:rPr>
        <w:t xml:space="preserve">. The opposite pattern was observed for </w:t>
      </w:r>
      <w:r w:rsidR="001D172A">
        <w:rPr>
          <w:rFonts w:ascii="Verdana" w:hAnsi="Verdana" w:cs="Helvetica"/>
          <w:sz w:val="20"/>
          <w:szCs w:val="18"/>
          <w:lang w:val="en-GB"/>
        </w:rPr>
        <w:t>dissolved oxygen (</w:t>
      </w:r>
      <w:r w:rsidR="00734C19">
        <w:rPr>
          <w:rFonts w:ascii="Verdana" w:hAnsi="Verdana" w:cs="Helvetica"/>
          <w:sz w:val="20"/>
          <w:szCs w:val="18"/>
          <w:lang w:val="en-GB"/>
        </w:rPr>
        <w:t>DO</w:t>
      </w:r>
      <w:r w:rsidR="001D172A">
        <w:rPr>
          <w:rFonts w:ascii="Verdana" w:hAnsi="Verdana" w:cs="Helvetica"/>
          <w:sz w:val="20"/>
          <w:szCs w:val="18"/>
          <w:lang w:val="en-GB"/>
        </w:rPr>
        <w:t>)</w:t>
      </w:r>
      <w:r w:rsidR="003E3B79" w:rsidRPr="003E3B79">
        <w:rPr>
          <w:rFonts w:ascii="Verdana" w:hAnsi="Verdana" w:cs="Helvetica"/>
          <w:sz w:val="20"/>
          <w:szCs w:val="18"/>
          <w:lang w:val="en-GB"/>
        </w:rPr>
        <w:t xml:space="preserve"> and </w:t>
      </w:r>
      <w:r w:rsidR="001D172A" w:rsidRPr="001D172A">
        <w:rPr>
          <w:rFonts w:ascii="Verdana" w:hAnsi="Verdana" w:cs="Helvetica"/>
          <w:sz w:val="20"/>
          <w:szCs w:val="18"/>
          <w:lang w:val="en-GB"/>
        </w:rPr>
        <w:t xml:space="preserve">oxidation-reduction potential </w:t>
      </w:r>
      <w:r w:rsidR="001D172A">
        <w:rPr>
          <w:rFonts w:ascii="Verdana" w:hAnsi="Verdana" w:cs="Helvetica"/>
          <w:sz w:val="20"/>
          <w:szCs w:val="18"/>
          <w:lang w:val="en-GB"/>
        </w:rPr>
        <w:t>(</w:t>
      </w:r>
      <w:r w:rsidR="003E3B79" w:rsidRPr="003E3B79">
        <w:rPr>
          <w:rFonts w:ascii="Verdana" w:hAnsi="Verdana" w:cs="Helvetica"/>
          <w:sz w:val="20"/>
          <w:szCs w:val="18"/>
          <w:lang w:val="en-GB"/>
        </w:rPr>
        <w:t>ORP</w:t>
      </w:r>
      <w:r w:rsidR="001D172A">
        <w:rPr>
          <w:rFonts w:ascii="Verdana" w:hAnsi="Verdana" w:cs="Helvetica"/>
          <w:sz w:val="20"/>
          <w:szCs w:val="18"/>
          <w:lang w:val="en-GB"/>
        </w:rPr>
        <w:t>)</w:t>
      </w:r>
      <w:r w:rsidR="003E3B79" w:rsidRPr="003E3B79">
        <w:rPr>
          <w:rFonts w:ascii="Verdana" w:hAnsi="Verdana" w:cs="Helvetica"/>
          <w:sz w:val="20"/>
          <w:szCs w:val="18"/>
          <w:lang w:val="en-GB"/>
        </w:rPr>
        <w:t xml:space="preserve"> that declined and </w:t>
      </w:r>
      <w:r w:rsidR="00297269">
        <w:rPr>
          <w:rFonts w:ascii="Verdana" w:hAnsi="Verdana" w:cs="Helvetica"/>
          <w:sz w:val="20"/>
          <w:szCs w:val="18"/>
          <w:lang w:val="en-GB"/>
        </w:rPr>
        <w:t>were</w:t>
      </w:r>
      <w:r w:rsidR="003E3B79" w:rsidRPr="003E3B79">
        <w:rPr>
          <w:rFonts w:ascii="Verdana" w:hAnsi="Verdana" w:cs="Helvetica"/>
          <w:sz w:val="20"/>
          <w:szCs w:val="18"/>
          <w:lang w:val="en-GB"/>
        </w:rPr>
        <w:t xml:space="preserve"> significantly (</w:t>
      </w:r>
      <w:r w:rsidR="003E3B79" w:rsidRPr="003E3B79">
        <w:rPr>
          <w:rFonts w:ascii="Verdana" w:hAnsi="Verdana" w:cs="Helvetica"/>
          <w:i/>
          <w:sz w:val="20"/>
          <w:szCs w:val="18"/>
          <w:lang w:val="en-GB"/>
        </w:rPr>
        <w:t>P</w:t>
      </w:r>
      <w:r w:rsidR="003E3B79" w:rsidRPr="003E3B79">
        <w:rPr>
          <w:rFonts w:ascii="Verdana" w:hAnsi="Verdana" w:cs="Helvetica"/>
          <w:sz w:val="20"/>
          <w:szCs w:val="18"/>
          <w:lang w:val="en-GB"/>
        </w:rPr>
        <w:t>&lt;0.05) low</w:t>
      </w:r>
      <w:r w:rsidR="002661A3">
        <w:rPr>
          <w:rFonts w:ascii="Verdana" w:hAnsi="Verdana" w:cs="Helvetica"/>
          <w:sz w:val="20"/>
          <w:szCs w:val="18"/>
          <w:lang w:val="en-GB"/>
        </w:rPr>
        <w:t>er</w:t>
      </w:r>
      <w:r w:rsidR="003E3B79" w:rsidRPr="003E3B79">
        <w:rPr>
          <w:rFonts w:ascii="Verdana" w:hAnsi="Verdana" w:cs="Helvetica"/>
          <w:sz w:val="20"/>
          <w:szCs w:val="18"/>
          <w:lang w:val="en-GB"/>
        </w:rPr>
        <w:t xml:space="preserve"> throughout the experiment </w:t>
      </w:r>
      <w:r w:rsidR="008C16AF">
        <w:rPr>
          <w:rFonts w:ascii="Verdana" w:hAnsi="Verdana" w:cs="Helvetica"/>
          <w:sz w:val="20"/>
          <w:szCs w:val="18"/>
          <w:lang w:val="en-GB"/>
        </w:rPr>
        <w:t>relative</w:t>
      </w:r>
      <w:r w:rsidR="002661A3" w:rsidRPr="003E3B79">
        <w:rPr>
          <w:rFonts w:ascii="Verdana" w:hAnsi="Verdana" w:cs="Helvetica"/>
          <w:sz w:val="20"/>
          <w:szCs w:val="18"/>
          <w:lang w:val="en-GB"/>
        </w:rPr>
        <w:t xml:space="preserve"> </w:t>
      </w:r>
      <w:r w:rsidR="003E3B79" w:rsidRPr="003E3B79">
        <w:rPr>
          <w:rFonts w:ascii="Verdana" w:hAnsi="Verdana" w:cs="Helvetica"/>
          <w:sz w:val="20"/>
          <w:szCs w:val="18"/>
          <w:lang w:val="en-GB"/>
        </w:rPr>
        <w:t>to</w:t>
      </w:r>
      <w:r w:rsidR="008C16AF">
        <w:rPr>
          <w:rFonts w:ascii="Verdana" w:hAnsi="Verdana" w:cs="Helvetica"/>
          <w:sz w:val="20"/>
          <w:szCs w:val="18"/>
          <w:lang w:val="en-GB"/>
        </w:rPr>
        <w:t xml:space="preserve"> </w:t>
      </w:r>
      <w:r w:rsidR="003E3B79" w:rsidRPr="003E3B79">
        <w:rPr>
          <w:rFonts w:ascii="Verdana" w:hAnsi="Verdana" w:cs="Helvetica"/>
          <w:sz w:val="20"/>
          <w:szCs w:val="18"/>
          <w:lang w:val="en-GB"/>
        </w:rPr>
        <w:t xml:space="preserve">pre-biostimulation </w:t>
      </w:r>
      <w:r w:rsidR="00297269">
        <w:rPr>
          <w:rFonts w:ascii="Verdana" w:hAnsi="Verdana" w:cs="Helvetica"/>
          <w:sz w:val="20"/>
          <w:szCs w:val="18"/>
          <w:lang w:val="en-GB"/>
        </w:rPr>
        <w:t>values</w:t>
      </w:r>
      <w:r w:rsidR="003E3B79" w:rsidRPr="003E3B79">
        <w:rPr>
          <w:rFonts w:ascii="Verdana" w:hAnsi="Verdana" w:cs="Helvetica"/>
          <w:sz w:val="20"/>
          <w:szCs w:val="18"/>
          <w:lang w:val="en-GB"/>
        </w:rPr>
        <w:t xml:space="preserve">. ORP </w:t>
      </w:r>
      <w:r w:rsidR="00841B1E">
        <w:rPr>
          <w:rFonts w:ascii="Verdana" w:hAnsi="Verdana" w:cs="Helvetica"/>
          <w:sz w:val="20"/>
          <w:szCs w:val="18"/>
          <w:lang w:val="en-GB"/>
        </w:rPr>
        <w:t xml:space="preserve">and DO </w:t>
      </w:r>
      <w:r w:rsidR="003E3B79" w:rsidRPr="003E3B79">
        <w:rPr>
          <w:rFonts w:ascii="Verdana" w:hAnsi="Verdana" w:cs="Helvetica"/>
          <w:sz w:val="20"/>
          <w:szCs w:val="18"/>
          <w:lang w:val="en-GB"/>
        </w:rPr>
        <w:t xml:space="preserve">slightly increased towards the end of </w:t>
      </w:r>
      <w:r w:rsidR="00734C19">
        <w:rPr>
          <w:rFonts w:ascii="Verdana" w:hAnsi="Verdana" w:cs="Helvetica"/>
          <w:sz w:val="20"/>
          <w:szCs w:val="18"/>
          <w:lang w:val="en-GB"/>
        </w:rPr>
        <w:t xml:space="preserve">the </w:t>
      </w:r>
      <w:r w:rsidR="003E3B79" w:rsidRPr="003E3B79">
        <w:rPr>
          <w:rFonts w:ascii="Verdana" w:hAnsi="Verdana" w:cs="Helvetica"/>
          <w:sz w:val="20"/>
          <w:szCs w:val="18"/>
          <w:lang w:val="en-GB"/>
        </w:rPr>
        <w:t xml:space="preserve">experiment. </w:t>
      </w:r>
      <w:r w:rsidR="001227F5">
        <w:rPr>
          <w:rFonts w:ascii="Verdana" w:hAnsi="Verdana" w:cs="Helvetica"/>
          <w:sz w:val="20"/>
          <w:szCs w:val="18"/>
          <w:lang w:val="en-GB"/>
        </w:rPr>
        <w:t xml:space="preserve">Nitrate was not detected. </w:t>
      </w:r>
      <w:r w:rsidR="003E3B79" w:rsidRPr="003E3B79">
        <w:rPr>
          <w:rFonts w:ascii="Verdana" w:hAnsi="Verdana" w:cs="Helvetica"/>
          <w:sz w:val="20"/>
          <w:szCs w:val="18"/>
          <w:lang w:val="en-GB"/>
        </w:rPr>
        <w:t>Fe(II) concentrations vari</w:t>
      </w:r>
      <w:r w:rsidR="00734C19">
        <w:rPr>
          <w:rFonts w:ascii="Verdana" w:hAnsi="Verdana" w:cs="Helvetica"/>
          <w:sz w:val="20"/>
          <w:szCs w:val="18"/>
          <w:lang w:val="en-GB"/>
        </w:rPr>
        <w:t>ed</w:t>
      </w:r>
      <w:r w:rsidR="003E3B79" w:rsidRPr="003E3B79">
        <w:rPr>
          <w:rFonts w:ascii="Verdana" w:hAnsi="Verdana" w:cs="Helvetica"/>
          <w:sz w:val="20"/>
          <w:szCs w:val="18"/>
          <w:lang w:val="en-GB"/>
        </w:rPr>
        <w:t xml:space="preserve"> between day 0 and 72 in the down-gradient wells</w:t>
      </w:r>
      <w:r w:rsidR="00734C19">
        <w:rPr>
          <w:rFonts w:ascii="Verdana" w:hAnsi="Verdana" w:cs="Helvetica"/>
          <w:sz w:val="20"/>
          <w:szCs w:val="18"/>
          <w:lang w:val="en-GB"/>
        </w:rPr>
        <w:t xml:space="preserve"> but showed </w:t>
      </w:r>
      <w:r w:rsidR="003E3B79" w:rsidRPr="003E3B79">
        <w:rPr>
          <w:rFonts w:ascii="Verdana" w:hAnsi="Verdana" w:cs="Helvetica"/>
          <w:sz w:val="20"/>
          <w:szCs w:val="18"/>
          <w:lang w:val="en-GB"/>
        </w:rPr>
        <w:t>a significant (</w:t>
      </w:r>
      <w:r w:rsidR="003E3B79" w:rsidRPr="003E3B79">
        <w:rPr>
          <w:rFonts w:ascii="Verdana" w:hAnsi="Verdana" w:cs="Helvetica"/>
          <w:i/>
          <w:sz w:val="20"/>
          <w:szCs w:val="18"/>
          <w:lang w:val="en-GB"/>
        </w:rPr>
        <w:t>P</w:t>
      </w:r>
      <w:r w:rsidR="003E3B79" w:rsidRPr="003E3B79">
        <w:rPr>
          <w:rFonts w:ascii="Verdana" w:hAnsi="Verdana" w:cs="Helvetica"/>
          <w:sz w:val="20"/>
          <w:szCs w:val="18"/>
          <w:lang w:val="en-GB"/>
        </w:rPr>
        <w:t>&lt;0.05) reduction by day 195 and 265 relative to pre-biostimulation concentrations</w:t>
      </w:r>
      <w:r w:rsidR="00734C19">
        <w:rPr>
          <w:rFonts w:ascii="Verdana" w:hAnsi="Verdana" w:cs="Helvetica"/>
          <w:sz w:val="20"/>
          <w:szCs w:val="18"/>
          <w:lang w:val="en-GB"/>
        </w:rPr>
        <w:t>. This was</w:t>
      </w:r>
      <w:r w:rsidR="003E3B79" w:rsidRPr="003E3B79">
        <w:rPr>
          <w:rFonts w:ascii="Verdana" w:hAnsi="Verdana" w:cs="Helvetica"/>
          <w:sz w:val="20"/>
          <w:szCs w:val="18"/>
          <w:lang w:val="en-GB"/>
        </w:rPr>
        <w:t xml:space="preserve"> accompanied by appearance of black precipitate indicative of ferrous </w:t>
      </w:r>
      <w:r w:rsidR="00B242FC">
        <w:rPr>
          <w:rFonts w:ascii="Verdana" w:hAnsi="Verdana" w:cs="Helvetica"/>
          <w:sz w:val="20"/>
          <w:szCs w:val="18"/>
          <w:lang w:val="en-GB"/>
        </w:rPr>
        <w:t>s</w:t>
      </w:r>
      <w:r w:rsidR="00D44AE8">
        <w:rPr>
          <w:rFonts w:ascii="Verdana" w:hAnsi="Verdana" w:cs="Helvetica"/>
          <w:sz w:val="20"/>
          <w:szCs w:val="18"/>
          <w:lang w:val="en-GB"/>
        </w:rPr>
        <w:t>ulfide</w:t>
      </w:r>
      <w:r w:rsidR="003E3B79" w:rsidRPr="003E3B79">
        <w:rPr>
          <w:rFonts w:ascii="Verdana" w:hAnsi="Verdana" w:cs="Helvetica"/>
          <w:sz w:val="20"/>
          <w:szCs w:val="18"/>
          <w:lang w:val="en-GB"/>
        </w:rPr>
        <w:t xml:space="preserve"> formation. </w:t>
      </w:r>
      <w:r w:rsidR="00A33626">
        <w:rPr>
          <w:rFonts w:ascii="Verdana" w:hAnsi="Verdana" w:cs="Helvetica"/>
          <w:sz w:val="20"/>
          <w:szCs w:val="18"/>
          <w:lang w:val="en-GB"/>
        </w:rPr>
        <w:t xml:space="preserve">In most samples throughout the experiment, the </w:t>
      </w:r>
      <w:r w:rsidR="00A33626" w:rsidRPr="00A33626">
        <w:rPr>
          <w:rFonts w:ascii="Verdana" w:hAnsi="Verdana" w:cs="Helvetica"/>
          <w:sz w:val="20"/>
          <w:szCs w:val="18"/>
          <w:lang w:val="en-GB"/>
        </w:rPr>
        <w:t>Fe(II)/</w:t>
      </w:r>
      <w:r w:rsidR="00A33626">
        <w:rPr>
          <w:rFonts w:ascii="Verdana" w:hAnsi="Verdana" w:cs="Helvetica"/>
          <w:sz w:val="20"/>
          <w:szCs w:val="18"/>
          <w:lang w:val="en-GB"/>
        </w:rPr>
        <w:t>Fe</w:t>
      </w:r>
      <w:r w:rsidR="00A33626" w:rsidRPr="00A33626">
        <w:rPr>
          <w:rFonts w:ascii="Verdana" w:hAnsi="Verdana" w:cs="Helvetica"/>
          <w:sz w:val="20"/>
          <w:szCs w:val="18"/>
          <w:lang w:val="en-GB"/>
        </w:rPr>
        <w:t xml:space="preserve"> ratio</w:t>
      </w:r>
      <w:r w:rsidR="00A33626">
        <w:rPr>
          <w:rFonts w:ascii="Verdana" w:hAnsi="Verdana" w:cs="Helvetica"/>
          <w:sz w:val="20"/>
          <w:szCs w:val="18"/>
          <w:lang w:val="en-GB"/>
        </w:rPr>
        <w:t xml:space="preserve"> w</w:t>
      </w:r>
      <w:r w:rsidR="00D501E6">
        <w:rPr>
          <w:rFonts w:ascii="Verdana" w:hAnsi="Verdana" w:cs="Helvetica"/>
          <w:sz w:val="20"/>
          <w:szCs w:val="18"/>
          <w:lang w:val="en-GB"/>
        </w:rPr>
        <w:t>as</w:t>
      </w:r>
      <w:r w:rsidR="00A33626">
        <w:rPr>
          <w:rFonts w:ascii="Verdana" w:hAnsi="Verdana" w:cs="Helvetica"/>
          <w:sz w:val="20"/>
          <w:szCs w:val="18"/>
          <w:lang w:val="en-GB"/>
        </w:rPr>
        <w:t xml:space="preserve"> close to 1 indicating lack of reducible Fe(III). </w:t>
      </w:r>
      <w:r w:rsidR="00D501E6">
        <w:rPr>
          <w:rFonts w:ascii="Verdana" w:hAnsi="Verdana" w:cs="Helvetica"/>
          <w:sz w:val="20"/>
          <w:szCs w:val="18"/>
          <w:lang w:val="en-GB"/>
        </w:rPr>
        <w:t>Starting f</w:t>
      </w:r>
      <w:r w:rsidR="00EF30D9">
        <w:rPr>
          <w:rFonts w:ascii="Verdana" w:hAnsi="Verdana" w:cs="Helvetica"/>
          <w:sz w:val="20"/>
          <w:szCs w:val="18"/>
          <w:lang w:val="en-GB"/>
        </w:rPr>
        <w:t xml:space="preserve">rom </w:t>
      </w:r>
      <w:r w:rsidR="001D172A">
        <w:rPr>
          <w:rFonts w:ascii="Verdana" w:hAnsi="Verdana" w:cs="Helvetica"/>
          <w:sz w:val="20"/>
          <w:szCs w:val="18"/>
          <w:lang w:val="en-GB"/>
        </w:rPr>
        <w:t>a</w:t>
      </w:r>
      <w:r w:rsidR="00EF30D9">
        <w:rPr>
          <w:rFonts w:ascii="Verdana" w:hAnsi="Verdana" w:cs="Helvetica"/>
          <w:sz w:val="20"/>
          <w:szCs w:val="18"/>
          <w:lang w:val="en-GB"/>
        </w:rPr>
        <w:t xml:space="preserve"> background concentration of 463 </w:t>
      </w:r>
      <w:r w:rsidR="001D172A">
        <w:rPr>
          <w:rFonts w:ascii="Verdana" w:hAnsi="Verdana" w:cs="Helvetica"/>
          <w:sz w:val="20"/>
          <w:szCs w:val="18"/>
          <w:lang w:val="en-GB"/>
        </w:rPr>
        <w:t xml:space="preserve">± </w:t>
      </w:r>
      <w:r w:rsidR="00B672F2">
        <w:rPr>
          <w:rFonts w:ascii="Verdana" w:hAnsi="Verdana" w:cs="Helvetica"/>
          <w:sz w:val="20"/>
          <w:szCs w:val="18"/>
          <w:lang w:val="en-GB"/>
        </w:rPr>
        <w:t>133</w:t>
      </w:r>
      <w:r w:rsidR="001D172A">
        <w:rPr>
          <w:rFonts w:ascii="Verdana" w:hAnsi="Verdana" w:cs="Helvetica"/>
          <w:sz w:val="20"/>
          <w:szCs w:val="18"/>
          <w:lang w:val="en-GB"/>
        </w:rPr>
        <w:t xml:space="preserve"> </w:t>
      </w:r>
      <w:r w:rsidR="00EF30D9">
        <w:rPr>
          <w:rFonts w:ascii="Verdana" w:hAnsi="Verdana" w:cs="Helvetica"/>
          <w:sz w:val="20"/>
          <w:szCs w:val="18"/>
          <w:lang w:val="en-GB"/>
        </w:rPr>
        <w:t>mg/</w:t>
      </w:r>
      <w:r w:rsidR="00B2088D">
        <w:rPr>
          <w:rFonts w:ascii="Verdana" w:hAnsi="Verdana" w:cs="Helvetica"/>
          <w:sz w:val="20"/>
          <w:szCs w:val="18"/>
          <w:lang w:val="en-GB"/>
        </w:rPr>
        <w:t>l</w:t>
      </w:r>
      <w:r w:rsidR="00EF30D9">
        <w:rPr>
          <w:rFonts w:ascii="Verdana" w:hAnsi="Verdana" w:cs="Helvetica"/>
          <w:sz w:val="20"/>
          <w:szCs w:val="18"/>
          <w:lang w:val="en-GB"/>
        </w:rPr>
        <w:t>, s</w:t>
      </w:r>
      <w:r w:rsidR="00D44AE8">
        <w:rPr>
          <w:rFonts w:ascii="Verdana" w:hAnsi="Verdana" w:cs="Helvetica"/>
          <w:sz w:val="20"/>
          <w:szCs w:val="18"/>
          <w:lang w:val="en-GB"/>
        </w:rPr>
        <w:t>ulfate</w:t>
      </w:r>
      <w:r w:rsidR="003E3B79" w:rsidRPr="003E3B79">
        <w:rPr>
          <w:rFonts w:ascii="Verdana" w:hAnsi="Verdana" w:cs="Helvetica"/>
          <w:sz w:val="20"/>
          <w:szCs w:val="18"/>
          <w:lang w:val="en-GB"/>
        </w:rPr>
        <w:t xml:space="preserve"> </w:t>
      </w:r>
      <w:r w:rsidR="00EF30D9">
        <w:rPr>
          <w:rFonts w:ascii="Verdana" w:hAnsi="Verdana" w:cs="Helvetica"/>
          <w:sz w:val="20"/>
          <w:szCs w:val="18"/>
          <w:lang w:val="en-GB"/>
        </w:rPr>
        <w:t xml:space="preserve">steadily </w:t>
      </w:r>
      <w:r w:rsidR="003E3B79" w:rsidRPr="003E3B79">
        <w:rPr>
          <w:rFonts w:ascii="Verdana" w:hAnsi="Verdana" w:cs="Helvetica"/>
          <w:sz w:val="20"/>
          <w:szCs w:val="18"/>
          <w:lang w:val="en-GB"/>
        </w:rPr>
        <w:t xml:space="preserve">decreased to </w:t>
      </w:r>
      <w:r w:rsidR="00EF30D9">
        <w:rPr>
          <w:rFonts w:ascii="Verdana" w:hAnsi="Verdana" w:cs="Helvetica"/>
          <w:sz w:val="20"/>
          <w:szCs w:val="18"/>
          <w:lang w:val="en-GB"/>
        </w:rPr>
        <w:t xml:space="preserve">212 </w:t>
      </w:r>
      <w:r w:rsidR="001D172A">
        <w:rPr>
          <w:rFonts w:ascii="Verdana" w:hAnsi="Verdana" w:cs="Helvetica"/>
          <w:sz w:val="20"/>
          <w:szCs w:val="18"/>
          <w:lang w:val="en-GB"/>
        </w:rPr>
        <w:t xml:space="preserve">± </w:t>
      </w:r>
      <w:r w:rsidR="00B672F2">
        <w:rPr>
          <w:rFonts w:ascii="Verdana" w:hAnsi="Verdana" w:cs="Helvetica"/>
          <w:sz w:val="20"/>
          <w:szCs w:val="18"/>
          <w:lang w:val="en-GB"/>
        </w:rPr>
        <w:lastRenderedPageBreak/>
        <w:t>116</w:t>
      </w:r>
      <w:r w:rsidR="001D172A">
        <w:rPr>
          <w:rFonts w:ascii="Verdana" w:hAnsi="Verdana" w:cs="Helvetica"/>
          <w:sz w:val="20"/>
          <w:szCs w:val="18"/>
          <w:lang w:val="en-GB"/>
        </w:rPr>
        <w:t xml:space="preserve"> </w:t>
      </w:r>
      <w:r w:rsidR="00EF30D9">
        <w:rPr>
          <w:rFonts w:ascii="Verdana" w:hAnsi="Verdana" w:cs="Helvetica"/>
          <w:sz w:val="20"/>
          <w:szCs w:val="18"/>
          <w:lang w:val="en-GB"/>
        </w:rPr>
        <w:t>mg/</w:t>
      </w:r>
      <w:r w:rsidR="00B2088D">
        <w:rPr>
          <w:rFonts w:ascii="Verdana" w:hAnsi="Verdana" w:cs="Helvetica"/>
          <w:sz w:val="20"/>
          <w:szCs w:val="18"/>
          <w:lang w:val="en-GB"/>
        </w:rPr>
        <w:t>l</w:t>
      </w:r>
      <w:r w:rsidR="00EF30D9">
        <w:rPr>
          <w:rFonts w:ascii="Verdana" w:hAnsi="Verdana" w:cs="Helvetica"/>
          <w:sz w:val="20"/>
          <w:szCs w:val="18"/>
          <w:lang w:val="en-GB"/>
        </w:rPr>
        <w:t xml:space="preserve"> by </w:t>
      </w:r>
      <w:r w:rsidR="003E3B79" w:rsidRPr="003E3B79">
        <w:rPr>
          <w:rFonts w:ascii="Verdana" w:hAnsi="Verdana" w:cs="Helvetica"/>
          <w:sz w:val="20"/>
          <w:szCs w:val="18"/>
          <w:lang w:val="en-GB"/>
        </w:rPr>
        <w:t xml:space="preserve">day 195 </w:t>
      </w:r>
      <w:r w:rsidR="00EF30D9" w:rsidRPr="003E3B79">
        <w:rPr>
          <w:rFonts w:ascii="Verdana" w:hAnsi="Verdana" w:cs="Helvetica"/>
          <w:sz w:val="20"/>
          <w:szCs w:val="18"/>
          <w:lang w:val="en-GB"/>
        </w:rPr>
        <w:t>in do</w:t>
      </w:r>
      <w:r w:rsidR="00EF30D9">
        <w:rPr>
          <w:rFonts w:ascii="Verdana" w:hAnsi="Verdana" w:cs="Helvetica"/>
          <w:sz w:val="20"/>
          <w:szCs w:val="18"/>
          <w:lang w:val="en-GB"/>
        </w:rPr>
        <w:t xml:space="preserve">wn-gradient wells </w:t>
      </w:r>
      <w:r w:rsidR="003E3B79" w:rsidRPr="003E3B79">
        <w:rPr>
          <w:rFonts w:ascii="Verdana" w:hAnsi="Verdana" w:cs="Helvetica"/>
          <w:sz w:val="20"/>
          <w:szCs w:val="18"/>
          <w:lang w:val="en-GB"/>
        </w:rPr>
        <w:t xml:space="preserve">and rebounded </w:t>
      </w:r>
      <w:r w:rsidR="00EF30D9">
        <w:rPr>
          <w:rFonts w:ascii="Verdana" w:hAnsi="Verdana" w:cs="Helvetica"/>
          <w:sz w:val="20"/>
          <w:szCs w:val="18"/>
          <w:lang w:val="en-GB"/>
        </w:rPr>
        <w:t xml:space="preserve">in </w:t>
      </w:r>
      <w:r w:rsidR="00EF30D9" w:rsidRPr="003E3B79">
        <w:rPr>
          <w:rFonts w:ascii="Verdana" w:hAnsi="Verdana" w:cs="Helvetica"/>
          <w:sz w:val="20"/>
          <w:szCs w:val="18"/>
          <w:lang w:val="en-GB"/>
        </w:rPr>
        <w:t xml:space="preserve">most </w:t>
      </w:r>
      <w:r w:rsidR="001D172A">
        <w:rPr>
          <w:rFonts w:ascii="Verdana" w:hAnsi="Verdana" w:cs="Helvetica"/>
          <w:sz w:val="20"/>
          <w:szCs w:val="18"/>
          <w:lang w:val="en-GB"/>
        </w:rPr>
        <w:t xml:space="preserve">wells </w:t>
      </w:r>
      <w:r w:rsidR="00C87C8C">
        <w:rPr>
          <w:rFonts w:ascii="Verdana" w:hAnsi="Verdana" w:cs="Helvetica"/>
          <w:sz w:val="20"/>
          <w:szCs w:val="18"/>
          <w:lang w:val="en-GB"/>
        </w:rPr>
        <w:t>by day 265</w:t>
      </w:r>
      <w:r w:rsidR="00D95EC9">
        <w:rPr>
          <w:rFonts w:ascii="Verdana" w:hAnsi="Verdana" w:cs="Helvetica"/>
          <w:sz w:val="20"/>
          <w:szCs w:val="18"/>
          <w:lang w:val="en-GB"/>
        </w:rPr>
        <w:t xml:space="preserve"> </w:t>
      </w:r>
      <w:r w:rsidR="00EF30D9">
        <w:rPr>
          <w:rFonts w:ascii="Verdana" w:hAnsi="Verdana" w:cs="Helvetica"/>
          <w:sz w:val="20"/>
          <w:szCs w:val="18"/>
          <w:lang w:val="en-GB"/>
        </w:rPr>
        <w:t xml:space="preserve">reaching 267 </w:t>
      </w:r>
      <w:r w:rsidR="001D172A">
        <w:rPr>
          <w:rFonts w:ascii="Verdana" w:hAnsi="Verdana" w:cs="Helvetica"/>
          <w:sz w:val="20"/>
          <w:szCs w:val="18"/>
          <w:lang w:val="en-GB"/>
        </w:rPr>
        <w:t xml:space="preserve">± </w:t>
      </w:r>
      <w:r w:rsidR="00B672F2">
        <w:rPr>
          <w:rFonts w:ascii="Verdana" w:hAnsi="Verdana" w:cs="Helvetica"/>
          <w:sz w:val="20"/>
          <w:szCs w:val="18"/>
          <w:lang w:val="en-GB"/>
        </w:rPr>
        <w:t>180</w:t>
      </w:r>
      <w:r w:rsidR="001D172A">
        <w:rPr>
          <w:rFonts w:ascii="Verdana" w:hAnsi="Verdana" w:cs="Helvetica"/>
          <w:sz w:val="20"/>
          <w:szCs w:val="18"/>
          <w:lang w:val="en-GB"/>
        </w:rPr>
        <w:t xml:space="preserve"> </w:t>
      </w:r>
      <w:r w:rsidR="00EF30D9">
        <w:rPr>
          <w:rFonts w:ascii="Verdana" w:hAnsi="Verdana" w:cs="Helvetica"/>
          <w:sz w:val="20"/>
          <w:szCs w:val="18"/>
          <w:lang w:val="en-GB"/>
        </w:rPr>
        <w:t>mg/</w:t>
      </w:r>
      <w:r w:rsidR="00B2088D">
        <w:rPr>
          <w:rFonts w:ascii="Verdana" w:hAnsi="Verdana" w:cs="Helvetica"/>
          <w:sz w:val="20"/>
          <w:szCs w:val="18"/>
          <w:lang w:val="en-GB"/>
        </w:rPr>
        <w:t>l</w:t>
      </w:r>
      <w:r w:rsidR="00EF30D9">
        <w:rPr>
          <w:rFonts w:ascii="Verdana" w:hAnsi="Verdana" w:cs="Helvetica"/>
          <w:sz w:val="20"/>
          <w:szCs w:val="18"/>
          <w:lang w:val="en-GB"/>
        </w:rPr>
        <w:t xml:space="preserve"> </w:t>
      </w:r>
      <w:r w:rsidR="00D95EC9">
        <w:rPr>
          <w:rFonts w:ascii="Verdana" w:hAnsi="Verdana" w:cs="Helvetica"/>
          <w:sz w:val="20"/>
          <w:szCs w:val="18"/>
          <w:lang w:val="en-GB"/>
        </w:rPr>
        <w:t>(</w:t>
      </w:r>
      <w:r w:rsidR="004622FB">
        <w:rPr>
          <w:rFonts w:ascii="Verdana" w:hAnsi="Verdana" w:cs="Helvetica"/>
          <w:sz w:val="20"/>
          <w:szCs w:val="18"/>
          <w:lang w:val="en-GB"/>
        </w:rPr>
        <w:t>Fig.</w:t>
      </w:r>
      <w:r w:rsidR="001801EA">
        <w:rPr>
          <w:rFonts w:ascii="Verdana" w:hAnsi="Verdana" w:cs="Helvetica"/>
          <w:sz w:val="20"/>
          <w:szCs w:val="18"/>
          <w:lang w:val="en-GB"/>
        </w:rPr>
        <w:t xml:space="preserve"> S</w:t>
      </w:r>
      <w:r w:rsidR="004B0133">
        <w:rPr>
          <w:rFonts w:ascii="Verdana" w:hAnsi="Verdana" w:cs="Helvetica"/>
          <w:sz w:val="20"/>
          <w:szCs w:val="18"/>
          <w:lang w:val="en-GB"/>
        </w:rPr>
        <w:t>1</w:t>
      </w:r>
      <w:r w:rsidR="00D16B10">
        <w:rPr>
          <w:rFonts w:ascii="Verdana" w:hAnsi="Verdana" w:cs="Helvetica"/>
          <w:sz w:val="20"/>
          <w:szCs w:val="18"/>
          <w:lang w:val="en-GB"/>
        </w:rPr>
        <w:t xml:space="preserve">, </w:t>
      </w:r>
      <w:r w:rsidR="00101772">
        <w:rPr>
          <w:rFonts w:ascii="Verdana" w:hAnsi="Verdana" w:cs="Helvetica"/>
          <w:sz w:val="20"/>
          <w:szCs w:val="18"/>
          <w:lang w:val="en-GB"/>
        </w:rPr>
        <w:t>Table S</w:t>
      </w:r>
      <w:r w:rsidR="002F557A">
        <w:rPr>
          <w:rFonts w:ascii="Verdana" w:hAnsi="Verdana" w:cs="Helvetica"/>
          <w:sz w:val="20"/>
          <w:szCs w:val="18"/>
          <w:lang w:val="en-GB"/>
        </w:rPr>
        <w:t>1</w:t>
      </w:r>
      <w:r w:rsidR="00D95EC9">
        <w:rPr>
          <w:rFonts w:ascii="Verdana" w:hAnsi="Verdana" w:cs="Helvetica"/>
          <w:sz w:val="20"/>
          <w:szCs w:val="18"/>
          <w:lang w:val="en-GB"/>
        </w:rPr>
        <w:t>)</w:t>
      </w:r>
      <w:r w:rsidR="00C87C8C">
        <w:rPr>
          <w:rFonts w:ascii="Verdana" w:hAnsi="Verdana" w:cs="Helvetica"/>
          <w:sz w:val="20"/>
          <w:szCs w:val="18"/>
          <w:lang w:val="en-GB"/>
        </w:rPr>
        <w:t>.</w:t>
      </w:r>
      <w:r w:rsidR="00555117">
        <w:rPr>
          <w:rFonts w:ascii="Verdana" w:hAnsi="Verdana" w:cs="Helvetica"/>
          <w:sz w:val="20"/>
          <w:szCs w:val="18"/>
          <w:lang w:val="en-GB"/>
        </w:rPr>
        <w:t xml:space="preserve"> </w:t>
      </w:r>
    </w:p>
    <w:p w:rsidR="00786C9C" w:rsidRDefault="00786C9C" w:rsidP="0025093E">
      <w:pPr>
        <w:spacing w:line="480" w:lineRule="auto"/>
        <w:rPr>
          <w:rFonts w:ascii="Verdana" w:hAnsi="Verdana"/>
          <w:sz w:val="20"/>
          <w:lang w:val="en-GB"/>
        </w:rPr>
      </w:pPr>
    </w:p>
    <w:p w:rsidR="007073B5" w:rsidRPr="00A242DB" w:rsidRDefault="007073B5" w:rsidP="0025093E">
      <w:pPr>
        <w:spacing w:line="480" w:lineRule="auto"/>
        <w:contextualSpacing/>
        <w:rPr>
          <w:rFonts w:ascii="Verdana" w:hAnsi="Verdana"/>
          <w:i/>
          <w:sz w:val="20"/>
          <w:lang w:val="en-GB" w:eastAsia="nl-NL"/>
        </w:rPr>
      </w:pPr>
      <w:r w:rsidRPr="00A242DB">
        <w:rPr>
          <w:rFonts w:ascii="Verdana" w:hAnsi="Verdana"/>
          <w:i/>
          <w:sz w:val="20"/>
          <w:lang w:val="en-GB" w:eastAsia="nl-NL"/>
        </w:rPr>
        <w:t>Reductive dechlorination</w:t>
      </w:r>
      <w:r w:rsidR="00297269" w:rsidRPr="00A242DB">
        <w:rPr>
          <w:rFonts w:ascii="Verdana" w:hAnsi="Verdana"/>
          <w:i/>
          <w:sz w:val="20"/>
          <w:lang w:val="en-GB" w:eastAsia="nl-NL"/>
        </w:rPr>
        <w:t xml:space="preserve"> of </w:t>
      </w:r>
      <w:r w:rsidR="00BD7C85" w:rsidRPr="00A242DB">
        <w:rPr>
          <w:rFonts w:ascii="Verdana" w:hAnsi="Verdana"/>
          <w:i/>
          <w:sz w:val="20"/>
          <w:lang w:val="en-GB" w:eastAsia="nl-NL"/>
        </w:rPr>
        <w:t>CE</w:t>
      </w:r>
      <w:r w:rsidR="00297269" w:rsidRPr="00A242DB">
        <w:rPr>
          <w:rFonts w:ascii="Verdana" w:hAnsi="Verdana"/>
          <w:i/>
          <w:sz w:val="20"/>
          <w:lang w:val="en-GB" w:eastAsia="nl-NL"/>
        </w:rPr>
        <w:t>s</w:t>
      </w:r>
      <w:r w:rsidRPr="00A242DB">
        <w:rPr>
          <w:rFonts w:ascii="Verdana" w:hAnsi="Verdana"/>
          <w:i/>
          <w:sz w:val="20"/>
          <w:lang w:val="en-GB" w:eastAsia="nl-NL"/>
        </w:rPr>
        <w:t>, CSIA and qPCR</w:t>
      </w:r>
      <w:r w:rsidR="00297269" w:rsidRPr="00A242DB">
        <w:rPr>
          <w:rFonts w:ascii="Verdana" w:hAnsi="Verdana"/>
          <w:i/>
          <w:sz w:val="20"/>
          <w:lang w:val="en-GB" w:eastAsia="nl-NL"/>
        </w:rPr>
        <w:t xml:space="preserve"> analysis</w:t>
      </w:r>
    </w:p>
    <w:p w:rsidR="007073B5" w:rsidRDefault="00570710" w:rsidP="0025093E">
      <w:pPr>
        <w:spacing w:line="480" w:lineRule="auto"/>
        <w:contextualSpacing/>
        <w:rPr>
          <w:rFonts w:ascii="Verdana" w:hAnsi="Verdana"/>
          <w:sz w:val="20"/>
          <w:lang w:val="en-GB" w:eastAsia="nl-NL"/>
        </w:rPr>
      </w:pPr>
      <w:r w:rsidRPr="0045630B">
        <w:rPr>
          <w:rFonts w:ascii="Verdana" w:hAnsi="Verdana"/>
          <w:sz w:val="20"/>
          <w:lang w:val="en-GB"/>
        </w:rPr>
        <w:t xml:space="preserve">The </w:t>
      </w:r>
      <w:r w:rsidR="00707262" w:rsidRPr="0045630B">
        <w:rPr>
          <w:rFonts w:ascii="Verdana" w:hAnsi="Verdana"/>
          <w:sz w:val="20"/>
          <w:lang w:val="en-GB"/>
        </w:rPr>
        <w:t xml:space="preserve">pre-stimulation </w:t>
      </w:r>
      <w:r w:rsidR="006B20E3" w:rsidRPr="0045630B">
        <w:rPr>
          <w:rFonts w:ascii="Verdana" w:hAnsi="Verdana"/>
          <w:sz w:val="20"/>
          <w:lang w:val="en-GB"/>
        </w:rPr>
        <w:t>carbon isotope value</w:t>
      </w:r>
      <w:r w:rsidR="00707262" w:rsidRPr="0045630B">
        <w:rPr>
          <w:rFonts w:ascii="Verdana" w:hAnsi="Verdana"/>
          <w:sz w:val="20"/>
          <w:lang w:val="en-GB"/>
        </w:rPr>
        <w:t>s</w:t>
      </w:r>
      <w:r w:rsidR="006B20E3" w:rsidRPr="0045630B">
        <w:rPr>
          <w:rFonts w:ascii="Verdana" w:hAnsi="Verdana"/>
          <w:sz w:val="20"/>
          <w:lang w:val="en-GB"/>
        </w:rPr>
        <w:t xml:space="preserve"> of cDCE (</w:t>
      </w:r>
      <w:ins w:id="39" w:author="Atashgahi, Siavash" w:date="2016-08-06T21:12:00Z">
        <w:r w:rsidR="001E63DF">
          <w:rPr>
            <w:rFonts w:ascii="Verdana" w:hAnsi="Verdana"/>
            <w:sz w:val="20"/>
            <w:lang w:val="en-GB"/>
          </w:rPr>
          <w:t>average</w:t>
        </w:r>
      </w:ins>
      <w:r w:rsidR="00CC62D9">
        <w:rPr>
          <w:rFonts w:ascii="Verdana" w:hAnsi="Verdana"/>
          <w:sz w:val="20"/>
          <w:lang w:val="en-GB"/>
        </w:rPr>
        <w:t xml:space="preserve"> </w:t>
      </w:r>
      <w:r w:rsidR="00CC62D9" w:rsidRPr="0045630B">
        <w:rPr>
          <w:rFonts w:ascii="Symbol" w:hAnsi="Symbol"/>
          <w:sz w:val="20"/>
        </w:rPr>
        <w:t></w:t>
      </w:r>
      <w:r w:rsidR="00CC62D9" w:rsidRPr="0045630B">
        <w:rPr>
          <w:rFonts w:ascii="Verdana" w:hAnsi="Verdana" w:cs="Arial"/>
          <w:sz w:val="20"/>
          <w:vertAlign w:val="superscript"/>
          <w:lang w:val="en-GB"/>
        </w:rPr>
        <w:t>13</w:t>
      </w:r>
      <w:r w:rsidR="00CC62D9" w:rsidRPr="0045630B">
        <w:rPr>
          <w:rFonts w:ascii="Verdana" w:hAnsi="Verdana" w:cs="Arial"/>
          <w:sz w:val="20"/>
          <w:lang w:val="en-GB"/>
        </w:rPr>
        <w:t>C</w:t>
      </w:r>
      <w:r w:rsidR="00CC62D9">
        <w:rPr>
          <w:rFonts w:ascii="Verdana" w:hAnsi="Verdana" w:cs="Arial"/>
          <w:sz w:val="20"/>
          <w:lang w:val="en-GB"/>
        </w:rPr>
        <w:t>,</w:t>
      </w:r>
      <w:ins w:id="40" w:author="Atashgahi, Siavash" w:date="2016-08-06T21:12:00Z">
        <w:r w:rsidR="001E63DF">
          <w:rPr>
            <w:rFonts w:ascii="Verdana" w:hAnsi="Verdana"/>
            <w:sz w:val="20"/>
            <w:lang w:val="en-GB"/>
          </w:rPr>
          <w:t xml:space="preserve"> </w:t>
        </w:r>
      </w:ins>
      <w:r w:rsidR="006B20E3" w:rsidRPr="0045630B">
        <w:rPr>
          <w:rFonts w:ascii="Verdana" w:hAnsi="Verdana"/>
          <w:sz w:val="20"/>
          <w:lang w:val="en-GB"/>
        </w:rPr>
        <w:t>-19</w:t>
      </w:r>
      <w:r w:rsidR="009747F7" w:rsidRPr="0045630B">
        <w:rPr>
          <w:rFonts w:ascii="Verdana" w:hAnsi="Verdana"/>
          <w:sz w:val="20"/>
          <w:lang w:val="en-GB"/>
        </w:rPr>
        <w:t>.</w:t>
      </w:r>
      <w:r w:rsidR="006B20E3" w:rsidRPr="0045630B">
        <w:rPr>
          <w:rFonts w:ascii="Verdana" w:hAnsi="Verdana"/>
          <w:sz w:val="20"/>
          <w:lang w:val="en-GB"/>
        </w:rPr>
        <w:t>3 ‰</w:t>
      </w:r>
      <w:r w:rsidR="00707262" w:rsidRPr="0045630B">
        <w:rPr>
          <w:rFonts w:ascii="Verdana" w:hAnsi="Verdana"/>
          <w:sz w:val="20"/>
          <w:lang w:val="en-GB"/>
        </w:rPr>
        <w:t xml:space="preserve"> </w:t>
      </w:r>
      <w:ins w:id="41" w:author="Atashgahi, Siavash" w:date="2016-08-06T21:12:00Z">
        <w:r w:rsidR="001E63DF">
          <w:rPr>
            <w:rFonts w:ascii="Verdana" w:hAnsi="Verdana"/>
            <w:sz w:val="20"/>
            <w:lang w:val="en-GB"/>
          </w:rPr>
          <w:t>± 0.6</w:t>
        </w:r>
      </w:ins>
      <w:del w:id="42" w:author="Atashgahi, Siavash" w:date="2016-08-06T21:12:00Z">
        <w:r w:rsidR="00707262" w:rsidRPr="0045630B" w:rsidDel="001E63DF">
          <w:rPr>
            <w:rFonts w:ascii="Verdana" w:hAnsi="Verdana"/>
            <w:sz w:val="20"/>
            <w:lang w:val="en-GB"/>
          </w:rPr>
          <w:delText>on average</w:delText>
        </w:r>
      </w:del>
      <w:r w:rsidR="006B20E3" w:rsidRPr="0045630B">
        <w:rPr>
          <w:rFonts w:ascii="Verdana" w:hAnsi="Verdana"/>
          <w:sz w:val="20"/>
          <w:lang w:val="en-GB"/>
        </w:rPr>
        <w:t xml:space="preserve">) and </w:t>
      </w:r>
      <w:r w:rsidR="00707262" w:rsidRPr="0045630B">
        <w:rPr>
          <w:rFonts w:ascii="Verdana" w:hAnsi="Verdana"/>
          <w:sz w:val="20"/>
          <w:lang w:val="en-GB"/>
        </w:rPr>
        <w:t xml:space="preserve">the sum of carbon isotope values of all CEs </w:t>
      </w:r>
      <w:r w:rsidR="00707262" w:rsidRPr="0045630B">
        <w:rPr>
          <w:rFonts w:ascii="Verdana" w:hAnsi="Verdana"/>
          <w:sz w:val="20"/>
          <w:lang w:val="en-GB" w:eastAsia="nl-NL"/>
        </w:rPr>
        <w:t xml:space="preserve">weighted by their molar fractions </w:t>
      </w:r>
      <w:r w:rsidR="006B20E3" w:rsidRPr="0045630B">
        <w:rPr>
          <w:rFonts w:ascii="Verdana" w:hAnsi="Verdana"/>
          <w:sz w:val="20"/>
          <w:lang w:val="en-GB"/>
        </w:rPr>
        <w:t>(</w:t>
      </w:r>
      <w:ins w:id="43" w:author="Atashgahi, Siavash" w:date="2016-08-06T21:12:00Z">
        <w:r w:rsidR="001E63DF">
          <w:rPr>
            <w:rFonts w:ascii="Verdana" w:hAnsi="Verdana"/>
            <w:sz w:val="20"/>
            <w:lang w:val="en-GB"/>
          </w:rPr>
          <w:t xml:space="preserve">average </w:t>
        </w:r>
      </w:ins>
      <w:r w:rsidR="00707262" w:rsidRPr="0045630B">
        <w:rPr>
          <w:rFonts w:ascii="Symbol" w:hAnsi="Symbol"/>
          <w:sz w:val="20"/>
        </w:rPr>
        <w:t></w:t>
      </w:r>
      <w:r w:rsidR="00707262" w:rsidRPr="0045630B">
        <w:rPr>
          <w:rFonts w:ascii="Verdana" w:hAnsi="Verdana" w:cs="Arial"/>
          <w:sz w:val="20"/>
          <w:vertAlign w:val="superscript"/>
          <w:lang w:val="en-GB"/>
        </w:rPr>
        <w:t>13</w:t>
      </w:r>
      <w:r w:rsidR="00707262" w:rsidRPr="0045630B">
        <w:rPr>
          <w:rFonts w:ascii="Verdana" w:hAnsi="Verdana" w:cs="Arial"/>
          <w:sz w:val="20"/>
          <w:lang w:val="en-GB"/>
        </w:rPr>
        <w:t>C</w:t>
      </w:r>
      <w:r w:rsidR="00707262" w:rsidRPr="0045630B">
        <w:rPr>
          <w:rFonts w:ascii="Symbol" w:hAnsi="Symbol"/>
          <w:sz w:val="20"/>
          <w:vertAlign w:val="subscript"/>
        </w:rPr>
        <w:t></w:t>
      </w:r>
      <w:r w:rsidR="00707262" w:rsidRPr="0045630B">
        <w:rPr>
          <w:rFonts w:ascii="Verdana" w:hAnsi="Verdana" w:cs="Arial"/>
          <w:sz w:val="20"/>
          <w:vertAlign w:val="subscript"/>
          <w:lang w:val="en-GB"/>
        </w:rPr>
        <w:t>(CE)</w:t>
      </w:r>
      <w:r w:rsidR="00707262" w:rsidRPr="0045630B">
        <w:rPr>
          <w:rFonts w:ascii="Verdana" w:hAnsi="Verdana"/>
          <w:szCs w:val="22"/>
          <w:lang w:val="en-GB" w:eastAsia="nl-NL"/>
        </w:rPr>
        <w:t xml:space="preserve">, </w:t>
      </w:r>
      <w:r w:rsidR="006B20E3" w:rsidRPr="0045630B">
        <w:rPr>
          <w:rFonts w:ascii="Verdana" w:hAnsi="Verdana"/>
          <w:sz w:val="20"/>
          <w:lang w:val="en-GB"/>
        </w:rPr>
        <w:t>-21</w:t>
      </w:r>
      <w:r w:rsidR="009747F7" w:rsidRPr="0045630B">
        <w:rPr>
          <w:rFonts w:ascii="Verdana" w:hAnsi="Verdana"/>
          <w:sz w:val="20"/>
          <w:lang w:val="en-GB"/>
        </w:rPr>
        <w:t>.</w:t>
      </w:r>
      <w:r w:rsidR="006B20E3" w:rsidRPr="0045630B">
        <w:rPr>
          <w:rFonts w:ascii="Verdana" w:hAnsi="Verdana"/>
          <w:sz w:val="20"/>
          <w:lang w:val="en-GB"/>
        </w:rPr>
        <w:t>4 ‰</w:t>
      </w:r>
      <w:r w:rsidR="00707262" w:rsidRPr="0045630B">
        <w:rPr>
          <w:rFonts w:ascii="Verdana" w:hAnsi="Verdana"/>
          <w:sz w:val="20"/>
          <w:lang w:val="en-GB"/>
        </w:rPr>
        <w:t xml:space="preserve"> </w:t>
      </w:r>
      <w:ins w:id="44" w:author="Atashgahi, Siavash" w:date="2016-08-06T21:13:00Z">
        <w:r w:rsidR="001E63DF">
          <w:rPr>
            <w:rFonts w:ascii="Verdana" w:hAnsi="Verdana"/>
            <w:sz w:val="20"/>
            <w:lang w:val="en-GB"/>
          </w:rPr>
          <w:t>± 0.8</w:t>
        </w:r>
      </w:ins>
      <w:del w:id="45" w:author="Atashgahi, Siavash" w:date="2016-08-06T21:13:00Z">
        <w:r w:rsidR="00707262" w:rsidRPr="0045630B" w:rsidDel="001E63DF">
          <w:rPr>
            <w:rFonts w:ascii="Verdana" w:hAnsi="Verdana"/>
            <w:sz w:val="20"/>
            <w:lang w:val="en-GB"/>
          </w:rPr>
          <w:delText>on average</w:delText>
        </w:r>
      </w:del>
      <w:r w:rsidR="006B20E3" w:rsidRPr="0045630B">
        <w:rPr>
          <w:rFonts w:ascii="Verdana" w:hAnsi="Verdana"/>
          <w:sz w:val="20"/>
          <w:lang w:val="en-GB"/>
        </w:rPr>
        <w:t xml:space="preserve">) were highly consistent </w:t>
      </w:r>
      <w:r w:rsidR="00707262" w:rsidRPr="0045630B">
        <w:rPr>
          <w:rFonts w:ascii="Verdana" w:hAnsi="Verdana"/>
          <w:sz w:val="20"/>
          <w:lang w:val="en-GB"/>
        </w:rPr>
        <w:t>in the seven filters later impacted by biostimulation</w:t>
      </w:r>
      <w:del w:id="46" w:author="Atashgahi, Siavash" w:date="2016-08-06T21:13:00Z">
        <w:r w:rsidR="00707262" w:rsidRPr="0045630B" w:rsidDel="001E63DF">
          <w:rPr>
            <w:rFonts w:ascii="Verdana" w:hAnsi="Verdana"/>
            <w:sz w:val="20"/>
            <w:lang w:val="en-GB"/>
          </w:rPr>
          <w:delText xml:space="preserve"> </w:delText>
        </w:r>
        <w:r w:rsidR="006B20E3" w:rsidRPr="0045630B" w:rsidDel="001E63DF">
          <w:rPr>
            <w:rFonts w:ascii="Verdana" w:hAnsi="Verdana"/>
            <w:sz w:val="20"/>
            <w:lang w:val="en-GB"/>
          </w:rPr>
          <w:delText>(</w:delText>
        </w:r>
        <w:r w:rsidR="009D5283" w:rsidDel="001E63DF">
          <w:rPr>
            <w:rFonts w:ascii="Verdana" w:hAnsi="Verdana"/>
            <w:sz w:val="20"/>
            <w:lang w:val="en-GB"/>
          </w:rPr>
          <w:delText>SD</w:delText>
        </w:r>
        <w:r w:rsidR="009D5283" w:rsidRPr="0045630B" w:rsidDel="001E63DF">
          <w:rPr>
            <w:rFonts w:ascii="Verdana" w:hAnsi="Verdana"/>
            <w:sz w:val="20"/>
            <w:lang w:val="en-GB"/>
          </w:rPr>
          <w:delText xml:space="preserve"> </w:delText>
        </w:r>
        <w:r w:rsidR="006B20E3" w:rsidRPr="0045630B" w:rsidDel="001E63DF">
          <w:rPr>
            <w:rFonts w:ascii="Verdana" w:hAnsi="Verdana"/>
            <w:sz w:val="20"/>
            <w:lang w:val="en-GB"/>
          </w:rPr>
          <w:delText>&lt; 1‰)</w:delText>
        </w:r>
      </w:del>
      <w:r w:rsidR="006B20E3" w:rsidRPr="0045630B">
        <w:rPr>
          <w:rFonts w:ascii="Verdana" w:hAnsi="Verdana"/>
          <w:sz w:val="20"/>
          <w:lang w:val="en-GB"/>
        </w:rPr>
        <w:t>.</w:t>
      </w:r>
      <w:r w:rsidR="006B20E3" w:rsidRPr="001662D1">
        <w:rPr>
          <w:rFonts w:ascii="Verdana" w:hAnsi="Verdana"/>
          <w:sz w:val="20"/>
          <w:lang w:val="en-GB"/>
        </w:rPr>
        <w:t xml:space="preserve"> </w:t>
      </w:r>
      <w:r w:rsidR="007073B5" w:rsidRPr="00B04263">
        <w:rPr>
          <w:rFonts w:ascii="Verdana" w:hAnsi="Verdana"/>
          <w:sz w:val="20"/>
          <w:lang w:val="en-GB" w:eastAsia="nl-NL"/>
        </w:rPr>
        <w:t xml:space="preserve">By day 195, there was clear onset of cDCE dechlorination with concomitant </w:t>
      </w:r>
      <w:r w:rsidR="002747C0">
        <w:rPr>
          <w:rFonts w:ascii="Verdana" w:hAnsi="Verdana"/>
          <w:sz w:val="20"/>
          <w:lang w:val="en-GB" w:eastAsia="nl-NL"/>
        </w:rPr>
        <w:t>increase in</w:t>
      </w:r>
      <w:r w:rsidR="00A50803">
        <w:rPr>
          <w:rFonts w:ascii="Verdana" w:hAnsi="Verdana"/>
          <w:sz w:val="20"/>
          <w:lang w:val="en-GB" w:eastAsia="nl-NL"/>
        </w:rPr>
        <w:t xml:space="preserve"> its</w:t>
      </w:r>
      <w:r w:rsidR="002747C0">
        <w:rPr>
          <w:rFonts w:ascii="Verdana" w:hAnsi="Verdana"/>
          <w:sz w:val="20"/>
          <w:lang w:val="en-GB" w:eastAsia="nl-NL"/>
        </w:rPr>
        <w:t xml:space="preserve"> </w:t>
      </w:r>
      <w:r w:rsidR="007073B5">
        <w:rPr>
          <w:rFonts w:ascii="Verdana" w:hAnsi="Verdana"/>
          <w:sz w:val="20"/>
          <w:lang w:val="en-GB" w:eastAsia="nl-NL"/>
        </w:rPr>
        <w:sym w:font="Symbol" w:char="F064"/>
      </w:r>
      <w:r w:rsidR="007073B5" w:rsidRPr="00B04263">
        <w:rPr>
          <w:rFonts w:ascii="Verdana" w:hAnsi="Verdana"/>
          <w:sz w:val="20"/>
          <w:vertAlign w:val="superscript"/>
          <w:lang w:val="en-GB" w:eastAsia="nl-NL"/>
        </w:rPr>
        <w:t>13</w:t>
      </w:r>
      <w:r w:rsidR="007073B5" w:rsidRPr="00B04263">
        <w:rPr>
          <w:rFonts w:ascii="Verdana" w:hAnsi="Verdana"/>
          <w:sz w:val="20"/>
          <w:lang w:val="en-GB" w:eastAsia="nl-NL"/>
        </w:rPr>
        <w:t xml:space="preserve">C </w:t>
      </w:r>
      <w:r w:rsidR="00D139FC">
        <w:rPr>
          <w:rFonts w:ascii="Verdana" w:hAnsi="Verdana"/>
          <w:sz w:val="20"/>
          <w:lang w:val="en-GB" w:eastAsia="nl-NL"/>
        </w:rPr>
        <w:t xml:space="preserve">values </w:t>
      </w:r>
      <w:r w:rsidR="002747C0">
        <w:rPr>
          <w:rFonts w:ascii="Verdana" w:hAnsi="Verdana"/>
          <w:sz w:val="20"/>
          <w:lang w:val="en-GB" w:eastAsia="nl-NL"/>
        </w:rPr>
        <w:t xml:space="preserve">and </w:t>
      </w:r>
      <w:r w:rsidR="00D139FC">
        <w:rPr>
          <w:rFonts w:ascii="Verdana" w:hAnsi="Verdana"/>
          <w:sz w:val="20"/>
          <w:lang w:val="en-GB" w:eastAsia="nl-NL"/>
        </w:rPr>
        <w:t xml:space="preserve">increased </w:t>
      </w:r>
      <w:r w:rsidR="007073B5" w:rsidRPr="00B04263">
        <w:rPr>
          <w:rFonts w:ascii="Verdana" w:hAnsi="Verdana"/>
          <w:sz w:val="20"/>
          <w:lang w:val="en-GB" w:eastAsia="nl-NL"/>
        </w:rPr>
        <w:t xml:space="preserve">VC </w:t>
      </w:r>
      <w:r w:rsidR="002747C0">
        <w:rPr>
          <w:rFonts w:ascii="Verdana" w:hAnsi="Verdana"/>
          <w:sz w:val="20"/>
          <w:lang w:val="en-GB" w:eastAsia="nl-NL"/>
        </w:rPr>
        <w:t xml:space="preserve">concentration </w:t>
      </w:r>
      <w:r w:rsidR="007073B5" w:rsidRPr="00B04263">
        <w:rPr>
          <w:rFonts w:ascii="Verdana" w:hAnsi="Verdana"/>
          <w:sz w:val="20"/>
          <w:lang w:val="en-GB" w:eastAsia="nl-NL"/>
        </w:rPr>
        <w:t>in most filters</w:t>
      </w:r>
      <w:r w:rsidR="002D0108">
        <w:rPr>
          <w:rFonts w:ascii="Verdana" w:hAnsi="Verdana"/>
          <w:sz w:val="20"/>
          <w:lang w:val="en-GB" w:eastAsia="nl-NL"/>
        </w:rPr>
        <w:t>.</w:t>
      </w:r>
      <w:r w:rsidR="007073B5" w:rsidRPr="00B04263">
        <w:rPr>
          <w:rFonts w:ascii="Verdana" w:hAnsi="Verdana"/>
          <w:sz w:val="20"/>
          <w:lang w:val="en-GB" w:eastAsia="nl-NL"/>
        </w:rPr>
        <w:t xml:space="preserve"> </w:t>
      </w:r>
      <w:r w:rsidR="007073B5">
        <w:rPr>
          <w:rFonts w:ascii="Verdana" w:hAnsi="Verdana"/>
          <w:sz w:val="20"/>
          <w:lang w:val="en-GB" w:eastAsia="nl-NL"/>
        </w:rPr>
        <w:sym w:font="Symbol" w:char="F064"/>
      </w:r>
      <w:r w:rsidR="007073B5" w:rsidRPr="00B04263">
        <w:rPr>
          <w:rFonts w:ascii="Verdana" w:hAnsi="Verdana"/>
          <w:sz w:val="20"/>
          <w:vertAlign w:val="superscript"/>
          <w:lang w:val="en-GB" w:eastAsia="nl-NL"/>
        </w:rPr>
        <w:t>13</w:t>
      </w:r>
      <w:r w:rsidR="007073B5" w:rsidRPr="00B04263">
        <w:rPr>
          <w:rFonts w:ascii="Verdana" w:hAnsi="Verdana"/>
          <w:sz w:val="20"/>
          <w:lang w:val="en-GB" w:eastAsia="nl-NL"/>
        </w:rPr>
        <w:t xml:space="preserve">C of VC </w:t>
      </w:r>
      <w:r w:rsidR="00D139FC">
        <w:rPr>
          <w:rFonts w:ascii="Verdana" w:hAnsi="Verdana"/>
          <w:sz w:val="20"/>
          <w:lang w:val="en-GB" w:eastAsia="nl-NL"/>
        </w:rPr>
        <w:t>remained more negative compared to cDCE</w:t>
      </w:r>
      <w:r w:rsidR="00A50803">
        <w:rPr>
          <w:rFonts w:ascii="Verdana" w:hAnsi="Verdana"/>
          <w:sz w:val="20"/>
          <w:lang w:val="en-GB" w:eastAsia="nl-NL"/>
        </w:rPr>
        <w:t xml:space="preserve"> in shallow filters of 2A, 3A and 7A</w:t>
      </w:r>
      <w:r w:rsidR="008E071E">
        <w:rPr>
          <w:rFonts w:ascii="Verdana" w:hAnsi="Verdana"/>
          <w:sz w:val="20"/>
          <w:lang w:val="en-GB" w:eastAsia="nl-NL"/>
        </w:rPr>
        <w:t xml:space="preserve"> </w:t>
      </w:r>
      <w:r w:rsidR="002747C0">
        <w:rPr>
          <w:rFonts w:ascii="Verdana" w:hAnsi="Verdana"/>
          <w:sz w:val="20"/>
          <w:lang w:val="en-GB" w:eastAsia="nl-NL"/>
        </w:rPr>
        <w:t>and VC was not further transformed to ethene</w:t>
      </w:r>
      <w:r w:rsidR="00404F3B">
        <w:rPr>
          <w:rFonts w:ascii="Verdana" w:hAnsi="Verdana"/>
          <w:sz w:val="20"/>
          <w:lang w:val="en-GB" w:eastAsia="nl-NL"/>
        </w:rPr>
        <w:t>.</w:t>
      </w:r>
      <w:r w:rsidR="007073B5" w:rsidRPr="00B04263">
        <w:rPr>
          <w:rFonts w:ascii="Verdana" w:hAnsi="Verdana"/>
          <w:sz w:val="20"/>
          <w:lang w:val="en-GB" w:eastAsia="nl-NL"/>
        </w:rPr>
        <w:t xml:space="preserve"> </w:t>
      </w:r>
      <w:r w:rsidR="0037566C">
        <w:rPr>
          <w:rFonts w:ascii="Verdana" w:hAnsi="Verdana"/>
          <w:sz w:val="20"/>
          <w:lang w:val="en-GB" w:eastAsia="nl-NL"/>
        </w:rPr>
        <w:t>Further</w:t>
      </w:r>
      <w:r w:rsidR="0037566C" w:rsidRPr="00B04263">
        <w:rPr>
          <w:rFonts w:ascii="Verdana" w:hAnsi="Verdana"/>
          <w:sz w:val="20"/>
          <w:lang w:val="en-GB" w:eastAsia="nl-NL"/>
        </w:rPr>
        <w:t xml:space="preserve"> </w:t>
      </w:r>
      <w:r w:rsidR="00E23D97">
        <w:rPr>
          <w:rFonts w:ascii="Verdana" w:hAnsi="Verdana"/>
          <w:sz w:val="20"/>
          <w:lang w:val="en-GB" w:eastAsia="nl-NL"/>
        </w:rPr>
        <w:t xml:space="preserve">degradation </w:t>
      </w:r>
      <w:r w:rsidR="007073B5" w:rsidRPr="00B04263">
        <w:rPr>
          <w:rFonts w:ascii="Verdana" w:hAnsi="Verdana"/>
          <w:sz w:val="20"/>
          <w:lang w:val="en-GB" w:eastAsia="nl-NL"/>
        </w:rPr>
        <w:t xml:space="preserve">of cDCE to VC </w:t>
      </w:r>
      <w:r w:rsidR="00E23D97">
        <w:rPr>
          <w:rFonts w:ascii="Verdana" w:hAnsi="Verdana"/>
          <w:sz w:val="20"/>
          <w:lang w:val="en-GB" w:eastAsia="nl-NL"/>
        </w:rPr>
        <w:t xml:space="preserve">was observed </w:t>
      </w:r>
      <w:r w:rsidR="0037566C">
        <w:rPr>
          <w:rFonts w:ascii="Verdana" w:hAnsi="Verdana"/>
          <w:sz w:val="20"/>
          <w:lang w:val="en-GB" w:eastAsia="nl-NL"/>
        </w:rPr>
        <w:t>at</w:t>
      </w:r>
      <w:r w:rsidR="007073B5" w:rsidRPr="00B04263">
        <w:rPr>
          <w:rFonts w:ascii="Verdana" w:hAnsi="Verdana"/>
          <w:sz w:val="20"/>
          <w:lang w:val="en-GB" w:eastAsia="nl-NL"/>
        </w:rPr>
        <w:t xml:space="preserve"> </w:t>
      </w:r>
      <w:r w:rsidR="003E442F">
        <w:rPr>
          <w:rFonts w:ascii="Verdana" w:hAnsi="Verdana"/>
          <w:sz w:val="20"/>
          <w:lang w:val="en-GB" w:eastAsia="nl-NL"/>
        </w:rPr>
        <w:t xml:space="preserve">day </w:t>
      </w:r>
      <w:r w:rsidR="007073B5" w:rsidRPr="00B04263">
        <w:rPr>
          <w:rFonts w:ascii="Verdana" w:hAnsi="Verdana"/>
          <w:sz w:val="20"/>
          <w:lang w:val="en-GB" w:eastAsia="nl-NL"/>
        </w:rPr>
        <w:t xml:space="preserve">265 with </w:t>
      </w:r>
      <w:r w:rsidR="0037566C">
        <w:rPr>
          <w:rFonts w:ascii="Verdana" w:hAnsi="Verdana"/>
          <w:sz w:val="20"/>
          <w:lang w:val="en-GB" w:eastAsia="nl-NL"/>
        </w:rPr>
        <w:t xml:space="preserve">progressive </w:t>
      </w:r>
      <w:r w:rsidR="00D139FC">
        <w:rPr>
          <w:rFonts w:ascii="Verdana" w:hAnsi="Verdana"/>
          <w:sz w:val="20"/>
          <w:lang w:val="en-GB" w:eastAsia="nl-NL"/>
        </w:rPr>
        <w:t xml:space="preserve">enrichment of </w:t>
      </w:r>
      <w:r w:rsidR="00404F3B">
        <w:rPr>
          <w:rFonts w:ascii="Verdana" w:hAnsi="Verdana"/>
          <w:sz w:val="20"/>
          <w:lang w:val="en-GB" w:eastAsia="nl-NL"/>
        </w:rPr>
        <w:t>cD</w:t>
      </w:r>
      <w:r w:rsidR="003E442F">
        <w:rPr>
          <w:rFonts w:ascii="Verdana" w:hAnsi="Verdana"/>
          <w:sz w:val="20"/>
          <w:lang w:val="en-GB" w:eastAsia="nl-NL"/>
        </w:rPr>
        <w:t>C</w:t>
      </w:r>
      <w:r w:rsidR="00404F3B">
        <w:rPr>
          <w:rFonts w:ascii="Verdana" w:hAnsi="Verdana"/>
          <w:sz w:val="20"/>
          <w:lang w:val="en-GB" w:eastAsia="nl-NL"/>
        </w:rPr>
        <w:t xml:space="preserve">E in </w:t>
      </w:r>
      <w:r w:rsidR="00D139FC" w:rsidRPr="00B04263">
        <w:rPr>
          <w:rFonts w:ascii="Verdana" w:hAnsi="Verdana"/>
          <w:sz w:val="20"/>
          <w:vertAlign w:val="superscript"/>
          <w:lang w:val="en-GB" w:eastAsia="nl-NL"/>
        </w:rPr>
        <w:t>13</w:t>
      </w:r>
      <w:r w:rsidR="00D139FC" w:rsidRPr="00B04263">
        <w:rPr>
          <w:rFonts w:ascii="Verdana" w:hAnsi="Verdana"/>
          <w:sz w:val="20"/>
          <w:lang w:val="en-GB" w:eastAsia="nl-NL"/>
        </w:rPr>
        <w:t>C</w:t>
      </w:r>
      <w:r w:rsidR="007073B5" w:rsidRPr="00B04263">
        <w:rPr>
          <w:rFonts w:ascii="Verdana" w:hAnsi="Verdana"/>
          <w:sz w:val="20"/>
          <w:lang w:val="en-GB" w:eastAsia="nl-NL"/>
        </w:rPr>
        <w:t xml:space="preserve">. </w:t>
      </w:r>
      <w:r w:rsidR="00D139FC">
        <w:rPr>
          <w:rFonts w:ascii="Verdana" w:hAnsi="Verdana"/>
          <w:sz w:val="20"/>
          <w:lang w:val="en-GB" w:eastAsia="nl-NL"/>
        </w:rPr>
        <w:t xml:space="preserve">In addition, </w:t>
      </w:r>
      <w:r w:rsidR="00D139FC" w:rsidRPr="00C736AC">
        <w:rPr>
          <w:rFonts w:ascii="Verdana" w:hAnsi="Verdana"/>
          <w:sz w:val="20"/>
          <w:lang w:val="en-GB" w:eastAsia="nl-NL"/>
        </w:rPr>
        <w:t>a significant increase (</w:t>
      </w:r>
      <w:r w:rsidR="002E21EA">
        <w:rPr>
          <w:rFonts w:ascii="Verdana" w:hAnsi="Verdana"/>
          <w:sz w:val="20"/>
          <w:lang w:val="en-GB" w:eastAsia="nl-NL"/>
        </w:rPr>
        <w:t>3</w:t>
      </w:r>
      <w:r w:rsidR="00D139FC" w:rsidRPr="00C736AC">
        <w:rPr>
          <w:rFonts w:ascii="Verdana" w:hAnsi="Verdana"/>
          <w:sz w:val="20"/>
          <w:lang w:val="en-GB" w:eastAsia="nl-NL"/>
        </w:rPr>
        <w:t>‰) in the resultant</w:t>
      </w:r>
      <w:r w:rsidR="00D139FC" w:rsidRPr="00C736AC">
        <w:rPr>
          <w:rFonts w:ascii="Verdana" w:hAnsi="Verdana" w:cs="Arial"/>
          <w:sz w:val="20"/>
          <w:lang w:val="en-GB"/>
        </w:rPr>
        <w:t xml:space="preserve"> </w:t>
      </w:r>
      <w:r w:rsidR="00D139FC" w:rsidRPr="00C736AC">
        <w:rPr>
          <w:rFonts w:ascii="Symbol" w:hAnsi="Symbol"/>
          <w:sz w:val="20"/>
        </w:rPr>
        <w:t></w:t>
      </w:r>
      <w:r w:rsidR="00D139FC" w:rsidRPr="00C736AC">
        <w:rPr>
          <w:rFonts w:ascii="Verdana" w:hAnsi="Verdana" w:cs="Arial"/>
          <w:sz w:val="20"/>
          <w:vertAlign w:val="superscript"/>
          <w:lang w:val="en-GB"/>
        </w:rPr>
        <w:t>13</w:t>
      </w:r>
      <w:r w:rsidR="00D139FC" w:rsidRPr="00C736AC">
        <w:rPr>
          <w:rFonts w:ascii="Verdana" w:hAnsi="Verdana" w:cs="Arial"/>
          <w:sz w:val="20"/>
          <w:lang w:val="en-GB"/>
        </w:rPr>
        <w:t>C</w:t>
      </w:r>
      <w:r w:rsidR="00D139FC" w:rsidRPr="00C736AC">
        <w:rPr>
          <w:rFonts w:ascii="Symbol" w:hAnsi="Symbol"/>
          <w:sz w:val="20"/>
          <w:vertAlign w:val="subscript"/>
        </w:rPr>
        <w:t></w:t>
      </w:r>
      <w:r w:rsidR="00D139FC" w:rsidRPr="00C736AC">
        <w:rPr>
          <w:rFonts w:ascii="Verdana" w:hAnsi="Verdana" w:cs="Arial"/>
          <w:sz w:val="20"/>
          <w:vertAlign w:val="subscript"/>
          <w:lang w:val="en-GB"/>
        </w:rPr>
        <w:t>(CE)</w:t>
      </w:r>
      <w:r w:rsidR="00D139FC" w:rsidRPr="00C736AC">
        <w:rPr>
          <w:rFonts w:ascii="Verdana" w:hAnsi="Verdana"/>
          <w:szCs w:val="22"/>
          <w:lang w:val="en-GB" w:eastAsia="nl-NL"/>
        </w:rPr>
        <w:t xml:space="preserve"> </w:t>
      </w:r>
      <w:r w:rsidR="003E442F">
        <w:rPr>
          <w:rFonts w:ascii="Verdana" w:hAnsi="Verdana"/>
          <w:sz w:val="20"/>
          <w:lang w:val="en-GB" w:eastAsia="nl-NL"/>
        </w:rPr>
        <w:t xml:space="preserve">relative to </w:t>
      </w:r>
      <w:r w:rsidR="00101811">
        <w:rPr>
          <w:rFonts w:ascii="Verdana" w:hAnsi="Verdana"/>
          <w:sz w:val="20"/>
          <w:lang w:val="en-GB" w:eastAsia="nl-NL"/>
        </w:rPr>
        <w:t xml:space="preserve">the </w:t>
      </w:r>
      <w:r w:rsidR="003E442F">
        <w:rPr>
          <w:rFonts w:ascii="Verdana" w:hAnsi="Verdana"/>
          <w:sz w:val="20"/>
          <w:lang w:val="en-GB" w:eastAsia="nl-NL"/>
        </w:rPr>
        <w:t xml:space="preserve">control well </w:t>
      </w:r>
      <w:r w:rsidR="00D139FC">
        <w:rPr>
          <w:rFonts w:ascii="Verdana" w:hAnsi="Verdana"/>
          <w:sz w:val="20"/>
          <w:lang w:val="en-GB" w:eastAsia="nl-NL"/>
        </w:rPr>
        <w:t>provided evidence for incipient dechlorination of VC</w:t>
      </w:r>
      <w:r w:rsidR="00EE0BE5">
        <w:rPr>
          <w:rFonts w:ascii="Verdana" w:hAnsi="Verdana"/>
          <w:sz w:val="20"/>
          <w:lang w:val="en-GB" w:eastAsia="nl-NL"/>
        </w:rPr>
        <w:t xml:space="preserve"> in filters 2A, 2B and 7A</w:t>
      </w:r>
      <w:r w:rsidR="00D139FC">
        <w:rPr>
          <w:rFonts w:ascii="Verdana" w:hAnsi="Verdana"/>
          <w:sz w:val="20"/>
          <w:lang w:val="en-GB" w:eastAsia="nl-NL"/>
        </w:rPr>
        <w:t xml:space="preserve"> </w:t>
      </w:r>
      <w:r w:rsidR="003E442F">
        <w:rPr>
          <w:rFonts w:ascii="Verdana" w:hAnsi="Verdana"/>
          <w:sz w:val="20"/>
          <w:lang w:val="en-GB" w:eastAsia="nl-NL"/>
        </w:rPr>
        <w:t xml:space="preserve">between </w:t>
      </w:r>
      <w:r w:rsidR="00D139FC">
        <w:rPr>
          <w:rFonts w:ascii="Verdana" w:hAnsi="Verdana"/>
          <w:sz w:val="20"/>
          <w:lang w:val="en-GB" w:eastAsia="nl-NL"/>
        </w:rPr>
        <w:t xml:space="preserve">day </w:t>
      </w:r>
      <w:r w:rsidR="003E442F">
        <w:rPr>
          <w:rFonts w:ascii="Verdana" w:hAnsi="Verdana"/>
          <w:sz w:val="20"/>
          <w:lang w:val="en-GB" w:eastAsia="nl-NL"/>
        </w:rPr>
        <w:t xml:space="preserve">195 and </w:t>
      </w:r>
      <w:r w:rsidR="00D139FC">
        <w:rPr>
          <w:rFonts w:ascii="Verdana" w:hAnsi="Verdana"/>
          <w:sz w:val="20"/>
          <w:lang w:val="en-GB" w:eastAsia="nl-NL"/>
        </w:rPr>
        <w:t>265</w:t>
      </w:r>
      <w:r w:rsidR="00707262">
        <w:rPr>
          <w:rFonts w:ascii="Verdana" w:hAnsi="Verdana"/>
          <w:sz w:val="20"/>
          <w:lang w:val="en-GB" w:eastAsia="nl-NL"/>
        </w:rPr>
        <w:t xml:space="preserve"> </w:t>
      </w:r>
      <w:r w:rsidR="00707262" w:rsidRPr="00C736AC">
        <w:rPr>
          <w:rFonts w:ascii="Verdana" w:hAnsi="Verdana"/>
          <w:sz w:val="20"/>
          <w:lang w:val="en-GB" w:eastAsia="nl-NL"/>
        </w:rPr>
        <w:t>(</w:t>
      </w:r>
      <w:r w:rsidR="004622FB">
        <w:rPr>
          <w:rFonts w:ascii="Verdana" w:hAnsi="Verdana"/>
          <w:sz w:val="20"/>
          <w:lang w:val="en-GB" w:eastAsia="nl-NL"/>
        </w:rPr>
        <w:t>Fig.</w:t>
      </w:r>
      <w:r w:rsidR="00707262" w:rsidRPr="00C736AC">
        <w:rPr>
          <w:rFonts w:ascii="Verdana" w:hAnsi="Verdana"/>
          <w:sz w:val="20"/>
          <w:lang w:val="en-GB" w:eastAsia="nl-NL"/>
        </w:rPr>
        <w:t xml:space="preserve"> 1, Table S</w:t>
      </w:r>
      <w:r w:rsidR="002F557A">
        <w:rPr>
          <w:rFonts w:ascii="Verdana" w:hAnsi="Verdana"/>
          <w:sz w:val="20"/>
          <w:lang w:val="en-GB" w:eastAsia="nl-NL"/>
        </w:rPr>
        <w:t>2</w:t>
      </w:r>
      <w:r w:rsidR="00707262" w:rsidRPr="00C736AC">
        <w:rPr>
          <w:rFonts w:ascii="Verdana" w:hAnsi="Verdana"/>
          <w:sz w:val="20"/>
          <w:lang w:val="en-GB" w:eastAsia="nl-NL"/>
        </w:rPr>
        <w:t>)</w:t>
      </w:r>
      <w:r w:rsidR="00CD7660">
        <w:rPr>
          <w:rFonts w:ascii="Verdana" w:hAnsi="Verdana"/>
          <w:sz w:val="20"/>
          <w:lang w:val="en-GB" w:eastAsia="nl-NL"/>
        </w:rPr>
        <w:t xml:space="preserve"> </w:t>
      </w:r>
      <w:r w:rsidR="00CD7660">
        <w:rPr>
          <w:rFonts w:ascii="Verdana" w:hAnsi="Verdana"/>
          <w:sz w:val="20"/>
          <w:lang w:val="en-GB" w:eastAsia="nl-NL"/>
        </w:rPr>
        <w:fldChar w:fldCharType="begin"/>
      </w:r>
      <w:r w:rsidR="0066193C">
        <w:rPr>
          <w:rFonts w:ascii="Verdana" w:hAnsi="Verdana"/>
          <w:sz w:val="20"/>
          <w:lang w:val="en-GB" w:eastAsia="nl-NL"/>
        </w:rPr>
        <w:instrText xml:space="preserve"> ADDIN EN.CITE &lt;EndNote&gt;&lt;Cite&gt;&lt;Author&gt;Hunkeler&lt;/Author&gt;&lt;Year&gt;2008&lt;/Year&gt;&lt;RecNum&gt;790&lt;/RecNum&gt;&lt;DisplayText&gt;(Hunkeler et al., 2008)&lt;/DisplayText&gt;&lt;record&gt;&lt;rec-number&gt;790&lt;/rec-number&gt;&lt;foreign-keys&gt;&lt;key app="EN" db-id="0awspfw0cdftanew0wdv2sz1pwvrt0pdfz22" timestamp="1459936911"&gt;790&lt;/key&gt;&lt;/foreign-keys&gt;&lt;ref-type name="Book"&gt;6&lt;/ref-type&gt;&lt;contributors&gt;&lt;authors&gt;&lt;author&gt;Hunkeler, D., &lt;/author&gt;&lt;author&gt;Meckenstock, R. U.,&lt;/author&gt;&lt;author&gt;Sherwood Lollar, B.,&lt;/author&gt;&lt;author&gt;Schmidt, T. C.,&lt;/author&gt;&lt;author&gt;Wlison, J.&lt;/author&gt;&lt;/authors&gt;&lt;/contributors&gt;&lt;titles&gt;&lt;title&gt;A guide for assessing biodegradation and source identification of organic ground water contaminants using compound specific isotope analysis (CSIA). EPA 600/R-08/148&lt;/title&gt;&lt;/titles&gt;&lt;dates&gt;&lt;year&gt;2008&lt;/year&gt;&lt;/dates&gt;&lt;publisher&gt;Office of Research and Development, National Risk Management Research Laboratory, US Environmental Protection Agency&lt;/publisher&gt;&lt;urls&gt;&lt;/urls&gt;&lt;/record&gt;&lt;/Cite&gt;&lt;/EndNote&gt;</w:instrText>
      </w:r>
      <w:r w:rsidR="00CD7660">
        <w:rPr>
          <w:rFonts w:ascii="Verdana" w:hAnsi="Verdana"/>
          <w:sz w:val="20"/>
          <w:lang w:val="en-GB" w:eastAsia="nl-NL"/>
        </w:rPr>
        <w:fldChar w:fldCharType="separate"/>
      </w:r>
      <w:r w:rsidR="0066193C">
        <w:rPr>
          <w:rFonts w:ascii="Verdana" w:hAnsi="Verdana"/>
          <w:noProof/>
          <w:sz w:val="20"/>
          <w:lang w:val="en-GB" w:eastAsia="nl-NL"/>
        </w:rPr>
        <w:t>(Hunkeler et al., 2008)</w:t>
      </w:r>
      <w:r w:rsidR="00CD7660">
        <w:rPr>
          <w:rFonts w:ascii="Verdana" w:hAnsi="Verdana"/>
          <w:sz w:val="20"/>
          <w:lang w:val="en-GB" w:eastAsia="nl-NL"/>
        </w:rPr>
        <w:fldChar w:fldCharType="end"/>
      </w:r>
      <w:r w:rsidR="00D139FC">
        <w:rPr>
          <w:rFonts w:ascii="Verdana" w:hAnsi="Verdana"/>
          <w:sz w:val="20"/>
          <w:lang w:val="en-GB" w:eastAsia="nl-NL"/>
        </w:rPr>
        <w:t xml:space="preserve">. </w:t>
      </w:r>
      <w:r w:rsidR="007073B5" w:rsidRPr="00B04263">
        <w:rPr>
          <w:rFonts w:ascii="Verdana" w:hAnsi="Verdana"/>
          <w:sz w:val="20"/>
          <w:lang w:val="en-GB" w:eastAsia="nl-NL"/>
        </w:rPr>
        <w:t xml:space="preserve">The </w:t>
      </w:r>
      <w:r w:rsidR="007C7D01">
        <w:rPr>
          <w:rFonts w:ascii="Verdana" w:hAnsi="Verdana"/>
          <w:sz w:val="20"/>
          <w:lang w:val="en-GB" w:eastAsia="nl-NL"/>
        </w:rPr>
        <w:t>evidence from</w:t>
      </w:r>
      <w:r w:rsidR="007073B5" w:rsidRPr="00B04263">
        <w:rPr>
          <w:rFonts w:ascii="Verdana" w:hAnsi="Verdana"/>
          <w:sz w:val="20"/>
          <w:lang w:val="en-GB" w:eastAsia="nl-NL"/>
        </w:rPr>
        <w:t xml:space="preserve"> </w:t>
      </w:r>
      <w:r w:rsidR="00101811">
        <w:rPr>
          <w:rFonts w:ascii="Verdana" w:hAnsi="Verdana"/>
          <w:sz w:val="20"/>
          <w:lang w:val="en-GB" w:eastAsia="nl-NL"/>
        </w:rPr>
        <w:t xml:space="preserve">CE </w:t>
      </w:r>
      <w:r w:rsidR="007073B5" w:rsidRPr="00B04263">
        <w:rPr>
          <w:rFonts w:ascii="Verdana" w:hAnsi="Verdana"/>
          <w:sz w:val="20"/>
          <w:lang w:val="en-GB" w:eastAsia="nl-NL"/>
        </w:rPr>
        <w:t>concentration</w:t>
      </w:r>
      <w:r w:rsidR="007C7D01">
        <w:rPr>
          <w:rFonts w:ascii="Verdana" w:hAnsi="Verdana"/>
          <w:sz w:val="20"/>
          <w:lang w:val="en-GB" w:eastAsia="nl-NL"/>
        </w:rPr>
        <w:t>s</w:t>
      </w:r>
      <w:r w:rsidR="007073B5" w:rsidRPr="00B04263">
        <w:rPr>
          <w:rFonts w:ascii="Verdana" w:hAnsi="Verdana"/>
          <w:sz w:val="20"/>
          <w:lang w:val="en-GB" w:eastAsia="nl-NL"/>
        </w:rPr>
        <w:t xml:space="preserve"> and isotopic signatures w</w:t>
      </w:r>
      <w:r w:rsidR="007C7D01">
        <w:rPr>
          <w:rFonts w:ascii="Verdana" w:hAnsi="Verdana"/>
          <w:sz w:val="20"/>
          <w:lang w:val="en-GB" w:eastAsia="nl-NL"/>
        </w:rPr>
        <w:t>as</w:t>
      </w:r>
      <w:r w:rsidR="007073B5" w:rsidRPr="00B04263">
        <w:rPr>
          <w:rFonts w:ascii="Verdana" w:hAnsi="Verdana"/>
          <w:sz w:val="20"/>
          <w:lang w:val="en-GB" w:eastAsia="nl-NL"/>
        </w:rPr>
        <w:t xml:space="preserve"> further corroborated by over 1-2 orders of magnitude increased </w:t>
      </w:r>
      <w:r w:rsidR="002747C0">
        <w:rPr>
          <w:rFonts w:ascii="Verdana" w:hAnsi="Verdana"/>
          <w:sz w:val="20"/>
          <w:lang w:val="en-GB" w:eastAsia="nl-NL"/>
        </w:rPr>
        <w:t>abundances</w:t>
      </w:r>
      <w:r w:rsidR="007073B5" w:rsidRPr="00B04263">
        <w:rPr>
          <w:rFonts w:ascii="Verdana" w:hAnsi="Verdana"/>
          <w:sz w:val="20"/>
          <w:lang w:val="en-GB" w:eastAsia="nl-NL"/>
        </w:rPr>
        <w:t xml:space="preserve"> of </w:t>
      </w:r>
      <w:r w:rsidR="007073B5" w:rsidRPr="00B04263">
        <w:rPr>
          <w:rFonts w:ascii="Verdana" w:hAnsi="Verdana"/>
          <w:i/>
          <w:sz w:val="20"/>
          <w:lang w:val="en-GB" w:eastAsia="nl-NL"/>
        </w:rPr>
        <w:t>D</w:t>
      </w:r>
      <w:r w:rsidR="008C16AF">
        <w:rPr>
          <w:rFonts w:ascii="Verdana" w:hAnsi="Verdana"/>
          <w:i/>
          <w:sz w:val="20"/>
          <w:lang w:val="en-GB" w:eastAsia="nl-NL"/>
        </w:rPr>
        <w:t xml:space="preserve">cm </w:t>
      </w:r>
      <w:r w:rsidR="007073B5" w:rsidRPr="00B04263">
        <w:rPr>
          <w:rFonts w:ascii="Verdana" w:hAnsi="Verdana"/>
          <w:sz w:val="20"/>
          <w:lang w:val="en-GB" w:eastAsia="nl-NL"/>
        </w:rPr>
        <w:t xml:space="preserve">and </w:t>
      </w:r>
      <w:r w:rsidR="007073B5" w:rsidRPr="00B04263">
        <w:rPr>
          <w:rFonts w:ascii="Verdana" w:hAnsi="Verdana"/>
          <w:i/>
          <w:sz w:val="20"/>
          <w:lang w:val="en-GB" w:eastAsia="nl-NL"/>
        </w:rPr>
        <w:t>vcrA</w:t>
      </w:r>
      <w:r w:rsidR="007073B5" w:rsidRPr="00B04263">
        <w:rPr>
          <w:rFonts w:ascii="Verdana" w:hAnsi="Verdana"/>
          <w:sz w:val="20"/>
          <w:lang w:val="en-GB" w:eastAsia="nl-NL"/>
        </w:rPr>
        <w:t xml:space="preserve"> and </w:t>
      </w:r>
      <w:r w:rsidR="007073B5" w:rsidRPr="00B04263">
        <w:rPr>
          <w:rFonts w:ascii="Verdana" w:hAnsi="Verdana"/>
          <w:i/>
          <w:sz w:val="20"/>
          <w:lang w:val="en-GB" w:eastAsia="nl-NL"/>
        </w:rPr>
        <w:t>bvcA</w:t>
      </w:r>
      <w:r w:rsidR="007073B5" w:rsidRPr="00B04263">
        <w:rPr>
          <w:rFonts w:ascii="Verdana" w:hAnsi="Verdana"/>
          <w:sz w:val="20"/>
          <w:lang w:val="en-GB" w:eastAsia="nl-NL"/>
        </w:rPr>
        <w:t xml:space="preserve"> genes in the impacted wells</w:t>
      </w:r>
      <w:r w:rsidR="0066245C">
        <w:rPr>
          <w:rFonts w:ascii="Verdana" w:hAnsi="Verdana"/>
          <w:sz w:val="20"/>
          <w:lang w:val="en-GB" w:eastAsia="nl-NL"/>
        </w:rPr>
        <w:t xml:space="preserve"> relative to </w:t>
      </w:r>
      <w:r w:rsidR="00101811">
        <w:rPr>
          <w:rFonts w:ascii="Verdana" w:hAnsi="Verdana"/>
          <w:sz w:val="20"/>
          <w:lang w:val="en-GB" w:eastAsia="nl-NL"/>
        </w:rPr>
        <w:t xml:space="preserve">the </w:t>
      </w:r>
      <w:r w:rsidR="0066245C">
        <w:rPr>
          <w:rFonts w:ascii="Verdana" w:hAnsi="Verdana"/>
          <w:sz w:val="20"/>
          <w:lang w:val="en-GB" w:eastAsia="nl-NL"/>
        </w:rPr>
        <w:t>control well</w:t>
      </w:r>
      <w:r w:rsidR="007073B5" w:rsidRPr="00B04263">
        <w:rPr>
          <w:rFonts w:ascii="Verdana" w:hAnsi="Verdana"/>
          <w:sz w:val="20"/>
          <w:lang w:val="en-GB" w:eastAsia="nl-NL"/>
        </w:rPr>
        <w:t>.</w:t>
      </w:r>
      <w:r w:rsidR="003E442F">
        <w:rPr>
          <w:rFonts w:ascii="Verdana" w:hAnsi="Verdana"/>
          <w:sz w:val="20"/>
          <w:lang w:val="en-GB" w:eastAsia="nl-NL"/>
        </w:rPr>
        <w:t xml:space="preserve"> Among the</w:t>
      </w:r>
      <w:r w:rsidR="007073B5" w:rsidRPr="00B04263">
        <w:rPr>
          <w:rFonts w:ascii="Verdana" w:hAnsi="Verdana"/>
          <w:sz w:val="20"/>
          <w:lang w:val="en-GB" w:eastAsia="nl-NL"/>
        </w:rPr>
        <w:t xml:space="preserve"> </w:t>
      </w:r>
      <w:proofErr w:type="spellStart"/>
      <w:r w:rsidR="003E442F" w:rsidRPr="003E442F">
        <w:rPr>
          <w:rFonts w:ascii="Verdana" w:hAnsi="Verdana"/>
          <w:i/>
          <w:sz w:val="20"/>
          <w:lang w:val="en-GB" w:eastAsia="nl-NL"/>
        </w:rPr>
        <w:t>rdh</w:t>
      </w:r>
      <w:proofErr w:type="spellEnd"/>
      <w:r w:rsidR="003E442F">
        <w:rPr>
          <w:rFonts w:ascii="Verdana" w:hAnsi="Verdana"/>
          <w:sz w:val="20"/>
          <w:lang w:val="en-GB" w:eastAsia="nl-NL"/>
        </w:rPr>
        <w:t xml:space="preserve"> genes, </w:t>
      </w:r>
      <w:r w:rsidR="007073B5" w:rsidRPr="00B04263">
        <w:rPr>
          <w:rFonts w:ascii="Verdana" w:hAnsi="Verdana"/>
          <w:i/>
          <w:sz w:val="20"/>
          <w:lang w:val="en-GB" w:eastAsia="nl-NL"/>
        </w:rPr>
        <w:t>bvcA</w:t>
      </w:r>
      <w:r w:rsidR="007073B5" w:rsidRPr="00B04263">
        <w:rPr>
          <w:rFonts w:ascii="Verdana" w:hAnsi="Verdana"/>
          <w:sz w:val="20"/>
          <w:lang w:val="en-GB" w:eastAsia="nl-NL"/>
        </w:rPr>
        <w:t xml:space="preserve"> became dominant in most filters</w:t>
      </w:r>
      <w:r w:rsidR="00287F46">
        <w:rPr>
          <w:rFonts w:ascii="Verdana" w:hAnsi="Verdana"/>
          <w:sz w:val="20"/>
          <w:lang w:val="en-GB" w:eastAsia="nl-NL"/>
        </w:rPr>
        <w:t>,</w:t>
      </w:r>
      <w:r w:rsidR="007073B5" w:rsidRPr="00B04263">
        <w:rPr>
          <w:rFonts w:ascii="Verdana" w:hAnsi="Verdana"/>
          <w:sz w:val="20"/>
          <w:lang w:val="en-GB" w:eastAsia="nl-NL"/>
        </w:rPr>
        <w:t xml:space="preserve"> </w:t>
      </w:r>
      <w:r w:rsidR="00287F46">
        <w:rPr>
          <w:rFonts w:ascii="Verdana" w:hAnsi="Verdana"/>
          <w:sz w:val="20"/>
          <w:lang w:val="en-GB" w:eastAsia="nl-NL"/>
        </w:rPr>
        <w:t>whereas</w:t>
      </w:r>
      <w:r w:rsidR="00287F46" w:rsidRPr="00B04263">
        <w:rPr>
          <w:rFonts w:ascii="Verdana" w:hAnsi="Verdana"/>
          <w:sz w:val="20"/>
          <w:lang w:val="en-GB" w:eastAsia="nl-NL"/>
        </w:rPr>
        <w:t xml:space="preserve"> </w:t>
      </w:r>
      <w:r w:rsidR="007073B5" w:rsidRPr="00B04263">
        <w:rPr>
          <w:rFonts w:ascii="Verdana" w:hAnsi="Verdana"/>
          <w:i/>
          <w:sz w:val="20"/>
          <w:lang w:val="en-GB" w:eastAsia="nl-NL"/>
        </w:rPr>
        <w:t>vcrA</w:t>
      </w:r>
      <w:r w:rsidR="007073B5" w:rsidRPr="00B04263">
        <w:rPr>
          <w:rFonts w:ascii="Verdana" w:hAnsi="Verdana"/>
          <w:sz w:val="20"/>
          <w:lang w:val="en-GB" w:eastAsia="nl-NL"/>
        </w:rPr>
        <w:t xml:space="preserve"> was dominant in well 2 reaching above 10</w:t>
      </w:r>
      <w:r w:rsidR="007073B5" w:rsidRPr="00B04263">
        <w:rPr>
          <w:rFonts w:ascii="Verdana" w:hAnsi="Verdana"/>
          <w:sz w:val="20"/>
          <w:vertAlign w:val="superscript"/>
          <w:lang w:val="en-GB" w:eastAsia="nl-NL"/>
        </w:rPr>
        <w:t>7</w:t>
      </w:r>
      <w:r w:rsidR="007073B5" w:rsidRPr="00B04263">
        <w:rPr>
          <w:rFonts w:ascii="Verdana" w:hAnsi="Verdana"/>
          <w:sz w:val="20"/>
          <w:lang w:val="en-GB" w:eastAsia="nl-NL"/>
        </w:rPr>
        <w:t xml:space="preserve"> copies/L by day 265. No ERD was noted in well 5 and the control well</w:t>
      </w:r>
      <w:r w:rsidR="00287F46">
        <w:rPr>
          <w:rFonts w:ascii="Verdana" w:hAnsi="Verdana"/>
          <w:sz w:val="20"/>
          <w:lang w:val="en-GB" w:eastAsia="nl-NL"/>
        </w:rPr>
        <w:t>,</w:t>
      </w:r>
      <w:r w:rsidR="007073B5" w:rsidRPr="00B04263">
        <w:rPr>
          <w:rFonts w:ascii="Verdana" w:hAnsi="Verdana"/>
          <w:sz w:val="20"/>
          <w:lang w:val="en-GB" w:eastAsia="nl-NL"/>
        </w:rPr>
        <w:t xml:space="preserve"> in</w:t>
      </w:r>
      <w:r w:rsidR="007073B5">
        <w:rPr>
          <w:rFonts w:ascii="Verdana" w:hAnsi="Verdana"/>
          <w:sz w:val="20"/>
          <w:lang w:val="en-GB" w:eastAsia="nl-NL"/>
        </w:rPr>
        <w:t xml:space="preserve"> </w:t>
      </w:r>
      <w:r w:rsidR="007073B5" w:rsidRPr="00B04263">
        <w:rPr>
          <w:rFonts w:ascii="Verdana" w:hAnsi="Verdana"/>
          <w:sz w:val="20"/>
          <w:lang w:val="en-GB" w:eastAsia="nl-NL"/>
        </w:rPr>
        <w:t xml:space="preserve">which cDCE concentration </w:t>
      </w:r>
      <w:r w:rsidR="00287F46">
        <w:rPr>
          <w:rFonts w:ascii="Verdana" w:hAnsi="Verdana"/>
          <w:sz w:val="20"/>
          <w:lang w:val="en-GB" w:eastAsia="nl-NL"/>
        </w:rPr>
        <w:t>as well as</w:t>
      </w:r>
      <w:r w:rsidR="00287F46" w:rsidRPr="00B04263">
        <w:rPr>
          <w:rFonts w:ascii="Verdana" w:hAnsi="Verdana"/>
          <w:sz w:val="20"/>
          <w:lang w:val="en-GB" w:eastAsia="nl-NL"/>
        </w:rPr>
        <w:t xml:space="preserve"> </w:t>
      </w:r>
      <w:r w:rsidR="007073B5" w:rsidRPr="00B04263">
        <w:rPr>
          <w:rFonts w:ascii="Verdana" w:hAnsi="Verdana"/>
          <w:sz w:val="20"/>
          <w:lang w:val="en-GB" w:eastAsia="nl-NL"/>
        </w:rPr>
        <w:t>isotopic and qPCR signatures were stable</w:t>
      </w:r>
      <w:r w:rsidR="00101772">
        <w:rPr>
          <w:rFonts w:ascii="Verdana" w:hAnsi="Verdana"/>
          <w:sz w:val="20"/>
          <w:lang w:val="en-GB" w:eastAsia="nl-NL"/>
        </w:rPr>
        <w:t xml:space="preserve"> (</w:t>
      </w:r>
      <w:r w:rsidR="004622FB">
        <w:rPr>
          <w:rFonts w:ascii="Verdana" w:hAnsi="Verdana"/>
          <w:sz w:val="20"/>
          <w:lang w:val="en-GB" w:eastAsia="nl-NL"/>
        </w:rPr>
        <w:t>Fig.</w:t>
      </w:r>
      <w:r w:rsidR="00101772">
        <w:rPr>
          <w:rFonts w:ascii="Verdana" w:hAnsi="Verdana"/>
          <w:sz w:val="20"/>
          <w:lang w:val="en-GB" w:eastAsia="nl-NL"/>
        </w:rPr>
        <w:t xml:space="preserve"> 1, </w:t>
      </w:r>
      <w:r w:rsidR="001801EA">
        <w:rPr>
          <w:rFonts w:ascii="Verdana" w:hAnsi="Verdana" w:cs="Helvetica"/>
          <w:sz w:val="20"/>
          <w:szCs w:val="18"/>
          <w:lang w:val="en-GB"/>
        </w:rPr>
        <w:t>Table S</w:t>
      </w:r>
      <w:r w:rsidR="002F557A">
        <w:rPr>
          <w:rFonts w:ascii="Verdana" w:hAnsi="Verdana" w:cs="Helvetica"/>
          <w:sz w:val="20"/>
          <w:szCs w:val="18"/>
          <w:lang w:val="en-GB"/>
        </w:rPr>
        <w:t>2</w:t>
      </w:r>
      <w:r w:rsidR="00101772">
        <w:rPr>
          <w:rFonts w:ascii="Verdana" w:hAnsi="Verdana"/>
          <w:sz w:val="20"/>
          <w:lang w:val="en-GB" w:eastAsia="nl-NL"/>
        </w:rPr>
        <w:t>)</w:t>
      </w:r>
      <w:r w:rsidR="007073B5" w:rsidRPr="00B04263">
        <w:rPr>
          <w:rFonts w:ascii="Verdana" w:hAnsi="Verdana"/>
          <w:sz w:val="20"/>
          <w:lang w:val="en-GB" w:eastAsia="nl-NL"/>
        </w:rPr>
        <w:t xml:space="preserve">. </w:t>
      </w:r>
    </w:p>
    <w:p w:rsidR="00082F33" w:rsidRDefault="00082F33" w:rsidP="0025093E">
      <w:pPr>
        <w:spacing w:line="480" w:lineRule="auto"/>
        <w:contextualSpacing/>
        <w:rPr>
          <w:rFonts w:ascii="Verdana" w:hAnsi="Verdana"/>
          <w:sz w:val="20"/>
          <w:lang w:val="en-GB" w:eastAsia="nl-NL"/>
        </w:rPr>
      </w:pPr>
    </w:p>
    <w:p w:rsidR="00082F33" w:rsidRPr="00A242DB" w:rsidRDefault="00082F33" w:rsidP="0025093E">
      <w:pPr>
        <w:spacing w:line="480" w:lineRule="auto"/>
        <w:contextualSpacing/>
        <w:rPr>
          <w:rFonts w:ascii="Verdana" w:hAnsi="Verdana"/>
          <w:i/>
          <w:sz w:val="20"/>
          <w:lang w:val="en-GB" w:eastAsia="nl-NL"/>
        </w:rPr>
      </w:pPr>
      <w:r w:rsidRPr="00A242DB">
        <w:rPr>
          <w:rFonts w:ascii="Verdana" w:hAnsi="Verdana"/>
          <w:i/>
          <w:sz w:val="20"/>
          <w:lang w:val="en-GB" w:eastAsia="nl-NL"/>
        </w:rPr>
        <w:t>Impact on bacteria</w:t>
      </w:r>
      <w:r w:rsidR="00287F46" w:rsidRPr="00A242DB">
        <w:rPr>
          <w:rFonts w:ascii="Verdana" w:hAnsi="Verdana"/>
          <w:i/>
          <w:sz w:val="20"/>
          <w:lang w:val="en-GB" w:eastAsia="nl-NL"/>
        </w:rPr>
        <w:t>l</w:t>
      </w:r>
      <w:r w:rsidRPr="00A242DB">
        <w:rPr>
          <w:rFonts w:ascii="Verdana" w:hAnsi="Verdana"/>
          <w:i/>
          <w:sz w:val="20"/>
          <w:lang w:val="en-GB" w:eastAsia="nl-NL"/>
        </w:rPr>
        <w:t xml:space="preserve"> community </w:t>
      </w:r>
      <w:r w:rsidR="009837AD" w:rsidRPr="00A242DB">
        <w:rPr>
          <w:rFonts w:ascii="Verdana" w:hAnsi="Verdana"/>
          <w:i/>
          <w:sz w:val="20"/>
          <w:lang w:val="en-GB" w:eastAsia="nl-NL"/>
        </w:rPr>
        <w:t>alpha</w:t>
      </w:r>
      <w:r w:rsidR="00202309" w:rsidRPr="00A242DB">
        <w:rPr>
          <w:rFonts w:ascii="Verdana" w:hAnsi="Verdana"/>
          <w:i/>
          <w:sz w:val="20"/>
          <w:lang w:val="en-GB" w:eastAsia="nl-NL"/>
        </w:rPr>
        <w:t>-</w:t>
      </w:r>
      <w:r w:rsidRPr="00A242DB">
        <w:rPr>
          <w:rFonts w:ascii="Verdana" w:hAnsi="Verdana"/>
          <w:i/>
          <w:sz w:val="20"/>
          <w:lang w:val="en-GB" w:eastAsia="nl-NL"/>
        </w:rPr>
        <w:t xml:space="preserve">diversity </w:t>
      </w:r>
    </w:p>
    <w:p w:rsidR="00082F33" w:rsidRDefault="00082F33" w:rsidP="0025093E">
      <w:pPr>
        <w:spacing w:line="480" w:lineRule="auto"/>
        <w:contextualSpacing/>
        <w:rPr>
          <w:rFonts w:ascii="Verdana" w:hAnsi="Verdana"/>
          <w:sz w:val="20"/>
          <w:lang w:val="en-GB" w:eastAsia="nl-NL"/>
        </w:rPr>
      </w:pPr>
      <w:r w:rsidRPr="00BF371A">
        <w:rPr>
          <w:rFonts w:ascii="Verdana" w:hAnsi="Verdana"/>
          <w:sz w:val="20"/>
          <w:lang w:val="en-GB" w:eastAsia="nl-NL"/>
        </w:rPr>
        <w:t>Bio</w:t>
      </w:r>
      <w:r>
        <w:rPr>
          <w:rFonts w:ascii="Verdana" w:hAnsi="Verdana"/>
          <w:sz w:val="20"/>
          <w:lang w:val="en-GB" w:eastAsia="nl-NL"/>
        </w:rPr>
        <w:t>stimulation significant</w:t>
      </w:r>
      <w:r w:rsidR="00872261">
        <w:rPr>
          <w:rFonts w:ascii="Verdana" w:hAnsi="Verdana"/>
          <w:sz w:val="20"/>
          <w:lang w:val="en-GB" w:eastAsia="nl-NL"/>
        </w:rPr>
        <w:t>ly</w:t>
      </w:r>
      <w:r>
        <w:rPr>
          <w:rFonts w:ascii="Verdana" w:hAnsi="Verdana"/>
          <w:sz w:val="20"/>
          <w:lang w:val="en-GB" w:eastAsia="nl-NL"/>
        </w:rPr>
        <w:t xml:space="preserve"> </w:t>
      </w:r>
      <w:r w:rsidR="00872261">
        <w:rPr>
          <w:rFonts w:ascii="Verdana" w:hAnsi="Verdana"/>
          <w:sz w:val="20"/>
          <w:lang w:val="en-GB" w:eastAsia="nl-NL"/>
        </w:rPr>
        <w:t xml:space="preserve">affected </w:t>
      </w:r>
      <w:r>
        <w:rPr>
          <w:rFonts w:ascii="Verdana" w:hAnsi="Verdana"/>
          <w:sz w:val="20"/>
          <w:lang w:val="en-GB" w:eastAsia="nl-NL"/>
        </w:rPr>
        <w:t>bacteria</w:t>
      </w:r>
      <w:r w:rsidR="00023294">
        <w:rPr>
          <w:rFonts w:ascii="Verdana" w:hAnsi="Verdana"/>
          <w:sz w:val="20"/>
          <w:lang w:val="en-GB" w:eastAsia="nl-NL"/>
        </w:rPr>
        <w:t>l</w:t>
      </w:r>
      <w:r>
        <w:rPr>
          <w:rFonts w:ascii="Verdana" w:hAnsi="Verdana"/>
          <w:sz w:val="20"/>
          <w:lang w:val="en-GB" w:eastAsia="nl-NL"/>
        </w:rPr>
        <w:t xml:space="preserve"> community alpha-diversity. The post-biostimulation samples (seven samples at each sampling </w:t>
      </w:r>
      <w:r w:rsidR="0072364E">
        <w:rPr>
          <w:rFonts w:ascii="Verdana" w:hAnsi="Verdana"/>
          <w:sz w:val="20"/>
          <w:lang w:val="en-GB" w:eastAsia="nl-NL"/>
        </w:rPr>
        <w:t>time point</w:t>
      </w:r>
      <w:r>
        <w:rPr>
          <w:rFonts w:ascii="Verdana" w:hAnsi="Verdana"/>
          <w:sz w:val="20"/>
          <w:lang w:val="en-GB" w:eastAsia="nl-NL"/>
        </w:rPr>
        <w:t>, excluding control well</w:t>
      </w:r>
      <w:r w:rsidR="0072364E">
        <w:rPr>
          <w:rFonts w:ascii="Verdana" w:hAnsi="Verdana"/>
          <w:sz w:val="20"/>
          <w:lang w:val="en-GB" w:eastAsia="nl-NL"/>
        </w:rPr>
        <w:t xml:space="preserve"> samples</w:t>
      </w:r>
      <w:r>
        <w:rPr>
          <w:rFonts w:ascii="Verdana" w:hAnsi="Verdana"/>
          <w:sz w:val="20"/>
          <w:lang w:val="en-GB" w:eastAsia="nl-NL"/>
        </w:rPr>
        <w:t>) showed significantly higher</w:t>
      </w:r>
      <w:r w:rsidR="00B028D3">
        <w:rPr>
          <w:rFonts w:ascii="Verdana" w:hAnsi="Verdana"/>
          <w:sz w:val="20"/>
          <w:lang w:val="en-GB" w:eastAsia="nl-NL"/>
        </w:rPr>
        <w:t xml:space="preserve"> (</w:t>
      </w:r>
      <w:r w:rsidR="00B028D3" w:rsidRPr="00B028D3">
        <w:rPr>
          <w:rFonts w:ascii="Verdana" w:hAnsi="Verdana"/>
          <w:i/>
          <w:sz w:val="20"/>
          <w:lang w:val="en-GB" w:eastAsia="nl-NL"/>
        </w:rPr>
        <w:t>P</w:t>
      </w:r>
      <w:r w:rsidR="00B028D3">
        <w:rPr>
          <w:rFonts w:ascii="Verdana" w:hAnsi="Verdana"/>
          <w:sz w:val="20"/>
          <w:lang w:val="en-GB" w:eastAsia="nl-NL"/>
        </w:rPr>
        <w:t>&lt;0.05)</w:t>
      </w:r>
      <w:r>
        <w:rPr>
          <w:rFonts w:ascii="Verdana" w:hAnsi="Verdana"/>
          <w:sz w:val="20"/>
          <w:lang w:val="en-GB" w:eastAsia="nl-NL"/>
        </w:rPr>
        <w:t xml:space="preserve"> </w:t>
      </w:r>
      <w:r w:rsidR="00287F46">
        <w:rPr>
          <w:rFonts w:ascii="Verdana" w:hAnsi="Verdana"/>
          <w:sz w:val="20"/>
          <w:lang w:val="en-GB" w:eastAsia="nl-NL"/>
        </w:rPr>
        <w:t xml:space="preserve">predicted </w:t>
      </w:r>
      <w:r w:rsidRPr="00BF371A">
        <w:rPr>
          <w:rFonts w:ascii="Verdana" w:hAnsi="Verdana"/>
          <w:sz w:val="20"/>
          <w:lang w:val="en-GB" w:eastAsia="nl-NL"/>
        </w:rPr>
        <w:t>(Chao 1)</w:t>
      </w:r>
      <w:r w:rsidR="00287F46">
        <w:rPr>
          <w:rFonts w:ascii="Verdana" w:hAnsi="Verdana"/>
          <w:sz w:val="20"/>
          <w:lang w:val="en-GB" w:eastAsia="nl-NL"/>
        </w:rPr>
        <w:t xml:space="preserve"> and observed OTU richness</w:t>
      </w:r>
      <w:r w:rsidRPr="00BF371A">
        <w:rPr>
          <w:rFonts w:ascii="Verdana" w:hAnsi="Verdana"/>
          <w:sz w:val="20"/>
          <w:lang w:val="en-GB" w:eastAsia="nl-NL"/>
        </w:rPr>
        <w:t>, and phyl</w:t>
      </w:r>
      <w:r>
        <w:rPr>
          <w:rFonts w:ascii="Verdana" w:hAnsi="Verdana"/>
          <w:sz w:val="20"/>
          <w:lang w:val="en-GB" w:eastAsia="nl-NL"/>
        </w:rPr>
        <w:t xml:space="preserve">ogenetic diversity (PD) </w:t>
      </w:r>
      <w:r w:rsidR="00500FD1">
        <w:rPr>
          <w:rFonts w:ascii="Verdana" w:hAnsi="Verdana"/>
          <w:sz w:val="20"/>
          <w:lang w:val="en-GB" w:eastAsia="nl-NL"/>
        </w:rPr>
        <w:t>relative</w:t>
      </w:r>
      <w:r w:rsidR="00287F46">
        <w:rPr>
          <w:rFonts w:ascii="Verdana" w:hAnsi="Verdana"/>
          <w:sz w:val="20"/>
          <w:lang w:val="en-GB" w:eastAsia="nl-NL"/>
        </w:rPr>
        <w:t xml:space="preserve"> </w:t>
      </w:r>
      <w:r>
        <w:rPr>
          <w:rFonts w:ascii="Verdana" w:hAnsi="Verdana"/>
          <w:sz w:val="20"/>
          <w:lang w:val="en-GB" w:eastAsia="nl-NL"/>
        </w:rPr>
        <w:t xml:space="preserve">to </w:t>
      </w:r>
      <w:r w:rsidR="0072364E">
        <w:rPr>
          <w:rFonts w:ascii="Verdana" w:hAnsi="Verdana"/>
          <w:sz w:val="20"/>
          <w:lang w:val="en-GB" w:eastAsia="nl-NL"/>
        </w:rPr>
        <w:t xml:space="preserve">the </w:t>
      </w:r>
      <w:r>
        <w:rPr>
          <w:rFonts w:ascii="Verdana" w:hAnsi="Verdana"/>
          <w:sz w:val="20"/>
          <w:lang w:val="en-GB" w:eastAsia="nl-NL"/>
        </w:rPr>
        <w:t xml:space="preserve">pre-biostimulation samples </w:t>
      </w:r>
      <w:r w:rsidR="00571AB1">
        <w:rPr>
          <w:rFonts w:ascii="Verdana" w:hAnsi="Verdana"/>
          <w:sz w:val="20"/>
          <w:lang w:val="en-GB" w:eastAsia="nl-NL"/>
        </w:rPr>
        <w:t>(</w:t>
      </w:r>
      <w:r w:rsidR="004622FB">
        <w:rPr>
          <w:rFonts w:ascii="Verdana" w:hAnsi="Verdana"/>
          <w:sz w:val="20"/>
          <w:lang w:val="en-GB" w:eastAsia="nl-NL"/>
        </w:rPr>
        <w:t>Fig.</w:t>
      </w:r>
      <w:r w:rsidR="00571AB1">
        <w:rPr>
          <w:rFonts w:ascii="Verdana" w:hAnsi="Verdana"/>
          <w:sz w:val="20"/>
          <w:lang w:val="en-GB" w:eastAsia="nl-NL"/>
        </w:rPr>
        <w:t xml:space="preserve"> 2)</w:t>
      </w:r>
      <w:r>
        <w:rPr>
          <w:rFonts w:ascii="Verdana" w:hAnsi="Verdana"/>
          <w:sz w:val="20"/>
          <w:lang w:val="en-GB" w:eastAsia="nl-NL"/>
        </w:rPr>
        <w:t xml:space="preserve">. </w:t>
      </w:r>
      <w:r w:rsidR="0072364E">
        <w:rPr>
          <w:rFonts w:ascii="Verdana" w:hAnsi="Verdana"/>
          <w:sz w:val="20"/>
          <w:lang w:val="en-GB" w:eastAsia="nl-NL"/>
        </w:rPr>
        <w:t>N</w:t>
      </w:r>
      <w:r>
        <w:rPr>
          <w:rFonts w:ascii="Verdana" w:hAnsi="Verdana"/>
          <w:sz w:val="20"/>
          <w:lang w:val="en-GB" w:eastAsia="nl-NL"/>
        </w:rPr>
        <w:t>o significant difference was found between the post-biostimulation sampl</w:t>
      </w:r>
      <w:r w:rsidR="00357AE2">
        <w:rPr>
          <w:rFonts w:ascii="Verdana" w:hAnsi="Verdana"/>
          <w:sz w:val="20"/>
          <w:lang w:val="en-GB" w:eastAsia="nl-NL"/>
        </w:rPr>
        <w:t>ing dates</w:t>
      </w:r>
      <w:r w:rsidR="00B028D3">
        <w:rPr>
          <w:rFonts w:ascii="Verdana" w:hAnsi="Verdana"/>
          <w:sz w:val="20"/>
          <w:lang w:val="en-GB" w:eastAsia="nl-NL"/>
        </w:rPr>
        <w:t xml:space="preserve">, except </w:t>
      </w:r>
      <w:r w:rsidR="0072364E">
        <w:rPr>
          <w:rFonts w:ascii="Verdana" w:hAnsi="Verdana"/>
          <w:sz w:val="20"/>
          <w:lang w:val="en-GB" w:eastAsia="nl-NL"/>
        </w:rPr>
        <w:t xml:space="preserve">for the </w:t>
      </w:r>
      <w:r w:rsidR="00357AE2">
        <w:rPr>
          <w:rFonts w:ascii="Verdana" w:hAnsi="Verdana"/>
          <w:sz w:val="20"/>
          <w:lang w:val="en-GB" w:eastAsia="nl-NL"/>
        </w:rPr>
        <w:t>PD</w:t>
      </w:r>
      <w:r w:rsidR="00580C29">
        <w:rPr>
          <w:rFonts w:ascii="Verdana" w:hAnsi="Verdana"/>
          <w:sz w:val="20"/>
          <w:lang w:val="en-GB" w:eastAsia="nl-NL"/>
        </w:rPr>
        <w:t xml:space="preserve"> </w:t>
      </w:r>
      <w:r w:rsidR="00B028D3">
        <w:rPr>
          <w:rFonts w:ascii="Verdana" w:hAnsi="Verdana"/>
          <w:sz w:val="20"/>
          <w:lang w:val="en-GB" w:eastAsia="nl-NL"/>
        </w:rPr>
        <w:t>at day 195 that was significantly higher (</w:t>
      </w:r>
      <w:r w:rsidR="00B028D3" w:rsidRPr="00B028D3">
        <w:rPr>
          <w:rFonts w:ascii="Verdana" w:hAnsi="Verdana"/>
          <w:i/>
          <w:sz w:val="20"/>
          <w:lang w:val="en-GB" w:eastAsia="nl-NL"/>
        </w:rPr>
        <w:t>P</w:t>
      </w:r>
      <w:r w:rsidR="00B028D3">
        <w:rPr>
          <w:rFonts w:ascii="Verdana" w:hAnsi="Verdana"/>
          <w:sz w:val="20"/>
          <w:lang w:val="en-GB" w:eastAsia="nl-NL"/>
        </w:rPr>
        <w:t xml:space="preserve">&lt;0.05) than at day 37 and </w:t>
      </w:r>
      <w:r w:rsidR="00B028D3">
        <w:rPr>
          <w:rFonts w:ascii="Verdana" w:hAnsi="Verdana"/>
          <w:sz w:val="20"/>
          <w:lang w:val="en-GB" w:eastAsia="nl-NL"/>
        </w:rPr>
        <w:lastRenderedPageBreak/>
        <w:t>72</w:t>
      </w:r>
      <w:ins w:id="47" w:author="Atashgahi, Siavash" w:date="2016-08-06T21:23:00Z">
        <w:r w:rsidR="001E63DF">
          <w:rPr>
            <w:rFonts w:ascii="Verdana" w:hAnsi="Verdana"/>
            <w:sz w:val="20"/>
            <w:lang w:val="en-GB" w:eastAsia="nl-NL"/>
          </w:rPr>
          <w:t xml:space="preserve"> (Fig. 2)</w:t>
        </w:r>
      </w:ins>
      <w:r>
        <w:rPr>
          <w:rFonts w:ascii="Verdana" w:hAnsi="Verdana"/>
          <w:sz w:val="20"/>
          <w:lang w:val="en-GB" w:eastAsia="nl-NL"/>
        </w:rPr>
        <w:t xml:space="preserve">. The control well showed progressively increasing alpha-diversity </w:t>
      </w:r>
      <w:r w:rsidR="00642BF7">
        <w:rPr>
          <w:rFonts w:ascii="Verdana" w:hAnsi="Verdana"/>
          <w:sz w:val="20"/>
          <w:lang w:val="en-GB" w:eastAsia="nl-NL"/>
        </w:rPr>
        <w:t xml:space="preserve">over time </w:t>
      </w:r>
      <w:r w:rsidR="00357AE2">
        <w:rPr>
          <w:rFonts w:ascii="Verdana" w:hAnsi="Verdana"/>
          <w:sz w:val="20"/>
          <w:lang w:val="en-GB" w:eastAsia="nl-NL"/>
        </w:rPr>
        <w:t>until</w:t>
      </w:r>
      <w:r w:rsidR="00C7563D">
        <w:rPr>
          <w:rFonts w:ascii="Verdana" w:hAnsi="Verdana"/>
          <w:sz w:val="20"/>
          <w:lang w:val="en-GB" w:eastAsia="nl-NL"/>
        </w:rPr>
        <w:t xml:space="preserve"> day 195</w:t>
      </w:r>
      <w:r w:rsidR="00226AB7">
        <w:rPr>
          <w:rFonts w:ascii="Verdana" w:hAnsi="Verdana"/>
          <w:sz w:val="20"/>
          <w:lang w:val="en-GB" w:eastAsia="nl-NL"/>
        </w:rPr>
        <w:t xml:space="preserve"> (</w:t>
      </w:r>
      <w:r w:rsidR="004622FB">
        <w:rPr>
          <w:rFonts w:ascii="Verdana" w:hAnsi="Verdana"/>
          <w:sz w:val="20"/>
          <w:lang w:val="en-GB" w:eastAsia="nl-NL"/>
        </w:rPr>
        <w:t>Fig.</w:t>
      </w:r>
      <w:r w:rsidR="00226AB7">
        <w:rPr>
          <w:rFonts w:ascii="Verdana" w:hAnsi="Verdana"/>
          <w:sz w:val="20"/>
          <w:lang w:val="en-GB" w:eastAsia="nl-NL"/>
        </w:rPr>
        <w:t xml:space="preserve"> S</w:t>
      </w:r>
      <w:r w:rsidR="004B0133">
        <w:rPr>
          <w:rFonts w:ascii="Verdana" w:hAnsi="Verdana"/>
          <w:sz w:val="20"/>
          <w:lang w:val="en-GB" w:eastAsia="nl-NL"/>
        </w:rPr>
        <w:t>2</w:t>
      </w:r>
      <w:r w:rsidR="00226AB7">
        <w:rPr>
          <w:rFonts w:ascii="Verdana" w:hAnsi="Verdana"/>
          <w:sz w:val="20"/>
          <w:lang w:val="en-GB" w:eastAsia="nl-NL"/>
        </w:rPr>
        <w:t>)</w:t>
      </w:r>
      <w:r>
        <w:rPr>
          <w:rFonts w:ascii="Verdana" w:hAnsi="Verdana"/>
          <w:sz w:val="20"/>
          <w:lang w:val="en-GB" w:eastAsia="nl-NL"/>
        </w:rPr>
        <w:t>.</w:t>
      </w:r>
    </w:p>
    <w:p w:rsidR="00082F33" w:rsidRPr="00BF371A" w:rsidRDefault="00082F33" w:rsidP="0025093E">
      <w:pPr>
        <w:spacing w:line="480" w:lineRule="auto"/>
        <w:contextualSpacing/>
        <w:rPr>
          <w:rFonts w:ascii="Verdana" w:hAnsi="Verdana"/>
          <w:sz w:val="20"/>
          <w:lang w:val="en-GB" w:eastAsia="nl-NL"/>
        </w:rPr>
      </w:pPr>
    </w:p>
    <w:p w:rsidR="00082F33" w:rsidRPr="00A242DB" w:rsidRDefault="00082F33" w:rsidP="0025093E">
      <w:pPr>
        <w:spacing w:line="480" w:lineRule="auto"/>
        <w:contextualSpacing/>
        <w:rPr>
          <w:rFonts w:ascii="Verdana" w:hAnsi="Verdana"/>
          <w:i/>
          <w:sz w:val="20"/>
          <w:lang w:val="en-GB" w:eastAsia="nl-NL"/>
        </w:rPr>
      </w:pPr>
      <w:r w:rsidRPr="00A242DB">
        <w:rPr>
          <w:rFonts w:ascii="Verdana" w:hAnsi="Verdana"/>
          <w:i/>
          <w:sz w:val="20"/>
          <w:lang w:val="en-GB" w:eastAsia="nl-NL"/>
        </w:rPr>
        <w:t>Bacterial community succession</w:t>
      </w:r>
    </w:p>
    <w:p w:rsidR="007C1DC9" w:rsidRDefault="005B192B" w:rsidP="0025093E">
      <w:pPr>
        <w:spacing w:line="480" w:lineRule="auto"/>
        <w:contextualSpacing/>
        <w:rPr>
          <w:rFonts w:ascii="Verdana" w:hAnsi="Verdana"/>
          <w:sz w:val="20"/>
          <w:lang w:val="en-GB" w:eastAsia="nl-NL"/>
        </w:rPr>
      </w:pPr>
      <w:r>
        <w:rPr>
          <w:rFonts w:ascii="Verdana" w:hAnsi="Verdana"/>
          <w:sz w:val="20"/>
          <w:lang w:val="en-GB" w:eastAsia="nl-NL"/>
        </w:rPr>
        <w:t>The</w:t>
      </w:r>
      <w:r w:rsidR="00EB5396">
        <w:rPr>
          <w:rFonts w:ascii="Verdana" w:hAnsi="Verdana"/>
          <w:sz w:val="20"/>
          <w:lang w:val="en-GB" w:eastAsia="nl-NL"/>
        </w:rPr>
        <w:t xml:space="preserve"> </w:t>
      </w:r>
      <w:r w:rsidR="00BD6B0D">
        <w:rPr>
          <w:rFonts w:ascii="Verdana" w:hAnsi="Verdana"/>
          <w:sz w:val="20"/>
          <w:lang w:val="en-GB" w:eastAsia="nl-NL"/>
        </w:rPr>
        <w:t xml:space="preserve">pre-biostimulation </w:t>
      </w:r>
      <w:r w:rsidR="00EB5396">
        <w:rPr>
          <w:rFonts w:ascii="Verdana" w:hAnsi="Verdana"/>
          <w:sz w:val="20"/>
          <w:lang w:val="en-GB" w:eastAsia="nl-NL"/>
        </w:rPr>
        <w:t xml:space="preserve">bacterial community </w:t>
      </w:r>
      <w:r w:rsidR="005F39CE">
        <w:rPr>
          <w:rFonts w:ascii="Verdana" w:hAnsi="Verdana"/>
          <w:sz w:val="20"/>
          <w:lang w:val="en-GB" w:eastAsia="nl-NL"/>
        </w:rPr>
        <w:t xml:space="preserve">composition </w:t>
      </w:r>
      <w:r w:rsidR="00BE32FC">
        <w:rPr>
          <w:rFonts w:ascii="Verdana" w:hAnsi="Verdana"/>
          <w:sz w:val="20"/>
          <w:lang w:val="en-GB" w:eastAsia="nl-NL"/>
        </w:rPr>
        <w:t>showed</w:t>
      </w:r>
      <w:r w:rsidR="0066245C">
        <w:rPr>
          <w:rFonts w:ascii="Verdana" w:hAnsi="Verdana"/>
          <w:sz w:val="20"/>
          <w:lang w:val="en-GB" w:eastAsia="nl-NL"/>
        </w:rPr>
        <w:t xml:space="preserve"> high between-sample </w:t>
      </w:r>
      <w:r>
        <w:rPr>
          <w:rFonts w:ascii="Verdana" w:hAnsi="Verdana"/>
          <w:sz w:val="20"/>
          <w:lang w:val="en-GB" w:eastAsia="nl-NL"/>
        </w:rPr>
        <w:t>similarity</w:t>
      </w:r>
      <w:r w:rsidR="00C9720C">
        <w:rPr>
          <w:rFonts w:ascii="Verdana" w:hAnsi="Verdana"/>
          <w:sz w:val="20"/>
          <w:lang w:val="en-GB" w:eastAsia="nl-NL"/>
        </w:rPr>
        <w:t xml:space="preserve"> including the control samples</w:t>
      </w:r>
      <w:r>
        <w:rPr>
          <w:rFonts w:ascii="Verdana" w:hAnsi="Verdana"/>
          <w:sz w:val="20"/>
          <w:lang w:val="en-GB" w:eastAsia="nl-NL"/>
        </w:rPr>
        <w:t xml:space="preserve"> </w:t>
      </w:r>
      <w:r w:rsidR="00EB5396">
        <w:rPr>
          <w:rFonts w:ascii="Verdana" w:hAnsi="Verdana"/>
          <w:sz w:val="20"/>
          <w:lang w:val="en-GB" w:eastAsia="nl-NL"/>
        </w:rPr>
        <w:t>(</w:t>
      </w:r>
      <w:r w:rsidR="004622FB">
        <w:rPr>
          <w:rFonts w:ascii="Verdana" w:hAnsi="Verdana"/>
          <w:sz w:val="20"/>
          <w:lang w:val="en-GB" w:eastAsia="nl-NL"/>
        </w:rPr>
        <w:t>Fig.</w:t>
      </w:r>
      <w:r w:rsidR="006E5806">
        <w:rPr>
          <w:rFonts w:ascii="Verdana" w:hAnsi="Verdana"/>
          <w:sz w:val="20"/>
          <w:lang w:val="en-GB" w:eastAsia="nl-NL"/>
        </w:rPr>
        <w:t xml:space="preserve"> S</w:t>
      </w:r>
      <w:r w:rsidR="004B0133">
        <w:rPr>
          <w:rFonts w:ascii="Verdana" w:hAnsi="Verdana"/>
          <w:sz w:val="20"/>
          <w:lang w:val="en-GB" w:eastAsia="nl-NL"/>
        </w:rPr>
        <w:t>3</w:t>
      </w:r>
      <w:r w:rsidR="00EB5396">
        <w:rPr>
          <w:rFonts w:ascii="Verdana" w:hAnsi="Verdana"/>
          <w:sz w:val="20"/>
          <w:lang w:val="en-GB" w:eastAsia="nl-NL"/>
        </w:rPr>
        <w:t>)</w:t>
      </w:r>
      <w:r w:rsidR="003D06B1">
        <w:rPr>
          <w:rFonts w:ascii="Verdana" w:hAnsi="Verdana"/>
          <w:sz w:val="20"/>
          <w:lang w:val="en-GB" w:eastAsia="nl-NL"/>
        </w:rPr>
        <w:t>,</w:t>
      </w:r>
      <w:r w:rsidR="00BE32FC">
        <w:rPr>
          <w:rFonts w:ascii="Verdana" w:hAnsi="Verdana"/>
          <w:sz w:val="20"/>
          <w:lang w:val="en-GB" w:eastAsia="nl-NL"/>
        </w:rPr>
        <w:t xml:space="preserve"> </w:t>
      </w:r>
      <w:r w:rsidR="003D06B1">
        <w:rPr>
          <w:rFonts w:ascii="Verdana" w:hAnsi="Verdana"/>
          <w:sz w:val="20"/>
          <w:lang w:val="en-GB" w:eastAsia="nl-NL"/>
        </w:rPr>
        <w:t xml:space="preserve">and </w:t>
      </w:r>
      <w:r w:rsidR="00BE32FC">
        <w:rPr>
          <w:rFonts w:ascii="Verdana" w:hAnsi="Verdana"/>
          <w:sz w:val="20"/>
          <w:lang w:val="en-GB" w:eastAsia="nl-NL"/>
        </w:rPr>
        <w:t xml:space="preserve">was significantly different </w:t>
      </w:r>
      <w:r w:rsidR="00ED3FFE">
        <w:rPr>
          <w:rFonts w:ascii="Verdana" w:hAnsi="Verdana"/>
          <w:sz w:val="20"/>
          <w:lang w:val="en-GB" w:eastAsia="nl-NL"/>
        </w:rPr>
        <w:t xml:space="preserve">from all </w:t>
      </w:r>
      <w:r>
        <w:rPr>
          <w:rFonts w:ascii="Verdana" w:hAnsi="Verdana"/>
          <w:sz w:val="20"/>
          <w:lang w:val="en-GB" w:eastAsia="nl-NL"/>
        </w:rPr>
        <w:t>post-biostimulation communities</w:t>
      </w:r>
      <w:r w:rsidR="00BE32FC">
        <w:rPr>
          <w:rFonts w:ascii="Verdana" w:hAnsi="Verdana"/>
          <w:sz w:val="20"/>
          <w:lang w:val="en-GB" w:eastAsia="nl-NL"/>
        </w:rPr>
        <w:t xml:space="preserve"> (Table S</w:t>
      </w:r>
      <w:r w:rsidR="00985D29">
        <w:rPr>
          <w:rFonts w:ascii="Verdana" w:hAnsi="Verdana"/>
          <w:sz w:val="20"/>
          <w:lang w:val="en-GB" w:eastAsia="nl-NL"/>
        </w:rPr>
        <w:t>4</w:t>
      </w:r>
      <w:r w:rsidR="00BE32FC">
        <w:rPr>
          <w:rFonts w:ascii="Verdana" w:hAnsi="Verdana"/>
          <w:sz w:val="20"/>
          <w:lang w:val="en-GB" w:eastAsia="nl-NL"/>
        </w:rPr>
        <w:t xml:space="preserve">). Remarkably, among the post-biostimulation communities, samples of day 265 were not significantly different </w:t>
      </w:r>
      <w:r w:rsidR="003D06B1">
        <w:rPr>
          <w:rFonts w:ascii="Verdana" w:hAnsi="Verdana"/>
          <w:sz w:val="20"/>
          <w:lang w:val="en-GB" w:eastAsia="nl-NL"/>
        </w:rPr>
        <w:t xml:space="preserve">from those taken at </w:t>
      </w:r>
      <w:r w:rsidR="00BE32FC">
        <w:rPr>
          <w:rFonts w:ascii="Verdana" w:hAnsi="Verdana"/>
          <w:sz w:val="20"/>
          <w:lang w:val="en-GB" w:eastAsia="nl-NL"/>
        </w:rPr>
        <w:t>the control well (</w:t>
      </w:r>
      <w:r w:rsidR="004622FB">
        <w:rPr>
          <w:rFonts w:ascii="Verdana" w:hAnsi="Verdana"/>
          <w:sz w:val="20"/>
          <w:lang w:val="en-GB" w:eastAsia="nl-NL"/>
        </w:rPr>
        <w:t>Fig.</w:t>
      </w:r>
      <w:r w:rsidR="00BE32FC">
        <w:rPr>
          <w:rFonts w:ascii="Verdana" w:hAnsi="Verdana"/>
          <w:sz w:val="20"/>
          <w:lang w:val="en-GB" w:eastAsia="nl-NL"/>
        </w:rPr>
        <w:t xml:space="preserve"> </w:t>
      </w:r>
      <w:r w:rsidR="004B0133">
        <w:rPr>
          <w:rFonts w:ascii="Verdana" w:hAnsi="Verdana"/>
          <w:sz w:val="20"/>
          <w:lang w:val="en-GB" w:eastAsia="nl-NL"/>
        </w:rPr>
        <w:t>S3</w:t>
      </w:r>
      <w:r w:rsidR="00BE32FC">
        <w:rPr>
          <w:rFonts w:ascii="Verdana" w:hAnsi="Verdana"/>
          <w:sz w:val="20"/>
          <w:lang w:val="en-GB" w:eastAsia="nl-NL"/>
        </w:rPr>
        <w:t>, Table S</w:t>
      </w:r>
      <w:r w:rsidR="00985D29">
        <w:rPr>
          <w:rFonts w:ascii="Verdana" w:hAnsi="Verdana"/>
          <w:sz w:val="20"/>
          <w:lang w:val="en-GB" w:eastAsia="nl-NL"/>
        </w:rPr>
        <w:t>4</w:t>
      </w:r>
      <w:r w:rsidR="00BE32FC">
        <w:rPr>
          <w:rFonts w:ascii="Verdana" w:hAnsi="Verdana"/>
          <w:sz w:val="20"/>
          <w:lang w:val="en-GB" w:eastAsia="nl-NL"/>
        </w:rPr>
        <w:t xml:space="preserve">). </w:t>
      </w:r>
      <w:r w:rsidR="003D06B1">
        <w:rPr>
          <w:rFonts w:ascii="Verdana" w:hAnsi="Verdana"/>
          <w:sz w:val="20"/>
          <w:lang w:val="en-GB" w:eastAsia="nl-NL"/>
        </w:rPr>
        <w:t>At day 0, t</w:t>
      </w:r>
      <w:r w:rsidR="00082F33" w:rsidRPr="00205F7E">
        <w:rPr>
          <w:rFonts w:ascii="Verdana" w:hAnsi="Verdana"/>
          <w:sz w:val="20"/>
          <w:lang w:val="en-GB" w:eastAsia="nl-NL"/>
        </w:rPr>
        <w:t xml:space="preserve">he </w:t>
      </w:r>
      <w:r w:rsidR="00A71AC9">
        <w:rPr>
          <w:rFonts w:ascii="Verdana" w:hAnsi="Verdana"/>
          <w:sz w:val="20"/>
          <w:lang w:val="en-GB" w:eastAsia="nl-NL"/>
        </w:rPr>
        <w:t>bacteria</w:t>
      </w:r>
      <w:r w:rsidR="006A274C">
        <w:rPr>
          <w:rFonts w:ascii="Verdana" w:hAnsi="Verdana"/>
          <w:sz w:val="20"/>
          <w:lang w:val="en-GB" w:eastAsia="nl-NL"/>
        </w:rPr>
        <w:t>l</w:t>
      </w:r>
      <w:r w:rsidR="00082F33" w:rsidRPr="00205F7E">
        <w:rPr>
          <w:rFonts w:ascii="Verdana" w:hAnsi="Verdana"/>
          <w:sz w:val="20"/>
          <w:lang w:val="en-GB" w:eastAsia="nl-NL"/>
        </w:rPr>
        <w:t xml:space="preserve"> </w:t>
      </w:r>
      <w:r w:rsidR="000D38A6">
        <w:rPr>
          <w:rFonts w:ascii="Verdana" w:hAnsi="Verdana"/>
          <w:sz w:val="20"/>
          <w:lang w:val="en-GB" w:eastAsia="nl-NL"/>
        </w:rPr>
        <w:t>community</w:t>
      </w:r>
      <w:r w:rsidR="0025647A">
        <w:rPr>
          <w:rFonts w:ascii="Verdana" w:hAnsi="Verdana"/>
          <w:sz w:val="20"/>
          <w:lang w:val="en-GB" w:eastAsia="nl-NL"/>
        </w:rPr>
        <w:t xml:space="preserve"> was</w:t>
      </w:r>
      <w:r w:rsidR="00082F33" w:rsidRPr="00205F7E">
        <w:rPr>
          <w:rFonts w:ascii="Verdana" w:hAnsi="Verdana"/>
          <w:sz w:val="20"/>
          <w:lang w:val="en-GB" w:eastAsia="nl-NL"/>
        </w:rPr>
        <w:t xml:space="preserve"> dominated</w:t>
      </w:r>
      <w:r w:rsidR="00082F33">
        <w:rPr>
          <w:rFonts w:ascii="Verdana" w:hAnsi="Verdana"/>
          <w:sz w:val="20"/>
          <w:lang w:val="en-GB" w:eastAsia="nl-NL"/>
        </w:rPr>
        <w:t xml:space="preserve"> </w:t>
      </w:r>
      <w:r w:rsidR="00082F33" w:rsidRPr="00205F7E">
        <w:rPr>
          <w:rFonts w:ascii="Verdana" w:hAnsi="Verdana"/>
          <w:sz w:val="20"/>
          <w:lang w:val="en-GB" w:eastAsia="nl-NL"/>
        </w:rPr>
        <w:t>by Campylobacterales</w:t>
      </w:r>
      <w:r w:rsidR="00082F33">
        <w:rPr>
          <w:rFonts w:ascii="Verdana" w:hAnsi="Verdana"/>
          <w:sz w:val="20"/>
          <w:lang w:val="en-GB" w:eastAsia="nl-NL"/>
        </w:rPr>
        <w:t xml:space="preserve"> </w:t>
      </w:r>
      <w:r w:rsidR="00884161">
        <w:rPr>
          <w:rFonts w:ascii="Verdana" w:hAnsi="Verdana"/>
          <w:sz w:val="20"/>
          <w:lang w:val="en-GB" w:eastAsia="nl-NL"/>
        </w:rPr>
        <w:t>(Epsilon</w:t>
      </w:r>
      <w:r w:rsidR="00884161" w:rsidRPr="00205F7E">
        <w:rPr>
          <w:rFonts w:ascii="Verdana" w:hAnsi="Verdana"/>
          <w:sz w:val="20"/>
          <w:lang w:val="en-GB" w:eastAsia="nl-NL"/>
        </w:rPr>
        <w:t>proteobacteria</w:t>
      </w:r>
      <w:r w:rsidR="00884161">
        <w:rPr>
          <w:rFonts w:ascii="Verdana" w:hAnsi="Verdana"/>
          <w:sz w:val="20"/>
          <w:lang w:val="en-GB" w:eastAsia="nl-NL"/>
        </w:rPr>
        <w:t xml:space="preserve">) </w:t>
      </w:r>
      <w:r w:rsidR="00082F33">
        <w:rPr>
          <w:rFonts w:ascii="Verdana" w:hAnsi="Verdana"/>
          <w:sz w:val="20"/>
          <w:lang w:val="en-GB" w:eastAsia="nl-NL"/>
        </w:rPr>
        <w:t xml:space="preserve">followed by </w:t>
      </w:r>
      <w:r w:rsidR="00082F33" w:rsidRPr="00205F7E">
        <w:rPr>
          <w:rFonts w:ascii="Verdana" w:hAnsi="Verdana"/>
          <w:sz w:val="20"/>
          <w:lang w:val="en-GB" w:eastAsia="nl-NL"/>
        </w:rPr>
        <w:t>Flavobacteriales</w:t>
      </w:r>
      <w:r w:rsidR="00082F33" w:rsidRPr="004E1745">
        <w:rPr>
          <w:rFonts w:ascii="Verdana" w:hAnsi="Verdana"/>
          <w:sz w:val="20"/>
          <w:lang w:val="en-GB" w:eastAsia="nl-NL"/>
        </w:rPr>
        <w:t xml:space="preserve"> </w:t>
      </w:r>
      <w:r w:rsidR="00082F33">
        <w:rPr>
          <w:rFonts w:ascii="Verdana" w:hAnsi="Verdana"/>
          <w:sz w:val="20"/>
          <w:lang w:val="en-GB" w:eastAsia="nl-NL"/>
        </w:rPr>
        <w:t>(</w:t>
      </w:r>
      <w:r w:rsidR="00082F33" w:rsidRPr="00205F7E">
        <w:rPr>
          <w:rFonts w:ascii="Verdana" w:hAnsi="Verdana"/>
          <w:sz w:val="20"/>
          <w:lang w:val="en-GB" w:eastAsia="nl-NL"/>
        </w:rPr>
        <w:t>Bacteroidetes</w:t>
      </w:r>
      <w:r w:rsidR="00082F33">
        <w:rPr>
          <w:rFonts w:ascii="Verdana" w:hAnsi="Verdana"/>
          <w:sz w:val="20"/>
          <w:lang w:val="en-GB" w:eastAsia="nl-NL"/>
        </w:rPr>
        <w:t>)</w:t>
      </w:r>
      <w:r w:rsidR="00701802">
        <w:rPr>
          <w:rFonts w:ascii="Verdana" w:hAnsi="Verdana"/>
          <w:sz w:val="20"/>
          <w:lang w:val="en-GB" w:eastAsia="nl-NL"/>
        </w:rPr>
        <w:t>,</w:t>
      </w:r>
      <w:r w:rsidR="00A71AC9" w:rsidRPr="00205F7E">
        <w:rPr>
          <w:rFonts w:ascii="Verdana" w:hAnsi="Verdana"/>
          <w:sz w:val="20"/>
          <w:lang w:val="en-GB" w:eastAsia="nl-NL"/>
        </w:rPr>
        <w:t xml:space="preserve"> </w:t>
      </w:r>
      <w:r w:rsidR="00D55C08">
        <w:rPr>
          <w:rFonts w:ascii="Verdana" w:hAnsi="Verdana"/>
          <w:sz w:val="20"/>
          <w:lang w:val="en-GB" w:eastAsia="nl-NL"/>
        </w:rPr>
        <w:t xml:space="preserve">representing 75% and 18% of </w:t>
      </w:r>
      <w:r w:rsidR="006A274C">
        <w:rPr>
          <w:rFonts w:ascii="Verdana" w:hAnsi="Verdana"/>
          <w:sz w:val="20"/>
          <w:lang w:val="en-GB" w:eastAsia="nl-NL"/>
        </w:rPr>
        <w:t xml:space="preserve">the </w:t>
      </w:r>
      <w:r w:rsidR="00D55C08">
        <w:rPr>
          <w:rFonts w:ascii="Verdana" w:hAnsi="Verdana"/>
          <w:sz w:val="20"/>
          <w:lang w:val="en-GB" w:eastAsia="nl-NL"/>
        </w:rPr>
        <w:t>average relative abundance (ARA), respectively</w:t>
      </w:r>
      <w:r w:rsidR="00B94588">
        <w:rPr>
          <w:rFonts w:ascii="Verdana" w:hAnsi="Verdana"/>
          <w:sz w:val="20"/>
          <w:lang w:val="en-GB" w:eastAsia="nl-NL"/>
        </w:rPr>
        <w:t xml:space="preserve"> (</w:t>
      </w:r>
      <w:r w:rsidR="004622FB">
        <w:rPr>
          <w:rFonts w:ascii="Verdana" w:hAnsi="Verdana"/>
          <w:sz w:val="20"/>
          <w:lang w:val="en-GB" w:eastAsia="nl-NL"/>
        </w:rPr>
        <w:t>Fig.</w:t>
      </w:r>
      <w:r w:rsidR="00B94588">
        <w:rPr>
          <w:rFonts w:ascii="Verdana" w:hAnsi="Verdana"/>
          <w:sz w:val="20"/>
          <w:lang w:val="en-GB" w:eastAsia="nl-NL"/>
        </w:rPr>
        <w:t xml:space="preserve"> 3</w:t>
      </w:r>
      <w:r w:rsidR="00896382">
        <w:rPr>
          <w:rFonts w:ascii="Verdana" w:hAnsi="Verdana"/>
          <w:sz w:val="20"/>
          <w:lang w:val="en-GB" w:eastAsia="nl-NL"/>
        </w:rPr>
        <w:t xml:space="preserve">, Table </w:t>
      </w:r>
      <w:r w:rsidR="004B0133">
        <w:rPr>
          <w:rFonts w:ascii="Verdana" w:hAnsi="Verdana"/>
          <w:sz w:val="20"/>
          <w:lang w:val="en-GB" w:eastAsia="nl-NL"/>
        </w:rPr>
        <w:t>S</w:t>
      </w:r>
      <w:r w:rsidR="00985D29">
        <w:rPr>
          <w:rFonts w:ascii="Verdana" w:hAnsi="Verdana"/>
          <w:sz w:val="20"/>
          <w:lang w:val="en-GB" w:eastAsia="nl-NL"/>
        </w:rPr>
        <w:t>3</w:t>
      </w:r>
      <w:r w:rsidR="00A344EB">
        <w:rPr>
          <w:rFonts w:ascii="Verdana" w:hAnsi="Verdana"/>
          <w:sz w:val="20"/>
          <w:lang w:val="en-GB" w:eastAsia="nl-NL"/>
        </w:rPr>
        <w:t>)</w:t>
      </w:r>
      <w:r w:rsidR="00082F33">
        <w:rPr>
          <w:rFonts w:ascii="Verdana" w:hAnsi="Verdana"/>
          <w:sz w:val="20"/>
          <w:lang w:val="en-GB" w:eastAsia="nl-NL"/>
        </w:rPr>
        <w:t xml:space="preserve">. </w:t>
      </w:r>
      <w:r w:rsidR="00B53F6D">
        <w:rPr>
          <w:rFonts w:ascii="Verdana" w:hAnsi="Verdana"/>
          <w:sz w:val="20"/>
          <w:lang w:val="en-GB" w:eastAsia="nl-NL"/>
        </w:rPr>
        <w:t xml:space="preserve">Recorded </w:t>
      </w:r>
      <w:r w:rsidR="00A344EB" w:rsidRPr="00205F7E">
        <w:rPr>
          <w:rFonts w:ascii="Verdana" w:hAnsi="Verdana"/>
          <w:sz w:val="20"/>
          <w:lang w:val="en-GB" w:eastAsia="nl-NL"/>
        </w:rPr>
        <w:t>Campylobacterales</w:t>
      </w:r>
      <w:r w:rsidR="00A344EB">
        <w:rPr>
          <w:rFonts w:ascii="Verdana" w:hAnsi="Verdana"/>
          <w:sz w:val="20"/>
          <w:lang w:val="en-GB" w:eastAsia="nl-NL"/>
        </w:rPr>
        <w:t xml:space="preserve"> </w:t>
      </w:r>
      <w:r w:rsidR="000948A3">
        <w:rPr>
          <w:rFonts w:ascii="Verdana" w:hAnsi="Verdana"/>
          <w:sz w:val="20"/>
          <w:lang w:val="en-GB" w:eastAsia="nl-NL"/>
        </w:rPr>
        <w:t>comprised</w:t>
      </w:r>
      <w:r w:rsidR="002960DA">
        <w:rPr>
          <w:rFonts w:ascii="Verdana" w:hAnsi="Verdana"/>
          <w:sz w:val="20"/>
          <w:lang w:val="en-GB" w:eastAsia="nl-NL"/>
        </w:rPr>
        <w:t xml:space="preserve"> </w:t>
      </w:r>
      <w:r w:rsidR="00357AE2">
        <w:rPr>
          <w:rFonts w:ascii="Verdana" w:hAnsi="Verdana"/>
          <w:sz w:val="20"/>
          <w:lang w:val="en-GB" w:eastAsia="nl-NL"/>
        </w:rPr>
        <w:t xml:space="preserve">members </w:t>
      </w:r>
      <w:r w:rsidR="00A344EB">
        <w:rPr>
          <w:rFonts w:ascii="Verdana" w:hAnsi="Verdana"/>
          <w:sz w:val="20"/>
          <w:lang w:val="en-GB" w:eastAsia="nl-NL"/>
        </w:rPr>
        <w:t xml:space="preserve">of </w:t>
      </w:r>
      <w:r w:rsidR="00A344EB" w:rsidRPr="00A344EB">
        <w:rPr>
          <w:rFonts w:ascii="Verdana" w:hAnsi="Verdana"/>
          <w:i/>
          <w:sz w:val="20"/>
          <w:lang w:val="en-GB" w:eastAsia="nl-NL"/>
        </w:rPr>
        <w:t>Sulfuricurvum</w:t>
      </w:r>
      <w:r w:rsidR="00A344EB">
        <w:rPr>
          <w:rFonts w:ascii="Verdana" w:hAnsi="Verdana"/>
          <w:sz w:val="20"/>
          <w:lang w:val="en-GB" w:eastAsia="nl-NL"/>
        </w:rPr>
        <w:t xml:space="preserve">, </w:t>
      </w:r>
      <w:r w:rsidR="00A344EB" w:rsidRPr="00A344EB">
        <w:rPr>
          <w:rFonts w:ascii="Verdana" w:hAnsi="Verdana"/>
          <w:i/>
          <w:sz w:val="20"/>
          <w:lang w:val="en-GB" w:eastAsia="nl-NL"/>
        </w:rPr>
        <w:t>Sulfurospirillum</w:t>
      </w:r>
      <w:r w:rsidR="00A344EB">
        <w:rPr>
          <w:rFonts w:ascii="Verdana" w:hAnsi="Verdana"/>
          <w:sz w:val="20"/>
          <w:lang w:val="en-GB" w:eastAsia="nl-NL"/>
        </w:rPr>
        <w:t xml:space="preserve"> and </w:t>
      </w:r>
      <w:r w:rsidR="00A344EB" w:rsidRPr="00A344EB">
        <w:rPr>
          <w:rFonts w:ascii="Verdana" w:hAnsi="Verdana"/>
          <w:i/>
          <w:sz w:val="20"/>
          <w:lang w:val="en-GB" w:eastAsia="nl-NL"/>
        </w:rPr>
        <w:t>Arcobacter</w:t>
      </w:r>
      <w:r w:rsidR="00A344EB">
        <w:rPr>
          <w:rFonts w:ascii="Verdana" w:hAnsi="Verdana"/>
          <w:sz w:val="20"/>
          <w:lang w:val="en-GB" w:eastAsia="nl-NL"/>
        </w:rPr>
        <w:t xml:space="preserve"> genera</w:t>
      </w:r>
      <w:r w:rsidR="00701802">
        <w:rPr>
          <w:rFonts w:ascii="Verdana" w:hAnsi="Verdana"/>
          <w:sz w:val="20"/>
          <w:lang w:val="en-GB" w:eastAsia="nl-NL"/>
        </w:rPr>
        <w:t>,</w:t>
      </w:r>
      <w:r w:rsidR="00A344EB">
        <w:rPr>
          <w:rFonts w:ascii="Verdana" w:hAnsi="Verdana"/>
          <w:sz w:val="20"/>
          <w:lang w:val="en-GB" w:eastAsia="nl-NL"/>
        </w:rPr>
        <w:t xml:space="preserve"> while </w:t>
      </w:r>
      <w:r w:rsidR="00A344EB" w:rsidRPr="00A344EB">
        <w:rPr>
          <w:rFonts w:ascii="Verdana" w:hAnsi="Verdana"/>
          <w:i/>
          <w:sz w:val="20"/>
          <w:lang w:val="en-GB" w:eastAsia="nl-NL"/>
        </w:rPr>
        <w:t>Flavobacterium</w:t>
      </w:r>
      <w:r w:rsidR="00A344EB">
        <w:rPr>
          <w:rFonts w:ascii="Verdana" w:hAnsi="Verdana"/>
          <w:sz w:val="20"/>
          <w:lang w:val="en-GB" w:eastAsia="nl-NL"/>
        </w:rPr>
        <w:t xml:space="preserve"> was the main genus wi</w:t>
      </w:r>
      <w:r w:rsidR="00B94588">
        <w:rPr>
          <w:rFonts w:ascii="Verdana" w:hAnsi="Verdana"/>
          <w:sz w:val="20"/>
          <w:lang w:val="en-GB" w:eastAsia="nl-NL"/>
        </w:rPr>
        <w:t>thin Flavobacteriales (</w:t>
      </w:r>
      <w:r w:rsidR="004622FB">
        <w:rPr>
          <w:rFonts w:ascii="Verdana" w:hAnsi="Verdana"/>
          <w:sz w:val="20"/>
          <w:lang w:val="en-GB" w:eastAsia="nl-NL"/>
        </w:rPr>
        <w:t>Fig.</w:t>
      </w:r>
      <w:r w:rsidR="00B94588">
        <w:rPr>
          <w:rFonts w:ascii="Verdana" w:hAnsi="Verdana"/>
          <w:sz w:val="20"/>
          <w:lang w:val="en-GB" w:eastAsia="nl-NL"/>
        </w:rPr>
        <w:t xml:space="preserve"> </w:t>
      </w:r>
      <w:r w:rsidR="004B0133">
        <w:rPr>
          <w:rFonts w:ascii="Verdana" w:hAnsi="Verdana"/>
          <w:sz w:val="20"/>
          <w:lang w:val="en-GB" w:eastAsia="nl-NL"/>
        </w:rPr>
        <w:t>S4</w:t>
      </w:r>
      <w:r w:rsidR="006E0F52">
        <w:rPr>
          <w:rFonts w:ascii="Verdana" w:hAnsi="Verdana"/>
          <w:sz w:val="20"/>
          <w:lang w:val="en-GB" w:eastAsia="nl-NL"/>
        </w:rPr>
        <w:t>, Table S</w:t>
      </w:r>
      <w:r w:rsidR="00985D29">
        <w:rPr>
          <w:rFonts w:ascii="Verdana" w:hAnsi="Verdana"/>
          <w:sz w:val="20"/>
          <w:lang w:val="en-GB" w:eastAsia="nl-NL"/>
        </w:rPr>
        <w:t>3</w:t>
      </w:r>
      <w:r w:rsidR="00A344EB">
        <w:rPr>
          <w:rFonts w:ascii="Verdana" w:hAnsi="Verdana"/>
          <w:sz w:val="20"/>
          <w:lang w:val="en-GB" w:eastAsia="nl-NL"/>
        </w:rPr>
        <w:t xml:space="preserve">). </w:t>
      </w:r>
      <w:r w:rsidR="00082F33">
        <w:rPr>
          <w:rFonts w:ascii="Verdana" w:hAnsi="Verdana"/>
          <w:sz w:val="20"/>
          <w:lang w:val="en-GB" w:eastAsia="nl-NL"/>
        </w:rPr>
        <w:t>Following biostimulation</w:t>
      </w:r>
      <w:r w:rsidR="00B53F6D">
        <w:rPr>
          <w:rFonts w:ascii="Verdana" w:hAnsi="Verdana"/>
          <w:sz w:val="20"/>
          <w:lang w:val="en-GB" w:eastAsia="nl-NL"/>
        </w:rPr>
        <w:t>, clear</w:t>
      </w:r>
      <w:r w:rsidR="00082F33" w:rsidRPr="00205F7E">
        <w:rPr>
          <w:rFonts w:ascii="Verdana" w:hAnsi="Verdana"/>
          <w:sz w:val="20"/>
          <w:lang w:val="en-GB" w:eastAsia="nl-NL"/>
        </w:rPr>
        <w:t xml:space="preserve"> shifts in the </w:t>
      </w:r>
      <w:r w:rsidR="000D38A6">
        <w:rPr>
          <w:rFonts w:ascii="Verdana" w:hAnsi="Verdana"/>
          <w:sz w:val="20"/>
          <w:lang w:val="en-GB" w:eastAsia="nl-NL"/>
        </w:rPr>
        <w:t>bacterial</w:t>
      </w:r>
      <w:r w:rsidR="00082F33" w:rsidRPr="00205F7E">
        <w:rPr>
          <w:rFonts w:ascii="Verdana" w:hAnsi="Verdana"/>
          <w:sz w:val="20"/>
          <w:lang w:val="en-GB" w:eastAsia="nl-NL"/>
        </w:rPr>
        <w:t xml:space="preserve"> community structure</w:t>
      </w:r>
      <w:r w:rsidR="00082F33">
        <w:rPr>
          <w:rFonts w:ascii="Verdana" w:hAnsi="Verdana"/>
          <w:sz w:val="20"/>
          <w:lang w:val="en-GB" w:eastAsia="nl-NL"/>
        </w:rPr>
        <w:t xml:space="preserve"> w</w:t>
      </w:r>
      <w:r w:rsidR="00B53F6D">
        <w:rPr>
          <w:rFonts w:ascii="Verdana" w:hAnsi="Verdana"/>
          <w:sz w:val="20"/>
          <w:lang w:val="en-GB" w:eastAsia="nl-NL"/>
        </w:rPr>
        <w:t>ere</w:t>
      </w:r>
      <w:r w:rsidR="00082F33">
        <w:rPr>
          <w:rFonts w:ascii="Verdana" w:hAnsi="Verdana"/>
          <w:sz w:val="20"/>
          <w:lang w:val="en-GB" w:eastAsia="nl-NL"/>
        </w:rPr>
        <w:t xml:space="preserve"> noted. </w:t>
      </w:r>
      <w:r w:rsidR="0003670A">
        <w:rPr>
          <w:rFonts w:ascii="Verdana" w:hAnsi="Verdana"/>
          <w:sz w:val="20"/>
          <w:lang w:val="en-GB" w:eastAsia="nl-NL"/>
        </w:rPr>
        <w:t xml:space="preserve">Except in the 2B and 7A </w:t>
      </w:r>
      <w:r w:rsidR="00884161">
        <w:rPr>
          <w:rFonts w:ascii="Verdana" w:hAnsi="Verdana"/>
          <w:sz w:val="20"/>
          <w:lang w:val="en-GB" w:eastAsia="nl-NL"/>
        </w:rPr>
        <w:t xml:space="preserve">filters </w:t>
      </w:r>
      <w:r w:rsidR="003D06B1">
        <w:rPr>
          <w:rFonts w:ascii="Verdana" w:hAnsi="Verdana"/>
          <w:sz w:val="20"/>
          <w:lang w:val="en-GB" w:eastAsia="nl-NL"/>
        </w:rPr>
        <w:t xml:space="preserve">that </w:t>
      </w:r>
      <w:r w:rsidR="00376F17">
        <w:rPr>
          <w:rFonts w:ascii="Verdana" w:hAnsi="Verdana"/>
          <w:sz w:val="20"/>
          <w:lang w:val="en-GB" w:eastAsia="nl-NL"/>
        </w:rPr>
        <w:t>did not show</w:t>
      </w:r>
      <w:r w:rsidR="00884161">
        <w:rPr>
          <w:rFonts w:ascii="Verdana" w:hAnsi="Verdana"/>
          <w:sz w:val="20"/>
          <w:lang w:val="en-GB" w:eastAsia="nl-NL"/>
        </w:rPr>
        <w:t xml:space="preserve"> DOC </w:t>
      </w:r>
      <w:r w:rsidR="00376F17">
        <w:rPr>
          <w:rFonts w:ascii="Verdana" w:hAnsi="Verdana"/>
          <w:sz w:val="20"/>
          <w:lang w:val="en-GB" w:eastAsia="nl-NL"/>
        </w:rPr>
        <w:t xml:space="preserve">change </w:t>
      </w:r>
      <w:r w:rsidR="00D55C08">
        <w:rPr>
          <w:rFonts w:ascii="Verdana" w:hAnsi="Verdana"/>
          <w:sz w:val="20"/>
          <w:lang w:val="en-GB" w:eastAsia="nl-NL"/>
        </w:rPr>
        <w:t xml:space="preserve">at day 37 </w:t>
      </w:r>
      <w:r w:rsidR="006E0F52">
        <w:rPr>
          <w:rFonts w:ascii="Verdana" w:hAnsi="Verdana"/>
          <w:sz w:val="20"/>
          <w:lang w:val="en-GB" w:eastAsia="nl-NL"/>
        </w:rPr>
        <w:t>(</w:t>
      </w:r>
      <w:r w:rsidR="004622FB">
        <w:rPr>
          <w:rFonts w:ascii="Verdana" w:hAnsi="Verdana"/>
          <w:sz w:val="20"/>
          <w:lang w:val="en-GB" w:eastAsia="nl-NL"/>
        </w:rPr>
        <w:t>Fig.</w:t>
      </w:r>
      <w:r w:rsidR="006E0F52">
        <w:rPr>
          <w:rFonts w:ascii="Verdana" w:hAnsi="Verdana"/>
          <w:sz w:val="20"/>
          <w:lang w:val="en-GB" w:eastAsia="nl-NL"/>
        </w:rPr>
        <w:t xml:space="preserve"> S</w:t>
      </w:r>
      <w:r w:rsidR="004B0133">
        <w:rPr>
          <w:rFonts w:ascii="Verdana" w:hAnsi="Verdana"/>
          <w:sz w:val="20"/>
          <w:lang w:val="en-GB" w:eastAsia="nl-NL"/>
        </w:rPr>
        <w:t>1</w:t>
      </w:r>
      <w:r w:rsidR="006E0F52">
        <w:rPr>
          <w:rFonts w:ascii="Verdana" w:hAnsi="Verdana"/>
          <w:sz w:val="20"/>
          <w:lang w:val="en-GB" w:eastAsia="nl-NL"/>
        </w:rPr>
        <w:t xml:space="preserve">, </w:t>
      </w:r>
      <w:r w:rsidR="006E0F52">
        <w:rPr>
          <w:rFonts w:ascii="Verdana" w:hAnsi="Verdana" w:cs="Helvetica"/>
          <w:sz w:val="20"/>
          <w:szCs w:val="18"/>
          <w:lang w:val="en-GB"/>
        </w:rPr>
        <w:t>Table S</w:t>
      </w:r>
      <w:r w:rsidR="00985D29">
        <w:rPr>
          <w:rFonts w:ascii="Verdana" w:hAnsi="Verdana" w:cs="Helvetica"/>
          <w:sz w:val="20"/>
          <w:szCs w:val="18"/>
          <w:lang w:val="en-GB"/>
        </w:rPr>
        <w:t>1</w:t>
      </w:r>
      <w:r w:rsidR="006E0F52">
        <w:rPr>
          <w:rFonts w:ascii="Verdana" w:hAnsi="Verdana"/>
          <w:sz w:val="20"/>
          <w:lang w:val="en-GB" w:eastAsia="nl-NL"/>
        </w:rPr>
        <w:t>)</w:t>
      </w:r>
      <w:r w:rsidR="00884161">
        <w:rPr>
          <w:rFonts w:ascii="Verdana" w:hAnsi="Verdana"/>
          <w:sz w:val="20"/>
          <w:lang w:val="en-GB" w:eastAsia="nl-NL"/>
        </w:rPr>
        <w:t xml:space="preserve">, </w:t>
      </w:r>
      <w:r w:rsidR="00082F33" w:rsidRPr="00205F7E">
        <w:rPr>
          <w:rFonts w:ascii="Verdana" w:hAnsi="Verdana"/>
          <w:sz w:val="20"/>
          <w:lang w:val="en-GB" w:eastAsia="nl-NL"/>
        </w:rPr>
        <w:t>Campylobacterales</w:t>
      </w:r>
      <w:r w:rsidR="00082F33">
        <w:rPr>
          <w:rFonts w:ascii="Verdana" w:hAnsi="Verdana"/>
          <w:sz w:val="20"/>
          <w:lang w:val="en-GB" w:eastAsia="nl-NL"/>
        </w:rPr>
        <w:t xml:space="preserve"> and </w:t>
      </w:r>
      <w:r w:rsidR="00082F33" w:rsidRPr="00205F7E">
        <w:rPr>
          <w:rFonts w:ascii="Verdana" w:hAnsi="Verdana"/>
          <w:sz w:val="20"/>
          <w:lang w:val="en-GB" w:eastAsia="nl-NL"/>
        </w:rPr>
        <w:t>Flavobacteriales</w:t>
      </w:r>
      <w:r w:rsidR="00082F33">
        <w:rPr>
          <w:rFonts w:ascii="Verdana" w:hAnsi="Verdana"/>
          <w:sz w:val="20"/>
          <w:lang w:val="en-GB" w:eastAsia="nl-NL"/>
        </w:rPr>
        <w:t xml:space="preserve"> </w:t>
      </w:r>
      <w:r w:rsidR="00B53F6D">
        <w:rPr>
          <w:rFonts w:ascii="Verdana" w:hAnsi="Verdana"/>
          <w:sz w:val="20"/>
          <w:lang w:val="en-GB" w:eastAsia="nl-NL"/>
        </w:rPr>
        <w:t>w</w:t>
      </w:r>
      <w:r w:rsidR="002960DA">
        <w:rPr>
          <w:rFonts w:ascii="Verdana" w:hAnsi="Verdana"/>
          <w:sz w:val="20"/>
          <w:lang w:val="en-GB" w:eastAsia="nl-NL"/>
        </w:rPr>
        <w:t xml:space="preserve">ere </w:t>
      </w:r>
      <w:r w:rsidR="00082F33">
        <w:rPr>
          <w:rFonts w:ascii="Verdana" w:hAnsi="Verdana"/>
          <w:sz w:val="20"/>
          <w:lang w:val="en-GB" w:eastAsia="nl-NL"/>
        </w:rPr>
        <w:t xml:space="preserve">greatly reduced in </w:t>
      </w:r>
      <w:r w:rsidR="000948A3">
        <w:rPr>
          <w:rFonts w:ascii="Verdana" w:hAnsi="Verdana"/>
          <w:sz w:val="20"/>
          <w:lang w:val="en-GB" w:eastAsia="nl-NL"/>
        </w:rPr>
        <w:t>ARA</w:t>
      </w:r>
      <w:r w:rsidR="00082F33">
        <w:rPr>
          <w:rFonts w:ascii="Verdana" w:hAnsi="Verdana"/>
          <w:sz w:val="20"/>
          <w:lang w:val="en-GB" w:eastAsia="nl-NL"/>
        </w:rPr>
        <w:t xml:space="preserve"> </w:t>
      </w:r>
      <w:r w:rsidR="00A33D78">
        <w:rPr>
          <w:rFonts w:ascii="Verdana" w:hAnsi="Verdana"/>
          <w:sz w:val="20"/>
          <w:lang w:val="en-GB" w:eastAsia="nl-NL"/>
        </w:rPr>
        <w:t>relative to day 0</w:t>
      </w:r>
      <w:r w:rsidR="006A274C">
        <w:rPr>
          <w:rFonts w:ascii="Verdana" w:hAnsi="Verdana"/>
          <w:sz w:val="20"/>
          <w:lang w:val="en-GB" w:eastAsia="nl-NL"/>
        </w:rPr>
        <w:t xml:space="preserve"> </w:t>
      </w:r>
      <w:r w:rsidR="00082F33">
        <w:rPr>
          <w:rFonts w:ascii="Verdana" w:hAnsi="Verdana"/>
          <w:sz w:val="20"/>
          <w:lang w:val="en-GB" w:eastAsia="nl-NL"/>
        </w:rPr>
        <w:t xml:space="preserve">and replaced by fermentative members of </w:t>
      </w:r>
      <w:r w:rsidR="005E0875">
        <w:rPr>
          <w:rFonts w:ascii="Verdana" w:hAnsi="Verdana"/>
          <w:sz w:val="20"/>
          <w:lang w:val="en-GB" w:eastAsia="nl-NL"/>
        </w:rPr>
        <w:t xml:space="preserve">the </w:t>
      </w:r>
      <w:r w:rsidR="00082F33">
        <w:rPr>
          <w:rFonts w:ascii="Verdana" w:hAnsi="Verdana"/>
          <w:sz w:val="20"/>
          <w:lang w:val="en-GB" w:eastAsia="nl-NL"/>
        </w:rPr>
        <w:t>Firmicutes (</w:t>
      </w:r>
      <w:r w:rsidR="00082F33" w:rsidRPr="00B22CF9">
        <w:rPr>
          <w:rFonts w:ascii="Verdana" w:hAnsi="Verdana"/>
          <w:sz w:val="20"/>
          <w:lang w:val="en-GB" w:eastAsia="nl-NL"/>
        </w:rPr>
        <w:t>Clostridia</w:t>
      </w:r>
      <w:r w:rsidR="00082F33">
        <w:rPr>
          <w:rFonts w:ascii="Verdana" w:hAnsi="Verdana"/>
          <w:sz w:val="20"/>
          <w:lang w:val="en-GB" w:eastAsia="nl-NL"/>
        </w:rPr>
        <w:t xml:space="preserve"> and </w:t>
      </w:r>
      <w:r w:rsidR="00082F33" w:rsidRPr="00B22CF9">
        <w:rPr>
          <w:rFonts w:ascii="Verdana" w:hAnsi="Verdana"/>
          <w:sz w:val="20"/>
          <w:lang w:val="en-GB" w:eastAsia="nl-NL"/>
        </w:rPr>
        <w:t>Bacilli</w:t>
      </w:r>
      <w:r w:rsidR="00D55C08">
        <w:rPr>
          <w:rFonts w:ascii="Verdana" w:hAnsi="Verdana"/>
          <w:sz w:val="20"/>
          <w:lang w:val="en-GB" w:eastAsia="nl-NL"/>
        </w:rPr>
        <w:t xml:space="preserve"> orders) and</w:t>
      </w:r>
      <w:r w:rsidR="00082F33">
        <w:rPr>
          <w:rFonts w:ascii="Verdana" w:hAnsi="Verdana"/>
          <w:sz w:val="20"/>
          <w:lang w:val="en-GB" w:eastAsia="nl-NL"/>
        </w:rPr>
        <w:t xml:space="preserve"> </w:t>
      </w:r>
      <w:r w:rsidR="00082F33" w:rsidRPr="00205F7E">
        <w:rPr>
          <w:rFonts w:ascii="Verdana" w:hAnsi="Verdana"/>
          <w:sz w:val="20"/>
          <w:lang w:val="en-GB" w:eastAsia="nl-NL"/>
        </w:rPr>
        <w:t>Bacteroidetes</w:t>
      </w:r>
      <w:r w:rsidR="00082F33">
        <w:rPr>
          <w:rFonts w:ascii="Verdana" w:hAnsi="Verdana"/>
          <w:sz w:val="20"/>
          <w:lang w:val="en-GB" w:eastAsia="nl-NL"/>
        </w:rPr>
        <w:t xml:space="preserve"> (</w:t>
      </w:r>
      <w:r w:rsidR="00082F33" w:rsidRPr="00B22CF9">
        <w:rPr>
          <w:rFonts w:ascii="Verdana" w:hAnsi="Verdana"/>
          <w:sz w:val="20"/>
          <w:lang w:val="en-GB" w:eastAsia="nl-NL"/>
        </w:rPr>
        <w:t>Bacteroidia</w:t>
      </w:r>
      <w:r w:rsidR="00D55C08">
        <w:rPr>
          <w:rFonts w:ascii="Verdana" w:hAnsi="Verdana"/>
          <w:sz w:val="20"/>
          <w:lang w:val="en-GB" w:eastAsia="nl-NL"/>
        </w:rPr>
        <w:t xml:space="preserve"> order</w:t>
      </w:r>
      <w:r w:rsidR="00082F33">
        <w:rPr>
          <w:rFonts w:ascii="Verdana" w:hAnsi="Verdana"/>
          <w:sz w:val="20"/>
          <w:lang w:val="en-GB" w:eastAsia="nl-NL"/>
        </w:rPr>
        <w:t xml:space="preserve">) and </w:t>
      </w:r>
      <w:r w:rsidR="006A274C">
        <w:rPr>
          <w:rFonts w:ascii="Verdana" w:hAnsi="Verdana"/>
          <w:sz w:val="20"/>
          <w:lang w:val="en-GB" w:eastAsia="nl-NL"/>
        </w:rPr>
        <w:t xml:space="preserve">by </w:t>
      </w:r>
      <w:r w:rsidR="00340221">
        <w:rPr>
          <w:rFonts w:ascii="Verdana" w:hAnsi="Verdana"/>
          <w:sz w:val="20"/>
          <w:lang w:val="en-GB" w:eastAsia="nl-NL"/>
        </w:rPr>
        <w:t>s</w:t>
      </w:r>
      <w:r w:rsidR="00D44AE8">
        <w:rPr>
          <w:rFonts w:ascii="Verdana" w:hAnsi="Verdana"/>
          <w:sz w:val="20"/>
          <w:lang w:val="en-GB" w:eastAsia="nl-NL"/>
        </w:rPr>
        <w:t>ulfate</w:t>
      </w:r>
      <w:r w:rsidR="00082F33">
        <w:rPr>
          <w:rFonts w:ascii="Verdana" w:hAnsi="Verdana"/>
          <w:sz w:val="20"/>
          <w:lang w:val="en-GB" w:eastAsia="nl-NL"/>
        </w:rPr>
        <w:t xml:space="preserve"> reducing Deltaproteobacteria (</w:t>
      </w:r>
      <w:r w:rsidR="0003670A" w:rsidRPr="0003670A">
        <w:rPr>
          <w:rFonts w:ascii="Verdana" w:hAnsi="Verdana"/>
          <w:sz w:val="20"/>
          <w:lang w:val="en-GB" w:eastAsia="nl-NL"/>
        </w:rPr>
        <w:t>Desulfobacterales</w:t>
      </w:r>
      <w:r w:rsidR="0003670A" w:rsidRPr="0003670A" w:rsidDel="0003670A">
        <w:rPr>
          <w:rFonts w:ascii="Verdana" w:hAnsi="Verdana"/>
          <w:sz w:val="20"/>
          <w:lang w:val="en-GB" w:eastAsia="nl-NL"/>
        </w:rPr>
        <w:t xml:space="preserve"> </w:t>
      </w:r>
      <w:r w:rsidR="00D55C08">
        <w:rPr>
          <w:rFonts w:ascii="Verdana" w:hAnsi="Verdana"/>
          <w:sz w:val="20"/>
          <w:lang w:val="en-GB" w:eastAsia="nl-NL"/>
        </w:rPr>
        <w:t>order</w:t>
      </w:r>
      <w:r w:rsidR="00082F33">
        <w:rPr>
          <w:rFonts w:ascii="Verdana" w:hAnsi="Verdana"/>
          <w:sz w:val="20"/>
          <w:lang w:val="en-GB" w:eastAsia="nl-NL"/>
        </w:rPr>
        <w:t>)</w:t>
      </w:r>
      <w:r w:rsidR="0003670A">
        <w:rPr>
          <w:rFonts w:ascii="Verdana" w:hAnsi="Verdana"/>
          <w:sz w:val="20"/>
          <w:lang w:val="en-GB" w:eastAsia="nl-NL"/>
        </w:rPr>
        <w:t xml:space="preserve"> (</w:t>
      </w:r>
      <w:r w:rsidR="004622FB">
        <w:rPr>
          <w:rFonts w:ascii="Verdana" w:hAnsi="Verdana"/>
          <w:sz w:val="20"/>
          <w:lang w:val="en-GB" w:eastAsia="nl-NL"/>
        </w:rPr>
        <w:t>Fig.</w:t>
      </w:r>
      <w:r w:rsidR="0003670A">
        <w:rPr>
          <w:rFonts w:ascii="Verdana" w:hAnsi="Verdana"/>
          <w:sz w:val="20"/>
          <w:lang w:val="en-GB" w:eastAsia="nl-NL"/>
        </w:rPr>
        <w:t xml:space="preserve"> 3, Table S</w:t>
      </w:r>
      <w:r w:rsidR="00985D29">
        <w:rPr>
          <w:rFonts w:ascii="Verdana" w:hAnsi="Verdana"/>
          <w:sz w:val="20"/>
          <w:lang w:val="en-GB" w:eastAsia="nl-NL"/>
        </w:rPr>
        <w:t>3</w:t>
      </w:r>
      <w:r w:rsidR="0003670A">
        <w:rPr>
          <w:rFonts w:ascii="Verdana" w:hAnsi="Verdana"/>
          <w:sz w:val="20"/>
          <w:lang w:val="en-GB" w:eastAsia="nl-NL"/>
        </w:rPr>
        <w:t>)</w:t>
      </w:r>
      <w:r w:rsidR="00082F33">
        <w:rPr>
          <w:rFonts w:ascii="Verdana" w:hAnsi="Verdana"/>
          <w:sz w:val="20"/>
          <w:lang w:val="en-GB" w:eastAsia="nl-NL"/>
        </w:rPr>
        <w:t xml:space="preserve">. </w:t>
      </w:r>
      <w:r w:rsidR="00BE5E11">
        <w:rPr>
          <w:rFonts w:ascii="Verdana" w:hAnsi="Verdana"/>
          <w:sz w:val="20"/>
          <w:lang w:val="en-GB" w:eastAsia="nl-NL"/>
        </w:rPr>
        <w:t xml:space="preserve">Within the </w:t>
      </w:r>
      <w:r w:rsidR="00A344EB" w:rsidRPr="00205F7E">
        <w:rPr>
          <w:rFonts w:ascii="Verdana" w:hAnsi="Verdana"/>
          <w:sz w:val="20"/>
          <w:lang w:val="en-GB" w:eastAsia="nl-NL"/>
        </w:rPr>
        <w:t>Campylobacterales</w:t>
      </w:r>
      <w:r w:rsidR="00A344EB">
        <w:rPr>
          <w:rFonts w:ascii="Verdana" w:hAnsi="Verdana"/>
          <w:sz w:val="20"/>
          <w:lang w:val="en-GB" w:eastAsia="nl-NL"/>
        </w:rPr>
        <w:t xml:space="preserve"> </w:t>
      </w:r>
      <w:r w:rsidR="00BE5E11">
        <w:rPr>
          <w:rFonts w:ascii="Verdana" w:hAnsi="Verdana"/>
          <w:sz w:val="20"/>
          <w:lang w:val="en-GB" w:eastAsia="nl-NL"/>
        </w:rPr>
        <w:t xml:space="preserve">members of the genus </w:t>
      </w:r>
      <w:r w:rsidR="00A344EB" w:rsidRPr="00A344EB">
        <w:rPr>
          <w:rFonts w:ascii="Verdana" w:hAnsi="Verdana"/>
          <w:i/>
          <w:sz w:val="20"/>
          <w:lang w:val="en-GB" w:eastAsia="nl-NL"/>
        </w:rPr>
        <w:t>Sulfurospirillum</w:t>
      </w:r>
      <w:r w:rsidR="00A344EB">
        <w:rPr>
          <w:rFonts w:ascii="Verdana" w:hAnsi="Verdana"/>
          <w:sz w:val="20"/>
          <w:lang w:val="en-GB" w:eastAsia="nl-NL"/>
        </w:rPr>
        <w:t xml:space="preserve"> </w:t>
      </w:r>
      <w:r w:rsidR="00BE5E11">
        <w:rPr>
          <w:rFonts w:ascii="Verdana" w:hAnsi="Verdana"/>
          <w:sz w:val="20"/>
          <w:lang w:val="en-GB" w:eastAsia="nl-NL"/>
        </w:rPr>
        <w:t>became predominant</w:t>
      </w:r>
      <w:r w:rsidR="00CF186C" w:rsidRPr="00CF186C">
        <w:rPr>
          <w:rFonts w:ascii="Verdana" w:hAnsi="Verdana"/>
          <w:i/>
          <w:sz w:val="20"/>
          <w:lang w:val="en-GB" w:eastAsia="nl-NL"/>
        </w:rPr>
        <w:t xml:space="preserve"> </w:t>
      </w:r>
      <w:r w:rsidR="005B63BC">
        <w:rPr>
          <w:rFonts w:ascii="Verdana" w:hAnsi="Verdana"/>
          <w:sz w:val="20"/>
          <w:lang w:val="en-GB" w:eastAsia="nl-NL"/>
        </w:rPr>
        <w:t>whereas</w:t>
      </w:r>
      <w:r w:rsidR="005B63BC">
        <w:rPr>
          <w:rFonts w:ascii="Verdana" w:hAnsi="Verdana"/>
          <w:i/>
          <w:sz w:val="20"/>
          <w:lang w:val="en-GB" w:eastAsia="nl-NL"/>
        </w:rPr>
        <w:t xml:space="preserve"> </w:t>
      </w:r>
      <w:r w:rsidR="00CF186C" w:rsidRPr="00A344EB">
        <w:rPr>
          <w:rFonts w:ascii="Verdana" w:hAnsi="Verdana"/>
          <w:i/>
          <w:sz w:val="20"/>
          <w:lang w:val="en-GB" w:eastAsia="nl-NL"/>
        </w:rPr>
        <w:t>Sulfuricurvum</w:t>
      </w:r>
      <w:r w:rsidR="00CF186C">
        <w:rPr>
          <w:rFonts w:ascii="Verdana" w:hAnsi="Verdana"/>
          <w:sz w:val="20"/>
          <w:lang w:val="en-GB" w:eastAsia="nl-NL"/>
        </w:rPr>
        <w:t xml:space="preserve">, </w:t>
      </w:r>
      <w:r w:rsidR="00CF186C" w:rsidRPr="00A344EB">
        <w:rPr>
          <w:rFonts w:ascii="Verdana" w:hAnsi="Verdana"/>
          <w:i/>
          <w:sz w:val="20"/>
          <w:lang w:val="en-GB" w:eastAsia="nl-NL"/>
        </w:rPr>
        <w:t>Arcobacter</w:t>
      </w:r>
      <w:r w:rsidR="00CF186C">
        <w:rPr>
          <w:rFonts w:ascii="Verdana" w:hAnsi="Verdana"/>
          <w:sz w:val="20"/>
          <w:lang w:val="en-GB" w:eastAsia="nl-NL"/>
        </w:rPr>
        <w:t xml:space="preserve"> and </w:t>
      </w:r>
      <w:r w:rsidR="00CF186C" w:rsidRPr="00004DB3">
        <w:rPr>
          <w:rFonts w:ascii="Verdana" w:hAnsi="Verdana"/>
          <w:i/>
          <w:sz w:val="20"/>
          <w:lang w:val="en-GB" w:eastAsia="nl-NL"/>
        </w:rPr>
        <w:t>Flavobacterium</w:t>
      </w:r>
      <w:r w:rsidR="00CF186C">
        <w:rPr>
          <w:rFonts w:ascii="Verdana" w:hAnsi="Verdana"/>
          <w:sz w:val="20"/>
          <w:lang w:val="en-GB" w:eastAsia="nl-NL"/>
        </w:rPr>
        <w:t xml:space="preserve"> </w:t>
      </w:r>
      <w:r w:rsidR="005B63BC">
        <w:rPr>
          <w:rFonts w:ascii="Verdana" w:hAnsi="Verdana"/>
          <w:sz w:val="20"/>
          <w:lang w:val="en-GB" w:eastAsia="nl-NL"/>
        </w:rPr>
        <w:t xml:space="preserve">showed drastic reduction in </w:t>
      </w:r>
      <w:r w:rsidR="000948A3">
        <w:rPr>
          <w:rFonts w:ascii="Verdana" w:hAnsi="Verdana"/>
          <w:sz w:val="20"/>
          <w:lang w:val="en-GB" w:eastAsia="nl-NL"/>
        </w:rPr>
        <w:t>ARA</w:t>
      </w:r>
      <w:r w:rsidR="005B63BC">
        <w:rPr>
          <w:rFonts w:ascii="Verdana" w:hAnsi="Verdana"/>
          <w:sz w:val="20"/>
          <w:lang w:val="en-GB" w:eastAsia="nl-NL"/>
        </w:rPr>
        <w:t xml:space="preserve">. </w:t>
      </w:r>
      <w:r w:rsidR="00CF186C">
        <w:rPr>
          <w:rFonts w:ascii="Verdana" w:hAnsi="Verdana"/>
          <w:sz w:val="20"/>
          <w:lang w:val="en-GB" w:eastAsia="nl-NL"/>
        </w:rPr>
        <w:t>M</w:t>
      </w:r>
      <w:r w:rsidR="00BE5E11">
        <w:rPr>
          <w:rFonts w:ascii="Verdana" w:hAnsi="Verdana"/>
          <w:sz w:val="20"/>
          <w:lang w:val="en-GB" w:eastAsia="nl-NL"/>
        </w:rPr>
        <w:t xml:space="preserve">embers of the genus </w:t>
      </w:r>
      <w:r w:rsidR="00A344EB" w:rsidRPr="00A344EB">
        <w:rPr>
          <w:rFonts w:ascii="Verdana" w:hAnsi="Verdana"/>
          <w:i/>
          <w:sz w:val="20"/>
          <w:lang w:val="en-GB" w:eastAsia="nl-NL"/>
        </w:rPr>
        <w:t>Trichococcus</w:t>
      </w:r>
      <w:r w:rsidR="00A344EB">
        <w:rPr>
          <w:rFonts w:ascii="Verdana" w:hAnsi="Verdana"/>
          <w:sz w:val="20"/>
          <w:lang w:val="en-GB" w:eastAsia="nl-NL"/>
        </w:rPr>
        <w:t xml:space="preserve"> (</w:t>
      </w:r>
      <w:r w:rsidR="00A344EB" w:rsidRPr="00B22CF9">
        <w:rPr>
          <w:rFonts w:ascii="Verdana" w:hAnsi="Verdana"/>
          <w:sz w:val="20"/>
          <w:lang w:val="en-GB" w:eastAsia="nl-NL"/>
        </w:rPr>
        <w:t>Bacilli</w:t>
      </w:r>
      <w:r w:rsidR="00A344EB">
        <w:rPr>
          <w:rFonts w:ascii="Verdana" w:hAnsi="Verdana"/>
          <w:sz w:val="20"/>
          <w:lang w:val="en-GB" w:eastAsia="nl-NL"/>
        </w:rPr>
        <w:t xml:space="preserve">) </w:t>
      </w:r>
      <w:r w:rsidR="00CF186C">
        <w:rPr>
          <w:rFonts w:ascii="Verdana" w:hAnsi="Verdana"/>
          <w:sz w:val="20"/>
          <w:lang w:val="en-GB" w:eastAsia="nl-NL"/>
        </w:rPr>
        <w:t xml:space="preserve">within the Firmicutes </w:t>
      </w:r>
      <w:r w:rsidR="00A344EB">
        <w:rPr>
          <w:rFonts w:ascii="Verdana" w:hAnsi="Verdana"/>
          <w:sz w:val="20"/>
          <w:lang w:val="en-GB" w:eastAsia="nl-NL"/>
        </w:rPr>
        <w:t xml:space="preserve">increased </w:t>
      </w:r>
      <w:r w:rsidR="002C3441">
        <w:rPr>
          <w:rFonts w:ascii="Verdana" w:hAnsi="Verdana"/>
          <w:sz w:val="20"/>
          <w:lang w:val="en-GB" w:eastAsia="nl-NL"/>
        </w:rPr>
        <w:t xml:space="preserve">substantially </w:t>
      </w:r>
      <w:r w:rsidR="00A344EB">
        <w:rPr>
          <w:rFonts w:ascii="Verdana" w:hAnsi="Verdana"/>
          <w:sz w:val="20"/>
          <w:lang w:val="en-GB" w:eastAsia="nl-NL"/>
        </w:rPr>
        <w:t xml:space="preserve">in relative abundance in </w:t>
      </w:r>
      <w:r w:rsidR="002C3441">
        <w:rPr>
          <w:rFonts w:ascii="Verdana" w:hAnsi="Verdana"/>
          <w:sz w:val="20"/>
          <w:lang w:val="en-GB" w:eastAsia="nl-NL"/>
        </w:rPr>
        <w:t>5A and 5B filters</w:t>
      </w:r>
      <w:r w:rsidR="00571AB1">
        <w:rPr>
          <w:rFonts w:ascii="Verdana" w:hAnsi="Verdana"/>
          <w:sz w:val="20"/>
          <w:lang w:val="en-GB" w:eastAsia="nl-NL"/>
        </w:rPr>
        <w:t xml:space="preserve"> (</w:t>
      </w:r>
      <w:r w:rsidR="004622FB">
        <w:rPr>
          <w:rFonts w:ascii="Verdana" w:hAnsi="Verdana"/>
          <w:sz w:val="20"/>
          <w:lang w:val="en-GB" w:eastAsia="nl-NL"/>
        </w:rPr>
        <w:t>Fig.</w:t>
      </w:r>
      <w:r w:rsidR="00571AB1">
        <w:rPr>
          <w:rFonts w:ascii="Verdana" w:hAnsi="Verdana"/>
          <w:sz w:val="20"/>
          <w:lang w:val="en-GB" w:eastAsia="nl-NL"/>
        </w:rPr>
        <w:t xml:space="preserve"> </w:t>
      </w:r>
      <w:r w:rsidR="004B0133">
        <w:rPr>
          <w:rFonts w:ascii="Verdana" w:hAnsi="Verdana"/>
          <w:sz w:val="20"/>
          <w:lang w:val="en-GB" w:eastAsia="nl-NL"/>
        </w:rPr>
        <w:t>S4</w:t>
      </w:r>
      <w:r w:rsidR="0003670A">
        <w:rPr>
          <w:rFonts w:ascii="Verdana" w:hAnsi="Verdana"/>
          <w:sz w:val="20"/>
          <w:lang w:val="en-GB" w:eastAsia="nl-NL"/>
        </w:rPr>
        <w:t>, Table S</w:t>
      </w:r>
      <w:r w:rsidR="00985D29">
        <w:rPr>
          <w:rFonts w:ascii="Verdana" w:hAnsi="Verdana"/>
          <w:sz w:val="20"/>
          <w:lang w:val="en-GB" w:eastAsia="nl-NL"/>
        </w:rPr>
        <w:t>3</w:t>
      </w:r>
      <w:r w:rsidR="00A344EB">
        <w:rPr>
          <w:rFonts w:ascii="Verdana" w:hAnsi="Verdana"/>
          <w:sz w:val="20"/>
          <w:lang w:val="en-GB" w:eastAsia="nl-NL"/>
        </w:rPr>
        <w:t xml:space="preserve">) that received </w:t>
      </w:r>
      <w:r w:rsidR="001B6677">
        <w:rPr>
          <w:rFonts w:ascii="Verdana" w:hAnsi="Verdana"/>
          <w:sz w:val="20"/>
          <w:lang w:val="en-GB" w:eastAsia="nl-NL"/>
        </w:rPr>
        <w:t xml:space="preserve">the </w:t>
      </w:r>
      <w:r w:rsidR="00A344EB">
        <w:rPr>
          <w:rFonts w:ascii="Verdana" w:hAnsi="Verdana"/>
          <w:sz w:val="20"/>
          <w:lang w:val="en-GB" w:eastAsia="nl-NL"/>
        </w:rPr>
        <w:t>highest DOC input</w:t>
      </w:r>
      <w:r w:rsidR="00D60D09">
        <w:rPr>
          <w:rFonts w:ascii="Verdana" w:hAnsi="Verdana"/>
          <w:sz w:val="20"/>
          <w:lang w:val="en-GB" w:eastAsia="nl-NL"/>
        </w:rPr>
        <w:t>,</w:t>
      </w:r>
      <w:r w:rsidR="00F20224">
        <w:rPr>
          <w:rFonts w:ascii="Verdana" w:hAnsi="Verdana"/>
          <w:sz w:val="20"/>
          <w:lang w:val="en-GB" w:eastAsia="nl-NL"/>
        </w:rPr>
        <w:t xml:space="preserve"> whereas</w:t>
      </w:r>
      <w:r w:rsidR="003946E7">
        <w:rPr>
          <w:rFonts w:ascii="Verdana" w:hAnsi="Verdana"/>
          <w:sz w:val="20"/>
          <w:lang w:val="en-GB" w:eastAsia="nl-NL"/>
        </w:rPr>
        <w:t xml:space="preserve"> C</w:t>
      </w:r>
      <w:r w:rsidR="00F20224">
        <w:rPr>
          <w:rFonts w:ascii="Verdana" w:hAnsi="Verdana"/>
          <w:sz w:val="20"/>
          <w:lang w:val="en-GB" w:eastAsia="nl-NL"/>
        </w:rPr>
        <w:t xml:space="preserve">lostridia genera of </w:t>
      </w:r>
      <w:r w:rsidR="00F20224" w:rsidRPr="003946E7">
        <w:rPr>
          <w:rFonts w:ascii="Verdana" w:hAnsi="Verdana"/>
          <w:i/>
          <w:sz w:val="20"/>
          <w:lang w:val="en-GB" w:eastAsia="nl-NL"/>
        </w:rPr>
        <w:t>Acetobacterium</w:t>
      </w:r>
      <w:r w:rsidR="00F20224">
        <w:rPr>
          <w:rFonts w:ascii="Verdana" w:hAnsi="Verdana"/>
          <w:sz w:val="20"/>
          <w:lang w:val="en-GB" w:eastAsia="nl-NL"/>
        </w:rPr>
        <w:t xml:space="preserve">, </w:t>
      </w:r>
      <w:r w:rsidR="00B07BF0">
        <w:rPr>
          <w:rFonts w:ascii="Verdana" w:hAnsi="Verdana"/>
          <w:i/>
          <w:sz w:val="20"/>
          <w:lang w:val="en-GB" w:eastAsia="nl-NL"/>
        </w:rPr>
        <w:t>C</w:t>
      </w:r>
      <w:r w:rsidR="00F20224" w:rsidRPr="003946E7">
        <w:rPr>
          <w:rFonts w:ascii="Verdana" w:hAnsi="Verdana"/>
          <w:i/>
          <w:sz w:val="20"/>
          <w:lang w:val="en-GB" w:eastAsia="nl-NL"/>
        </w:rPr>
        <w:t>lostridium</w:t>
      </w:r>
      <w:r w:rsidR="00F20224">
        <w:rPr>
          <w:rFonts w:ascii="Verdana" w:hAnsi="Verdana"/>
          <w:sz w:val="20"/>
          <w:lang w:val="en-GB" w:eastAsia="nl-NL"/>
        </w:rPr>
        <w:t xml:space="preserve"> and </w:t>
      </w:r>
      <w:r w:rsidR="00F20224" w:rsidRPr="003946E7">
        <w:rPr>
          <w:rFonts w:ascii="Verdana" w:hAnsi="Verdana"/>
          <w:i/>
          <w:sz w:val="20"/>
          <w:lang w:val="en-GB" w:eastAsia="nl-NL"/>
        </w:rPr>
        <w:t>Pelosinus</w:t>
      </w:r>
      <w:r w:rsidR="00F20224">
        <w:rPr>
          <w:rFonts w:ascii="Verdana" w:hAnsi="Verdana"/>
          <w:sz w:val="20"/>
          <w:lang w:val="en-GB" w:eastAsia="nl-NL"/>
        </w:rPr>
        <w:t xml:space="preserve"> </w:t>
      </w:r>
      <w:r w:rsidR="00B07BF0">
        <w:rPr>
          <w:rFonts w:ascii="Verdana" w:hAnsi="Verdana"/>
          <w:sz w:val="20"/>
          <w:lang w:val="en-GB" w:eastAsia="nl-NL"/>
        </w:rPr>
        <w:t>were noted in most filters</w:t>
      </w:r>
      <w:r w:rsidR="00A344EB">
        <w:rPr>
          <w:rFonts w:ascii="Verdana" w:hAnsi="Verdana"/>
          <w:sz w:val="20"/>
          <w:lang w:val="en-GB" w:eastAsia="nl-NL"/>
        </w:rPr>
        <w:t>.</w:t>
      </w:r>
      <w:r w:rsidR="00004DB3">
        <w:rPr>
          <w:rFonts w:ascii="Verdana" w:hAnsi="Verdana"/>
          <w:sz w:val="20"/>
          <w:lang w:val="en-GB" w:eastAsia="nl-NL"/>
        </w:rPr>
        <w:t xml:space="preserve"> </w:t>
      </w:r>
      <w:r w:rsidR="00082F33">
        <w:rPr>
          <w:rFonts w:ascii="Verdana" w:hAnsi="Verdana"/>
          <w:sz w:val="20"/>
          <w:lang w:val="en-GB" w:eastAsia="nl-NL"/>
        </w:rPr>
        <w:t xml:space="preserve">By day 72, </w:t>
      </w:r>
      <w:r w:rsidR="00082F33" w:rsidRPr="00205F7E">
        <w:rPr>
          <w:rFonts w:ascii="Verdana" w:hAnsi="Verdana"/>
          <w:sz w:val="20"/>
          <w:lang w:val="en-GB" w:eastAsia="nl-NL"/>
        </w:rPr>
        <w:t>Campylobacterales</w:t>
      </w:r>
      <w:r w:rsidR="00082F33">
        <w:rPr>
          <w:rFonts w:ascii="Verdana" w:hAnsi="Verdana"/>
          <w:sz w:val="20"/>
          <w:lang w:val="en-GB" w:eastAsia="nl-NL"/>
        </w:rPr>
        <w:t xml:space="preserve"> </w:t>
      </w:r>
      <w:r w:rsidR="00DE6F7C">
        <w:rPr>
          <w:rFonts w:ascii="Verdana" w:hAnsi="Verdana"/>
          <w:sz w:val="20"/>
          <w:lang w:val="en-GB" w:eastAsia="nl-NL"/>
        </w:rPr>
        <w:t xml:space="preserve">and </w:t>
      </w:r>
      <w:r w:rsidR="00DE6F7C" w:rsidRPr="00205F7E">
        <w:rPr>
          <w:rFonts w:ascii="Verdana" w:hAnsi="Verdana"/>
          <w:sz w:val="20"/>
          <w:lang w:val="en-GB" w:eastAsia="nl-NL"/>
        </w:rPr>
        <w:t>Flavobacteriales</w:t>
      </w:r>
      <w:r w:rsidR="00DE6F7C">
        <w:rPr>
          <w:rFonts w:ascii="Verdana" w:hAnsi="Verdana"/>
          <w:sz w:val="20"/>
          <w:lang w:val="en-GB" w:eastAsia="nl-NL"/>
        </w:rPr>
        <w:t xml:space="preserve"> </w:t>
      </w:r>
      <w:r w:rsidR="00082F33">
        <w:rPr>
          <w:rFonts w:ascii="Verdana" w:hAnsi="Verdana"/>
          <w:sz w:val="20"/>
          <w:lang w:val="en-GB" w:eastAsia="nl-NL"/>
        </w:rPr>
        <w:t>dropped to below 20</w:t>
      </w:r>
      <w:r w:rsidR="00DE6F7C">
        <w:rPr>
          <w:rFonts w:ascii="Verdana" w:hAnsi="Verdana"/>
          <w:sz w:val="20"/>
          <w:lang w:val="en-GB" w:eastAsia="nl-NL"/>
        </w:rPr>
        <w:t xml:space="preserve"> and 1</w:t>
      </w:r>
      <w:r w:rsidR="00082F33">
        <w:rPr>
          <w:rFonts w:ascii="Verdana" w:hAnsi="Verdana"/>
          <w:sz w:val="20"/>
          <w:lang w:val="en-GB" w:eastAsia="nl-NL"/>
        </w:rPr>
        <w:t xml:space="preserve">% </w:t>
      </w:r>
      <w:r w:rsidR="00A71AC9">
        <w:rPr>
          <w:rFonts w:ascii="Verdana" w:hAnsi="Verdana"/>
          <w:sz w:val="20"/>
          <w:lang w:val="en-GB" w:eastAsia="nl-NL"/>
        </w:rPr>
        <w:t>ARA</w:t>
      </w:r>
      <w:r w:rsidR="00DE6F7C">
        <w:rPr>
          <w:rFonts w:ascii="Verdana" w:hAnsi="Verdana"/>
          <w:sz w:val="20"/>
          <w:lang w:val="en-GB" w:eastAsia="nl-NL"/>
        </w:rPr>
        <w:t>,</w:t>
      </w:r>
      <w:r w:rsidR="00D55C08">
        <w:rPr>
          <w:rFonts w:ascii="Verdana" w:hAnsi="Verdana"/>
          <w:sz w:val="20"/>
          <w:lang w:val="en-GB" w:eastAsia="nl-NL"/>
        </w:rPr>
        <w:t xml:space="preserve"> </w:t>
      </w:r>
      <w:r w:rsidR="00DE6F7C">
        <w:rPr>
          <w:rFonts w:ascii="Verdana" w:hAnsi="Verdana"/>
          <w:sz w:val="20"/>
          <w:lang w:val="en-GB" w:eastAsia="nl-NL"/>
        </w:rPr>
        <w:t>respectively</w:t>
      </w:r>
      <w:r w:rsidR="00376F17">
        <w:rPr>
          <w:rFonts w:ascii="Verdana" w:hAnsi="Verdana"/>
          <w:sz w:val="20"/>
          <w:lang w:val="en-GB" w:eastAsia="nl-NL"/>
        </w:rPr>
        <w:t xml:space="preserve"> in impacted filters</w:t>
      </w:r>
      <w:r w:rsidR="00082F33">
        <w:rPr>
          <w:rFonts w:ascii="Verdana" w:hAnsi="Verdana"/>
          <w:sz w:val="20"/>
          <w:lang w:val="en-GB" w:eastAsia="nl-NL"/>
        </w:rPr>
        <w:t xml:space="preserve">. </w:t>
      </w:r>
      <w:r w:rsidR="004F0771">
        <w:rPr>
          <w:rFonts w:ascii="Verdana" w:hAnsi="Verdana"/>
          <w:sz w:val="20"/>
          <w:lang w:val="en-GB" w:eastAsia="nl-NL"/>
        </w:rPr>
        <w:t xml:space="preserve">In </w:t>
      </w:r>
      <w:r w:rsidR="00082F33">
        <w:rPr>
          <w:rFonts w:ascii="Verdana" w:hAnsi="Verdana"/>
          <w:sz w:val="20"/>
          <w:lang w:val="en-GB" w:eastAsia="nl-NL"/>
        </w:rPr>
        <w:t xml:space="preserve">contrast, the </w:t>
      </w:r>
      <w:r w:rsidR="00340221">
        <w:rPr>
          <w:rFonts w:ascii="Verdana" w:hAnsi="Verdana"/>
          <w:sz w:val="20"/>
          <w:lang w:val="en-GB" w:eastAsia="nl-NL"/>
        </w:rPr>
        <w:t>s</w:t>
      </w:r>
      <w:r w:rsidR="00D44AE8">
        <w:rPr>
          <w:rFonts w:ascii="Verdana" w:hAnsi="Verdana"/>
          <w:sz w:val="20"/>
          <w:lang w:val="en-GB" w:eastAsia="nl-NL"/>
        </w:rPr>
        <w:t>ulfate</w:t>
      </w:r>
      <w:r w:rsidR="00082F33">
        <w:rPr>
          <w:rFonts w:ascii="Verdana" w:hAnsi="Verdana"/>
          <w:sz w:val="20"/>
          <w:lang w:val="en-GB" w:eastAsia="nl-NL"/>
        </w:rPr>
        <w:t xml:space="preserve"> reducing </w:t>
      </w:r>
      <w:r w:rsidR="00747DB7" w:rsidRPr="0003670A">
        <w:rPr>
          <w:rFonts w:ascii="Verdana" w:hAnsi="Verdana"/>
          <w:sz w:val="20"/>
          <w:lang w:val="en-GB" w:eastAsia="nl-NL"/>
        </w:rPr>
        <w:t>Desulfobacterales</w:t>
      </w:r>
      <w:r w:rsidR="00747DB7" w:rsidRPr="0003670A" w:rsidDel="0003670A">
        <w:rPr>
          <w:rFonts w:ascii="Verdana" w:hAnsi="Verdana"/>
          <w:sz w:val="20"/>
          <w:lang w:val="en-GB" w:eastAsia="nl-NL"/>
        </w:rPr>
        <w:t xml:space="preserve"> </w:t>
      </w:r>
      <w:r w:rsidR="00903666">
        <w:rPr>
          <w:rFonts w:ascii="Verdana" w:hAnsi="Verdana"/>
          <w:sz w:val="20"/>
          <w:lang w:val="en-GB" w:eastAsia="nl-NL"/>
        </w:rPr>
        <w:t>dominated by</w:t>
      </w:r>
      <w:r w:rsidR="00D93628">
        <w:rPr>
          <w:rFonts w:ascii="Verdana" w:hAnsi="Verdana"/>
          <w:sz w:val="20"/>
          <w:lang w:val="en-GB" w:eastAsia="nl-NL"/>
        </w:rPr>
        <w:t xml:space="preserve"> </w:t>
      </w:r>
      <w:r w:rsidR="00D93628" w:rsidRPr="00B83C58">
        <w:rPr>
          <w:rFonts w:ascii="Verdana" w:hAnsi="Verdana"/>
          <w:i/>
          <w:sz w:val="20"/>
          <w:lang w:val="en-GB" w:eastAsia="nl-NL"/>
        </w:rPr>
        <w:t>Desulfobulbus</w:t>
      </w:r>
      <w:r w:rsidR="00D93628" w:rsidRPr="00B83C58">
        <w:rPr>
          <w:rFonts w:ascii="Verdana" w:hAnsi="Verdana"/>
          <w:sz w:val="20"/>
          <w:lang w:val="en-GB" w:eastAsia="nl-NL"/>
        </w:rPr>
        <w:t xml:space="preserve"> </w:t>
      </w:r>
      <w:r w:rsidR="00D93628">
        <w:rPr>
          <w:rFonts w:ascii="Verdana" w:hAnsi="Verdana"/>
          <w:sz w:val="20"/>
          <w:lang w:val="en-GB" w:eastAsia="nl-NL"/>
        </w:rPr>
        <w:t xml:space="preserve">genus </w:t>
      </w:r>
      <w:r w:rsidR="005B63BC">
        <w:rPr>
          <w:rFonts w:ascii="Verdana" w:hAnsi="Verdana"/>
          <w:sz w:val="20"/>
          <w:lang w:val="en-GB" w:eastAsia="nl-NL"/>
        </w:rPr>
        <w:t xml:space="preserve">flourished </w:t>
      </w:r>
      <w:r w:rsidR="00082F33">
        <w:rPr>
          <w:rFonts w:ascii="Verdana" w:hAnsi="Verdana"/>
          <w:sz w:val="20"/>
          <w:lang w:val="en-GB" w:eastAsia="nl-NL"/>
        </w:rPr>
        <w:t xml:space="preserve">followed by </w:t>
      </w:r>
      <w:r w:rsidR="00082F33" w:rsidRPr="00B22CF9">
        <w:rPr>
          <w:rFonts w:ascii="Verdana" w:hAnsi="Verdana"/>
          <w:sz w:val="20"/>
          <w:lang w:val="en-GB" w:eastAsia="nl-NL"/>
        </w:rPr>
        <w:t>Bacteroidia</w:t>
      </w:r>
      <w:r w:rsidR="00082F33">
        <w:rPr>
          <w:rFonts w:ascii="Verdana" w:hAnsi="Verdana"/>
          <w:sz w:val="20"/>
          <w:lang w:val="en-GB" w:eastAsia="nl-NL"/>
        </w:rPr>
        <w:t>,</w:t>
      </w:r>
      <w:r w:rsidR="00082F33" w:rsidRPr="00B22CF9">
        <w:rPr>
          <w:rFonts w:ascii="Verdana" w:hAnsi="Verdana"/>
          <w:sz w:val="20"/>
          <w:lang w:val="en-GB" w:eastAsia="nl-NL"/>
        </w:rPr>
        <w:t xml:space="preserve"> Clostridia</w:t>
      </w:r>
      <w:r w:rsidR="00082F33">
        <w:rPr>
          <w:rFonts w:ascii="Verdana" w:hAnsi="Verdana"/>
          <w:sz w:val="20"/>
          <w:lang w:val="en-GB" w:eastAsia="nl-NL"/>
        </w:rPr>
        <w:t xml:space="preserve"> and </w:t>
      </w:r>
      <w:r w:rsidR="00082F33" w:rsidRPr="00B22CF9">
        <w:rPr>
          <w:rFonts w:ascii="Verdana" w:hAnsi="Verdana"/>
          <w:sz w:val="20"/>
          <w:lang w:val="en-GB" w:eastAsia="nl-NL"/>
        </w:rPr>
        <w:t>Bacilli</w:t>
      </w:r>
      <w:r w:rsidR="00082F33">
        <w:rPr>
          <w:rFonts w:ascii="Verdana" w:hAnsi="Verdana"/>
          <w:sz w:val="20"/>
          <w:lang w:val="en-GB" w:eastAsia="nl-NL"/>
        </w:rPr>
        <w:t xml:space="preserve">. </w:t>
      </w:r>
      <w:r w:rsidR="00747DB7" w:rsidRPr="0003670A">
        <w:rPr>
          <w:rFonts w:ascii="Verdana" w:hAnsi="Verdana"/>
          <w:sz w:val="20"/>
          <w:lang w:val="en-GB" w:eastAsia="nl-NL"/>
        </w:rPr>
        <w:t>Desulfobacterales</w:t>
      </w:r>
      <w:r w:rsidR="00082F33">
        <w:rPr>
          <w:rFonts w:ascii="Verdana" w:hAnsi="Verdana"/>
          <w:sz w:val="20"/>
          <w:lang w:val="en-GB" w:eastAsia="nl-NL"/>
        </w:rPr>
        <w:t xml:space="preserve"> continued to dominate </w:t>
      </w:r>
      <w:r w:rsidR="00D60D09">
        <w:rPr>
          <w:rFonts w:ascii="Verdana" w:hAnsi="Verdana"/>
          <w:sz w:val="20"/>
          <w:lang w:val="en-GB" w:eastAsia="nl-NL"/>
        </w:rPr>
        <w:t xml:space="preserve">communities observed in </w:t>
      </w:r>
      <w:r w:rsidR="00704457">
        <w:rPr>
          <w:rFonts w:ascii="Verdana" w:hAnsi="Verdana"/>
          <w:sz w:val="20"/>
          <w:lang w:val="en-GB" w:eastAsia="nl-NL"/>
        </w:rPr>
        <w:t xml:space="preserve">day 195 </w:t>
      </w:r>
      <w:r w:rsidR="00082F33">
        <w:rPr>
          <w:rFonts w:ascii="Verdana" w:hAnsi="Verdana"/>
          <w:sz w:val="20"/>
          <w:lang w:val="en-GB" w:eastAsia="nl-NL"/>
        </w:rPr>
        <w:t xml:space="preserve">samples while </w:t>
      </w:r>
      <w:r w:rsidR="00082F33" w:rsidRPr="00B22CF9">
        <w:rPr>
          <w:rFonts w:ascii="Verdana" w:hAnsi="Verdana"/>
          <w:sz w:val="20"/>
          <w:lang w:val="en-GB" w:eastAsia="nl-NL"/>
        </w:rPr>
        <w:t>Bacteroidia</w:t>
      </w:r>
      <w:r w:rsidR="00082F33">
        <w:rPr>
          <w:rFonts w:ascii="Verdana" w:hAnsi="Verdana"/>
          <w:sz w:val="20"/>
          <w:lang w:val="en-GB" w:eastAsia="nl-NL"/>
        </w:rPr>
        <w:t>,</w:t>
      </w:r>
      <w:r w:rsidR="00082F33" w:rsidRPr="00B22CF9">
        <w:rPr>
          <w:rFonts w:ascii="Verdana" w:hAnsi="Verdana"/>
          <w:sz w:val="20"/>
          <w:lang w:val="en-GB" w:eastAsia="nl-NL"/>
        </w:rPr>
        <w:t xml:space="preserve"> Clostridia</w:t>
      </w:r>
      <w:r w:rsidR="00082F33">
        <w:rPr>
          <w:rFonts w:ascii="Verdana" w:hAnsi="Verdana"/>
          <w:sz w:val="20"/>
          <w:lang w:val="en-GB" w:eastAsia="nl-NL"/>
        </w:rPr>
        <w:t xml:space="preserve"> and </w:t>
      </w:r>
      <w:r w:rsidR="00082F33" w:rsidRPr="00B22CF9">
        <w:rPr>
          <w:rFonts w:ascii="Verdana" w:hAnsi="Verdana"/>
          <w:sz w:val="20"/>
          <w:lang w:val="en-GB" w:eastAsia="nl-NL"/>
        </w:rPr>
        <w:t>Bacilli</w:t>
      </w:r>
      <w:r w:rsidR="00082F33">
        <w:rPr>
          <w:rFonts w:ascii="Verdana" w:hAnsi="Verdana"/>
          <w:sz w:val="20"/>
          <w:lang w:val="en-GB" w:eastAsia="nl-NL"/>
        </w:rPr>
        <w:t xml:space="preserve"> were </w:t>
      </w:r>
      <w:r w:rsidR="002C3441">
        <w:rPr>
          <w:rFonts w:ascii="Verdana" w:hAnsi="Verdana"/>
          <w:sz w:val="20"/>
          <w:lang w:val="en-GB" w:eastAsia="nl-NL"/>
        </w:rPr>
        <w:t>fading.</w:t>
      </w:r>
      <w:r w:rsidR="00082F33">
        <w:rPr>
          <w:rFonts w:ascii="Verdana" w:hAnsi="Verdana"/>
          <w:sz w:val="20"/>
          <w:lang w:val="en-GB" w:eastAsia="nl-NL"/>
        </w:rPr>
        <w:t xml:space="preserve"> Interestingly, </w:t>
      </w:r>
      <w:r w:rsidR="00747DB7">
        <w:rPr>
          <w:rFonts w:ascii="Verdana" w:hAnsi="Verdana"/>
          <w:sz w:val="20"/>
          <w:lang w:val="en-GB" w:eastAsia="nl-NL"/>
        </w:rPr>
        <w:t xml:space="preserve">at </w:t>
      </w:r>
      <w:r w:rsidR="00747DB7">
        <w:rPr>
          <w:rFonts w:ascii="Verdana" w:hAnsi="Verdana"/>
          <w:sz w:val="20"/>
          <w:lang w:val="en-GB" w:eastAsia="nl-NL"/>
        </w:rPr>
        <w:lastRenderedPageBreak/>
        <w:t>day 195</w:t>
      </w:r>
      <w:r w:rsidR="00D93628">
        <w:rPr>
          <w:rFonts w:ascii="Verdana" w:hAnsi="Verdana"/>
          <w:sz w:val="20"/>
          <w:lang w:val="en-GB" w:eastAsia="nl-NL"/>
        </w:rPr>
        <w:t xml:space="preserve"> and day 265</w:t>
      </w:r>
      <w:r w:rsidR="00747DB7">
        <w:rPr>
          <w:rFonts w:ascii="Verdana" w:hAnsi="Verdana"/>
          <w:sz w:val="20"/>
          <w:lang w:val="en-GB" w:eastAsia="nl-NL"/>
        </w:rPr>
        <w:t xml:space="preserve">, </w:t>
      </w:r>
      <w:r w:rsidR="00082F33">
        <w:rPr>
          <w:rFonts w:ascii="Verdana" w:hAnsi="Verdana"/>
          <w:sz w:val="20"/>
          <w:lang w:val="en-GB" w:eastAsia="nl-NL"/>
        </w:rPr>
        <w:t xml:space="preserve">the </w:t>
      </w:r>
      <w:r w:rsidR="00082F33" w:rsidRPr="00205F7E">
        <w:rPr>
          <w:rFonts w:ascii="Verdana" w:hAnsi="Verdana"/>
          <w:sz w:val="20"/>
          <w:lang w:val="en-GB" w:eastAsia="nl-NL"/>
        </w:rPr>
        <w:t>Campylobacterales</w:t>
      </w:r>
      <w:r w:rsidR="00082F33">
        <w:rPr>
          <w:rFonts w:ascii="Verdana" w:hAnsi="Verdana"/>
          <w:sz w:val="20"/>
          <w:lang w:val="en-GB" w:eastAsia="nl-NL"/>
        </w:rPr>
        <w:t xml:space="preserve"> </w:t>
      </w:r>
      <w:r w:rsidR="006A274C">
        <w:rPr>
          <w:rFonts w:ascii="Verdana" w:hAnsi="Verdana"/>
          <w:sz w:val="20"/>
          <w:lang w:val="en-GB" w:eastAsia="nl-NL"/>
        </w:rPr>
        <w:t xml:space="preserve">became </w:t>
      </w:r>
      <w:r w:rsidR="005154C0">
        <w:rPr>
          <w:rFonts w:ascii="Verdana" w:hAnsi="Verdana"/>
          <w:sz w:val="20"/>
          <w:lang w:val="en-GB" w:eastAsia="nl-NL"/>
        </w:rPr>
        <w:t>predominant</w:t>
      </w:r>
      <w:r w:rsidR="00082F33">
        <w:rPr>
          <w:rFonts w:ascii="Verdana" w:hAnsi="Verdana"/>
          <w:sz w:val="20"/>
          <w:lang w:val="en-GB" w:eastAsia="nl-NL"/>
        </w:rPr>
        <w:t xml:space="preserve"> </w:t>
      </w:r>
      <w:r w:rsidR="00A33D78">
        <w:rPr>
          <w:rFonts w:ascii="Verdana" w:hAnsi="Verdana"/>
          <w:sz w:val="20"/>
          <w:lang w:val="en-GB" w:eastAsia="nl-NL"/>
        </w:rPr>
        <w:t xml:space="preserve">again </w:t>
      </w:r>
      <w:r w:rsidR="00082F33">
        <w:rPr>
          <w:rFonts w:ascii="Verdana" w:hAnsi="Verdana"/>
          <w:sz w:val="20"/>
          <w:lang w:val="en-GB" w:eastAsia="nl-NL"/>
        </w:rPr>
        <w:t>in 5A and 5</w:t>
      </w:r>
      <w:r w:rsidR="00CB21D2">
        <w:rPr>
          <w:rFonts w:ascii="Verdana" w:hAnsi="Verdana"/>
          <w:sz w:val="20"/>
          <w:lang w:val="en-GB" w:eastAsia="nl-NL"/>
        </w:rPr>
        <w:t>B filters</w:t>
      </w:r>
      <w:r w:rsidR="00D60D09">
        <w:rPr>
          <w:rFonts w:ascii="Verdana" w:hAnsi="Verdana"/>
          <w:sz w:val="20"/>
          <w:lang w:val="en-GB" w:eastAsia="nl-NL"/>
        </w:rPr>
        <w:t>,</w:t>
      </w:r>
      <w:r w:rsidR="00CB21D2">
        <w:rPr>
          <w:rFonts w:ascii="Verdana" w:hAnsi="Verdana"/>
          <w:sz w:val="20"/>
          <w:lang w:val="en-GB" w:eastAsia="nl-NL"/>
        </w:rPr>
        <w:t xml:space="preserve"> reaching 60</w:t>
      </w:r>
      <w:r w:rsidR="00D55C08">
        <w:rPr>
          <w:rFonts w:ascii="Verdana" w:hAnsi="Verdana"/>
          <w:sz w:val="20"/>
          <w:lang w:val="en-GB" w:eastAsia="nl-NL"/>
        </w:rPr>
        <w:t>%</w:t>
      </w:r>
      <w:r w:rsidR="00CB21D2">
        <w:rPr>
          <w:rFonts w:ascii="Verdana" w:hAnsi="Verdana"/>
          <w:sz w:val="20"/>
          <w:lang w:val="en-GB" w:eastAsia="nl-NL"/>
        </w:rPr>
        <w:t xml:space="preserve"> and 30</w:t>
      </w:r>
      <w:r w:rsidR="00082F33">
        <w:rPr>
          <w:rFonts w:ascii="Verdana" w:hAnsi="Verdana"/>
          <w:sz w:val="20"/>
          <w:lang w:val="en-GB" w:eastAsia="nl-NL"/>
        </w:rPr>
        <w:t xml:space="preserve">% </w:t>
      </w:r>
      <w:r w:rsidR="00376F17" w:rsidRPr="00903666">
        <w:rPr>
          <w:rFonts w:ascii="Verdana" w:hAnsi="Verdana"/>
          <w:sz w:val="20"/>
          <w:lang w:val="en-GB" w:eastAsia="nl-NL"/>
        </w:rPr>
        <w:t>in relative abundance</w:t>
      </w:r>
      <w:r w:rsidR="00D55C08" w:rsidRPr="00903666">
        <w:rPr>
          <w:rFonts w:ascii="Verdana" w:hAnsi="Verdana"/>
          <w:sz w:val="20"/>
          <w:lang w:val="en-GB" w:eastAsia="nl-NL"/>
        </w:rPr>
        <w:t>, respectively</w:t>
      </w:r>
      <w:r w:rsidR="00082F33">
        <w:rPr>
          <w:rFonts w:ascii="Verdana" w:hAnsi="Verdana"/>
          <w:sz w:val="20"/>
          <w:lang w:val="en-GB" w:eastAsia="nl-NL"/>
        </w:rPr>
        <w:t xml:space="preserve">. </w:t>
      </w:r>
      <w:r w:rsidR="00D93628">
        <w:rPr>
          <w:rFonts w:ascii="Verdana" w:hAnsi="Verdana"/>
          <w:sz w:val="20"/>
          <w:lang w:val="en-GB" w:eastAsia="nl-NL"/>
        </w:rPr>
        <w:t xml:space="preserve">Instead, </w:t>
      </w:r>
      <w:r w:rsidR="00747DB7" w:rsidRPr="0003670A">
        <w:rPr>
          <w:rFonts w:ascii="Verdana" w:hAnsi="Verdana"/>
          <w:sz w:val="20"/>
          <w:lang w:val="en-GB" w:eastAsia="nl-NL"/>
        </w:rPr>
        <w:t>Desulfobacterales</w:t>
      </w:r>
      <w:r w:rsidR="00747DB7" w:rsidRPr="0003670A" w:rsidDel="0003670A">
        <w:rPr>
          <w:rFonts w:ascii="Verdana" w:hAnsi="Verdana"/>
          <w:sz w:val="20"/>
          <w:lang w:val="en-GB" w:eastAsia="nl-NL"/>
        </w:rPr>
        <w:t xml:space="preserve"> </w:t>
      </w:r>
      <w:r w:rsidR="00082F33">
        <w:rPr>
          <w:rFonts w:ascii="Verdana" w:hAnsi="Verdana"/>
          <w:sz w:val="20"/>
          <w:lang w:val="en-GB" w:eastAsia="nl-NL"/>
        </w:rPr>
        <w:t xml:space="preserve">were </w:t>
      </w:r>
      <w:r w:rsidR="002E70DE">
        <w:rPr>
          <w:rFonts w:ascii="Verdana" w:hAnsi="Verdana"/>
          <w:sz w:val="20"/>
          <w:lang w:val="en-GB" w:eastAsia="nl-NL"/>
        </w:rPr>
        <w:t xml:space="preserve">reduced in </w:t>
      </w:r>
      <w:r w:rsidR="00D93628">
        <w:rPr>
          <w:rFonts w:ascii="Verdana" w:hAnsi="Verdana"/>
          <w:sz w:val="20"/>
          <w:lang w:val="en-GB" w:eastAsia="nl-NL"/>
        </w:rPr>
        <w:t>ARA</w:t>
      </w:r>
      <w:r w:rsidR="00903666" w:rsidRPr="00903666">
        <w:rPr>
          <w:rFonts w:ascii="Verdana" w:hAnsi="Verdana"/>
          <w:sz w:val="20"/>
          <w:lang w:val="en-GB" w:eastAsia="nl-NL"/>
        </w:rPr>
        <w:t xml:space="preserve"> </w:t>
      </w:r>
      <w:r w:rsidR="00903666">
        <w:rPr>
          <w:rFonts w:ascii="Verdana" w:hAnsi="Verdana"/>
          <w:sz w:val="20"/>
          <w:lang w:val="en-GB" w:eastAsia="nl-NL"/>
        </w:rPr>
        <w:t>at day 265</w:t>
      </w:r>
      <w:r w:rsidR="00D93628">
        <w:rPr>
          <w:rFonts w:ascii="Verdana" w:hAnsi="Verdana"/>
          <w:sz w:val="20"/>
          <w:lang w:val="en-GB" w:eastAsia="nl-NL"/>
        </w:rPr>
        <w:t>.</w:t>
      </w:r>
      <w:r w:rsidR="00082F33">
        <w:rPr>
          <w:rFonts w:ascii="Verdana" w:hAnsi="Verdana"/>
          <w:sz w:val="20"/>
          <w:lang w:val="en-GB" w:eastAsia="nl-NL"/>
        </w:rPr>
        <w:t xml:space="preserve"> </w:t>
      </w:r>
      <w:r w:rsidR="00D54A7C">
        <w:rPr>
          <w:rFonts w:ascii="Verdana" w:hAnsi="Verdana"/>
          <w:sz w:val="20"/>
          <w:lang w:val="en-GB" w:eastAsia="nl-NL"/>
        </w:rPr>
        <w:t xml:space="preserve">Dehalococcoidetes </w:t>
      </w:r>
      <w:r w:rsidR="002D6B5E">
        <w:rPr>
          <w:rFonts w:ascii="Verdana" w:hAnsi="Verdana"/>
          <w:sz w:val="20"/>
          <w:lang w:val="en-GB" w:eastAsia="nl-NL"/>
        </w:rPr>
        <w:t xml:space="preserve">and </w:t>
      </w:r>
      <w:r w:rsidR="002D6B5E" w:rsidRPr="002D6B5E">
        <w:rPr>
          <w:rFonts w:ascii="Verdana" w:hAnsi="Verdana"/>
          <w:i/>
          <w:sz w:val="20"/>
          <w:lang w:val="en-GB" w:eastAsia="nl-NL"/>
        </w:rPr>
        <w:t>Geobacter</w:t>
      </w:r>
      <w:r w:rsidR="002D6B5E">
        <w:rPr>
          <w:rFonts w:ascii="Verdana" w:hAnsi="Verdana"/>
          <w:sz w:val="20"/>
          <w:lang w:val="en-GB" w:eastAsia="nl-NL"/>
        </w:rPr>
        <w:t xml:space="preserve"> </w:t>
      </w:r>
      <w:r w:rsidR="00D54A7C">
        <w:rPr>
          <w:rFonts w:ascii="Verdana" w:hAnsi="Verdana"/>
          <w:sz w:val="20"/>
          <w:lang w:val="en-GB" w:eastAsia="nl-NL"/>
        </w:rPr>
        <w:t xml:space="preserve">did not surpass 1% of the community at </w:t>
      </w:r>
      <w:r w:rsidR="00D60D09">
        <w:rPr>
          <w:rFonts w:ascii="Verdana" w:hAnsi="Verdana"/>
          <w:sz w:val="20"/>
          <w:lang w:val="en-GB" w:eastAsia="nl-NL"/>
        </w:rPr>
        <w:t xml:space="preserve">any </w:t>
      </w:r>
      <w:r w:rsidR="00D54A7C">
        <w:rPr>
          <w:rFonts w:ascii="Verdana" w:hAnsi="Verdana"/>
          <w:sz w:val="20"/>
          <w:lang w:val="en-GB" w:eastAsia="nl-NL"/>
        </w:rPr>
        <w:t>time point</w:t>
      </w:r>
      <w:r w:rsidR="00D60D09">
        <w:rPr>
          <w:rFonts w:ascii="Verdana" w:hAnsi="Verdana"/>
          <w:sz w:val="20"/>
          <w:lang w:val="en-GB" w:eastAsia="nl-NL"/>
        </w:rPr>
        <w:t>,</w:t>
      </w:r>
      <w:r w:rsidR="00816DAC">
        <w:rPr>
          <w:rFonts w:ascii="Verdana" w:hAnsi="Verdana"/>
          <w:sz w:val="20"/>
          <w:lang w:val="en-GB" w:eastAsia="nl-NL"/>
        </w:rPr>
        <w:t xml:space="preserve"> and other OHRB </w:t>
      </w:r>
      <w:r w:rsidR="002A4DDB">
        <w:rPr>
          <w:rFonts w:ascii="Verdana" w:hAnsi="Verdana"/>
          <w:sz w:val="20"/>
          <w:lang w:val="en-GB" w:eastAsia="nl-NL"/>
        </w:rPr>
        <w:t>including</w:t>
      </w:r>
      <w:r w:rsidR="002D6B5E">
        <w:rPr>
          <w:rFonts w:ascii="Verdana" w:hAnsi="Verdana"/>
          <w:sz w:val="20"/>
          <w:lang w:val="en-GB" w:eastAsia="nl-NL"/>
        </w:rPr>
        <w:t xml:space="preserve"> </w:t>
      </w:r>
      <w:r w:rsidR="002D6B5E" w:rsidRPr="002D6B5E">
        <w:rPr>
          <w:rFonts w:ascii="Verdana" w:hAnsi="Verdana"/>
          <w:i/>
          <w:sz w:val="20"/>
          <w:lang w:val="en-GB" w:eastAsia="nl-NL"/>
        </w:rPr>
        <w:t>Dehalobacter, Desulfitobacterium</w:t>
      </w:r>
      <w:r w:rsidR="002D6B5E">
        <w:rPr>
          <w:rFonts w:ascii="Verdana" w:hAnsi="Verdana"/>
          <w:i/>
          <w:sz w:val="20"/>
          <w:lang w:val="en-GB" w:eastAsia="nl-NL"/>
        </w:rPr>
        <w:t xml:space="preserve">, </w:t>
      </w:r>
      <w:r w:rsidR="002D6B5E" w:rsidRPr="002D6B5E">
        <w:rPr>
          <w:rFonts w:ascii="Verdana" w:hAnsi="Verdana"/>
          <w:i/>
          <w:sz w:val="20"/>
          <w:lang w:val="en-GB"/>
        </w:rPr>
        <w:t>Desulfomonile</w:t>
      </w:r>
      <w:r w:rsidR="002D6B5E">
        <w:rPr>
          <w:rFonts w:ascii="Verdana" w:hAnsi="Verdana"/>
          <w:i/>
          <w:sz w:val="20"/>
          <w:lang w:val="en-GB"/>
        </w:rPr>
        <w:t xml:space="preserve">, </w:t>
      </w:r>
      <w:r w:rsidR="002D6B5E" w:rsidRPr="002D6B5E">
        <w:rPr>
          <w:rFonts w:ascii="Verdana" w:hAnsi="Verdana"/>
          <w:i/>
          <w:sz w:val="20"/>
          <w:lang w:val="en-GB"/>
        </w:rPr>
        <w:t>Desulfuromonas</w:t>
      </w:r>
      <w:r w:rsidR="00816DAC">
        <w:rPr>
          <w:rFonts w:ascii="Verdana" w:hAnsi="Verdana"/>
          <w:sz w:val="20"/>
          <w:lang w:val="en-GB" w:eastAsia="nl-NL"/>
        </w:rPr>
        <w:t xml:space="preserve"> were not </w:t>
      </w:r>
      <w:r w:rsidR="005A17F6">
        <w:rPr>
          <w:rFonts w:ascii="Verdana" w:hAnsi="Verdana"/>
          <w:sz w:val="20"/>
          <w:lang w:val="en-GB" w:eastAsia="nl-NL"/>
        </w:rPr>
        <w:t>detected</w:t>
      </w:r>
      <w:r w:rsidR="00D54A7C">
        <w:rPr>
          <w:rFonts w:ascii="Verdana" w:hAnsi="Verdana"/>
          <w:sz w:val="20"/>
          <w:lang w:val="en-GB" w:eastAsia="nl-NL"/>
        </w:rPr>
        <w:t xml:space="preserve">. </w:t>
      </w:r>
      <w:r w:rsidR="00D93628">
        <w:rPr>
          <w:rFonts w:ascii="Verdana" w:hAnsi="Verdana"/>
          <w:sz w:val="20"/>
          <w:lang w:val="en-GB" w:eastAsia="nl-NL"/>
        </w:rPr>
        <w:t>Further</w:t>
      </w:r>
      <w:r w:rsidR="005A17F6">
        <w:rPr>
          <w:rFonts w:ascii="Verdana" w:hAnsi="Verdana"/>
          <w:sz w:val="20"/>
          <w:lang w:val="en-GB" w:eastAsia="nl-NL"/>
        </w:rPr>
        <w:t>more</w:t>
      </w:r>
      <w:r w:rsidR="00D93628">
        <w:rPr>
          <w:rFonts w:ascii="Verdana" w:hAnsi="Verdana"/>
          <w:sz w:val="20"/>
          <w:lang w:val="en-GB" w:eastAsia="nl-NL"/>
        </w:rPr>
        <w:t>, t</w:t>
      </w:r>
      <w:r w:rsidR="00082F33">
        <w:rPr>
          <w:rFonts w:ascii="Verdana" w:hAnsi="Verdana"/>
          <w:sz w:val="20"/>
          <w:lang w:val="en-GB" w:eastAsia="nl-NL"/>
        </w:rPr>
        <w:t xml:space="preserve">here was notable emergence of sequences associated with </w:t>
      </w:r>
      <w:r w:rsidR="00082F33" w:rsidRPr="00F032A6">
        <w:rPr>
          <w:rFonts w:ascii="Verdana" w:hAnsi="Verdana"/>
          <w:sz w:val="20"/>
          <w:lang w:val="en-GB" w:eastAsia="nl-NL"/>
        </w:rPr>
        <w:t xml:space="preserve">Deferribacterales </w:t>
      </w:r>
      <w:r w:rsidR="00082F33">
        <w:rPr>
          <w:rFonts w:ascii="Verdana" w:hAnsi="Verdana"/>
          <w:sz w:val="20"/>
          <w:lang w:val="en-GB" w:eastAsia="nl-NL"/>
        </w:rPr>
        <w:t>(</w:t>
      </w:r>
      <w:r w:rsidR="00082F33" w:rsidRPr="00F032A6">
        <w:rPr>
          <w:rFonts w:ascii="Verdana" w:hAnsi="Verdana"/>
          <w:sz w:val="20"/>
          <w:lang w:val="en-GB" w:eastAsia="nl-NL"/>
        </w:rPr>
        <w:t>Deferribacteres</w:t>
      </w:r>
      <w:r w:rsidR="00082F33">
        <w:rPr>
          <w:rFonts w:ascii="Verdana" w:hAnsi="Verdana"/>
          <w:sz w:val="20"/>
          <w:lang w:val="en-GB" w:eastAsia="nl-NL"/>
        </w:rPr>
        <w:t>) and the candidate phylum OD1</w:t>
      </w:r>
      <w:r w:rsidR="005B63BC">
        <w:rPr>
          <w:rFonts w:ascii="Verdana" w:hAnsi="Verdana"/>
          <w:sz w:val="20"/>
          <w:lang w:val="en-GB" w:eastAsia="nl-NL"/>
        </w:rPr>
        <w:t xml:space="preserve"> by day 195 and 265</w:t>
      </w:r>
      <w:r w:rsidR="00D60D09">
        <w:rPr>
          <w:rFonts w:ascii="Verdana" w:hAnsi="Verdana"/>
          <w:sz w:val="20"/>
          <w:lang w:val="en-GB" w:eastAsia="nl-NL"/>
        </w:rPr>
        <w:t>,</w:t>
      </w:r>
      <w:r w:rsidR="00082F33">
        <w:rPr>
          <w:rFonts w:ascii="Verdana" w:hAnsi="Verdana"/>
          <w:sz w:val="20"/>
          <w:lang w:val="en-GB" w:eastAsia="nl-NL"/>
        </w:rPr>
        <w:t xml:space="preserve"> which were not observed in pre-biostimulation samples. The bacterial community showed </w:t>
      </w:r>
      <w:r w:rsidR="008B49ED">
        <w:rPr>
          <w:rFonts w:ascii="Verdana" w:hAnsi="Verdana"/>
          <w:sz w:val="20"/>
          <w:lang w:val="en-GB" w:eastAsia="nl-NL"/>
        </w:rPr>
        <w:t xml:space="preserve">a </w:t>
      </w:r>
      <w:r w:rsidR="00082F33">
        <w:rPr>
          <w:rFonts w:ascii="Verdana" w:hAnsi="Verdana"/>
          <w:sz w:val="20"/>
          <w:lang w:val="en-GB" w:eastAsia="nl-NL"/>
        </w:rPr>
        <w:t>distinct succession pattern in the control well</w:t>
      </w:r>
      <w:r w:rsidR="006E0F52">
        <w:rPr>
          <w:rFonts w:ascii="Verdana" w:hAnsi="Verdana"/>
          <w:sz w:val="20"/>
          <w:lang w:val="en-GB" w:eastAsia="nl-NL"/>
        </w:rPr>
        <w:t xml:space="preserve"> </w:t>
      </w:r>
      <w:r w:rsidR="00903666">
        <w:rPr>
          <w:rFonts w:ascii="Verdana" w:hAnsi="Verdana"/>
          <w:sz w:val="20"/>
          <w:lang w:val="en-GB" w:eastAsia="nl-NL"/>
        </w:rPr>
        <w:t>compared</w:t>
      </w:r>
      <w:r w:rsidR="006E0F52">
        <w:rPr>
          <w:rFonts w:ascii="Verdana" w:hAnsi="Verdana"/>
          <w:sz w:val="20"/>
          <w:lang w:val="en-GB" w:eastAsia="nl-NL"/>
        </w:rPr>
        <w:t xml:space="preserve"> to </w:t>
      </w:r>
      <w:r w:rsidR="00ED3FFE">
        <w:rPr>
          <w:rFonts w:ascii="Verdana" w:hAnsi="Verdana"/>
          <w:sz w:val="20"/>
          <w:lang w:val="en-GB" w:eastAsia="nl-NL"/>
        </w:rPr>
        <w:t xml:space="preserve">stimulated </w:t>
      </w:r>
      <w:r w:rsidR="006E0F52">
        <w:rPr>
          <w:rFonts w:ascii="Verdana" w:hAnsi="Verdana"/>
          <w:sz w:val="20"/>
          <w:lang w:val="en-GB" w:eastAsia="nl-NL"/>
        </w:rPr>
        <w:t>wells</w:t>
      </w:r>
      <w:r w:rsidR="00082F33">
        <w:rPr>
          <w:rFonts w:ascii="Verdana" w:hAnsi="Verdana"/>
          <w:sz w:val="20"/>
          <w:lang w:val="en-GB" w:eastAsia="nl-NL"/>
        </w:rPr>
        <w:t xml:space="preserve">. While </w:t>
      </w:r>
      <w:r w:rsidR="00082F33" w:rsidRPr="00205F7E">
        <w:rPr>
          <w:rFonts w:ascii="Verdana" w:hAnsi="Verdana"/>
          <w:sz w:val="20"/>
          <w:lang w:val="en-GB" w:eastAsia="nl-NL"/>
        </w:rPr>
        <w:t>Campylobacterales</w:t>
      </w:r>
      <w:r w:rsidR="00082F33">
        <w:rPr>
          <w:rFonts w:ascii="Verdana" w:hAnsi="Verdana"/>
          <w:sz w:val="20"/>
          <w:lang w:val="en-GB" w:eastAsia="nl-NL"/>
        </w:rPr>
        <w:t xml:space="preserve"> was the most </w:t>
      </w:r>
      <w:r w:rsidR="005154C0">
        <w:rPr>
          <w:rFonts w:ascii="Verdana" w:hAnsi="Verdana"/>
          <w:sz w:val="20"/>
          <w:lang w:val="en-GB" w:eastAsia="nl-NL"/>
        </w:rPr>
        <w:t>predominant</w:t>
      </w:r>
      <w:r w:rsidR="00082F33">
        <w:rPr>
          <w:rFonts w:ascii="Verdana" w:hAnsi="Verdana"/>
          <w:sz w:val="20"/>
          <w:lang w:val="en-GB" w:eastAsia="nl-NL"/>
        </w:rPr>
        <w:t xml:space="preserve"> </w:t>
      </w:r>
      <w:r w:rsidR="008B49ED">
        <w:rPr>
          <w:rFonts w:ascii="Verdana" w:hAnsi="Verdana"/>
          <w:sz w:val="20"/>
          <w:lang w:val="en-GB" w:eastAsia="nl-NL"/>
        </w:rPr>
        <w:t xml:space="preserve">taxon </w:t>
      </w:r>
      <w:r w:rsidR="00082F33">
        <w:rPr>
          <w:rFonts w:ascii="Verdana" w:hAnsi="Verdana"/>
          <w:sz w:val="20"/>
          <w:lang w:val="en-GB" w:eastAsia="nl-NL"/>
        </w:rPr>
        <w:t>at day 0 and 37, their r</w:t>
      </w:r>
      <w:r w:rsidR="00CB21D2">
        <w:rPr>
          <w:rFonts w:ascii="Verdana" w:hAnsi="Verdana"/>
          <w:sz w:val="20"/>
          <w:lang w:val="en-GB" w:eastAsia="nl-NL"/>
        </w:rPr>
        <w:t>elative abundance dropped to 41</w:t>
      </w:r>
      <w:r w:rsidR="00082F33">
        <w:rPr>
          <w:rFonts w:ascii="Verdana" w:hAnsi="Verdana"/>
          <w:sz w:val="20"/>
          <w:lang w:val="en-GB" w:eastAsia="nl-NL"/>
        </w:rPr>
        <w:t xml:space="preserve">% by day 72 and </w:t>
      </w:r>
      <w:r w:rsidR="00A71AC9">
        <w:rPr>
          <w:rFonts w:ascii="Verdana" w:hAnsi="Verdana"/>
          <w:sz w:val="20"/>
          <w:lang w:val="en-GB" w:eastAsia="nl-NL"/>
        </w:rPr>
        <w:t>below 2%</w:t>
      </w:r>
      <w:r w:rsidR="00082F33">
        <w:rPr>
          <w:rFonts w:ascii="Verdana" w:hAnsi="Verdana"/>
          <w:sz w:val="20"/>
          <w:lang w:val="en-GB" w:eastAsia="nl-NL"/>
        </w:rPr>
        <w:t xml:space="preserve"> </w:t>
      </w:r>
      <w:r w:rsidR="00D35B4E">
        <w:rPr>
          <w:rFonts w:ascii="Verdana" w:hAnsi="Verdana"/>
          <w:sz w:val="20"/>
          <w:lang w:val="en-GB" w:eastAsia="nl-NL"/>
        </w:rPr>
        <w:t>by</w:t>
      </w:r>
      <w:r w:rsidR="00082F33">
        <w:rPr>
          <w:rFonts w:ascii="Verdana" w:hAnsi="Verdana"/>
          <w:sz w:val="20"/>
          <w:lang w:val="en-GB" w:eastAsia="nl-NL"/>
        </w:rPr>
        <w:t xml:space="preserve"> days 195 and 265</w:t>
      </w:r>
      <w:r w:rsidR="008B49ED">
        <w:rPr>
          <w:rFonts w:ascii="Verdana" w:hAnsi="Verdana"/>
          <w:sz w:val="20"/>
          <w:lang w:val="en-GB" w:eastAsia="nl-NL"/>
        </w:rPr>
        <w:t>.</w:t>
      </w:r>
      <w:r w:rsidR="00082F33">
        <w:rPr>
          <w:rFonts w:ascii="Verdana" w:hAnsi="Verdana"/>
          <w:sz w:val="20"/>
          <w:lang w:val="en-GB" w:eastAsia="nl-NL"/>
        </w:rPr>
        <w:t xml:space="preserve"> </w:t>
      </w:r>
      <w:r w:rsidR="005A17F6">
        <w:rPr>
          <w:rFonts w:ascii="Verdana" w:hAnsi="Verdana"/>
          <w:sz w:val="20"/>
          <w:lang w:val="en-GB" w:eastAsia="nl-NL"/>
        </w:rPr>
        <w:t>The c</w:t>
      </w:r>
      <w:r w:rsidR="008B49ED">
        <w:rPr>
          <w:rFonts w:ascii="Verdana" w:hAnsi="Verdana"/>
          <w:sz w:val="20"/>
          <w:lang w:val="en-GB" w:eastAsia="nl-NL"/>
        </w:rPr>
        <w:t>ommunit</w:t>
      </w:r>
      <w:r w:rsidR="005A17F6">
        <w:rPr>
          <w:rFonts w:ascii="Verdana" w:hAnsi="Verdana"/>
          <w:sz w:val="20"/>
          <w:lang w:val="en-GB" w:eastAsia="nl-NL"/>
        </w:rPr>
        <w:t>y</w:t>
      </w:r>
      <w:r w:rsidR="008B49ED">
        <w:rPr>
          <w:rFonts w:ascii="Verdana" w:hAnsi="Verdana"/>
          <w:sz w:val="20"/>
          <w:lang w:val="en-GB" w:eastAsia="nl-NL"/>
        </w:rPr>
        <w:t xml:space="preserve"> </w:t>
      </w:r>
      <w:r w:rsidR="005A17F6">
        <w:rPr>
          <w:rFonts w:ascii="Verdana" w:hAnsi="Verdana"/>
          <w:sz w:val="20"/>
          <w:lang w:val="en-GB" w:eastAsia="nl-NL"/>
        </w:rPr>
        <w:t xml:space="preserve">in the control well </w:t>
      </w:r>
      <w:r w:rsidR="00550B40">
        <w:rPr>
          <w:rFonts w:ascii="Verdana" w:hAnsi="Verdana"/>
          <w:sz w:val="20"/>
          <w:lang w:val="en-GB" w:eastAsia="nl-NL"/>
        </w:rPr>
        <w:t xml:space="preserve">became </w:t>
      </w:r>
      <w:r w:rsidR="00082F33">
        <w:rPr>
          <w:rFonts w:ascii="Verdana" w:hAnsi="Verdana"/>
          <w:sz w:val="20"/>
          <w:lang w:val="en-GB" w:eastAsia="nl-NL"/>
        </w:rPr>
        <w:t>more diverse</w:t>
      </w:r>
      <w:r w:rsidR="00550B40">
        <w:rPr>
          <w:rFonts w:ascii="Verdana" w:hAnsi="Verdana"/>
          <w:sz w:val="20"/>
          <w:lang w:val="en-GB" w:eastAsia="nl-NL"/>
        </w:rPr>
        <w:t xml:space="preserve"> over time</w:t>
      </w:r>
      <w:r w:rsidR="00747DB7">
        <w:rPr>
          <w:rFonts w:ascii="Verdana" w:hAnsi="Verdana"/>
          <w:sz w:val="20"/>
          <w:lang w:val="en-GB" w:eastAsia="nl-NL"/>
        </w:rPr>
        <w:t xml:space="preserve"> (</w:t>
      </w:r>
      <w:r w:rsidR="004622FB">
        <w:rPr>
          <w:rFonts w:ascii="Verdana" w:hAnsi="Verdana"/>
          <w:sz w:val="20"/>
          <w:lang w:val="en-GB" w:eastAsia="nl-NL"/>
        </w:rPr>
        <w:t>Fig.</w:t>
      </w:r>
      <w:r w:rsidR="00747DB7">
        <w:rPr>
          <w:rFonts w:ascii="Verdana" w:hAnsi="Verdana"/>
          <w:sz w:val="20"/>
          <w:lang w:val="en-GB" w:eastAsia="nl-NL"/>
        </w:rPr>
        <w:t xml:space="preserve"> 2)</w:t>
      </w:r>
      <w:r w:rsidR="00082F33">
        <w:rPr>
          <w:rFonts w:ascii="Verdana" w:hAnsi="Verdana"/>
          <w:sz w:val="20"/>
          <w:lang w:val="en-GB" w:eastAsia="nl-NL"/>
        </w:rPr>
        <w:t xml:space="preserve"> with increased abundance </w:t>
      </w:r>
      <w:r w:rsidR="008B49ED">
        <w:rPr>
          <w:rFonts w:ascii="Verdana" w:hAnsi="Verdana"/>
          <w:sz w:val="20"/>
          <w:lang w:val="en-GB" w:eastAsia="nl-NL"/>
        </w:rPr>
        <w:t xml:space="preserve">of </w:t>
      </w:r>
      <w:r w:rsidR="00082F33">
        <w:rPr>
          <w:rFonts w:ascii="Verdana" w:hAnsi="Verdana"/>
          <w:sz w:val="20"/>
          <w:lang w:val="en-GB" w:eastAsia="nl-NL"/>
        </w:rPr>
        <w:t>non-assigned reads and candidate phylum OD1</w:t>
      </w:r>
      <w:r w:rsidR="00571AB1">
        <w:rPr>
          <w:rFonts w:ascii="Verdana" w:hAnsi="Verdana"/>
          <w:sz w:val="20"/>
          <w:lang w:val="en-GB" w:eastAsia="nl-NL"/>
        </w:rPr>
        <w:t xml:space="preserve"> </w:t>
      </w:r>
      <w:r w:rsidR="00B94588">
        <w:rPr>
          <w:rFonts w:ascii="Verdana" w:hAnsi="Verdana"/>
          <w:sz w:val="20"/>
          <w:lang w:val="en-GB" w:eastAsia="nl-NL"/>
        </w:rPr>
        <w:t>(</w:t>
      </w:r>
      <w:r w:rsidR="004622FB">
        <w:rPr>
          <w:rFonts w:ascii="Verdana" w:hAnsi="Verdana"/>
          <w:sz w:val="20"/>
          <w:lang w:val="en-GB" w:eastAsia="nl-NL"/>
        </w:rPr>
        <w:t>Fig.</w:t>
      </w:r>
      <w:r w:rsidR="00B94588">
        <w:rPr>
          <w:rFonts w:ascii="Verdana" w:hAnsi="Verdana"/>
          <w:sz w:val="20"/>
          <w:lang w:val="en-GB" w:eastAsia="nl-NL"/>
        </w:rPr>
        <w:t xml:space="preserve"> 3</w:t>
      </w:r>
      <w:r w:rsidR="006E0F52">
        <w:rPr>
          <w:rFonts w:ascii="Verdana" w:hAnsi="Verdana"/>
          <w:sz w:val="20"/>
          <w:lang w:val="en-GB" w:eastAsia="nl-NL"/>
        </w:rPr>
        <w:t>, Table S</w:t>
      </w:r>
      <w:r w:rsidR="00985D29">
        <w:rPr>
          <w:rFonts w:ascii="Verdana" w:hAnsi="Verdana"/>
          <w:sz w:val="20"/>
          <w:lang w:val="en-GB" w:eastAsia="nl-NL"/>
        </w:rPr>
        <w:t>3</w:t>
      </w:r>
      <w:r w:rsidR="006E0F52">
        <w:rPr>
          <w:rFonts w:ascii="Verdana" w:hAnsi="Verdana"/>
          <w:sz w:val="20"/>
          <w:lang w:val="en-GB" w:eastAsia="nl-NL"/>
        </w:rPr>
        <w:t>)</w:t>
      </w:r>
      <w:r w:rsidR="00082F33">
        <w:rPr>
          <w:rFonts w:ascii="Verdana" w:hAnsi="Verdana"/>
          <w:sz w:val="20"/>
          <w:lang w:val="en-GB" w:eastAsia="nl-NL"/>
        </w:rPr>
        <w:t xml:space="preserve">. </w:t>
      </w:r>
    </w:p>
    <w:p w:rsidR="00082F33" w:rsidRDefault="00082F33" w:rsidP="0025093E">
      <w:pPr>
        <w:spacing w:line="480" w:lineRule="auto"/>
        <w:contextualSpacing/>
        <w:rPr>
          <w:rFonts w:ascii="Verdana" w:hAnsi="Verdana"/>
          <w:sz w:val="20"/>
          <w:lang w:val="en-GB" w:eastAsia="nl-NL"/>
        </w:rPr>
      </w:pPr>
      <w:r>
        <w:rPr>
          <w:rFonts w:ascii="Verdana" w:hAnsi="Verdana"/>
          <w:sz w:val="20"/>
          <w:lang w:val="en-GB" w:eastAsia="nl-NL"/>
        </w:rPr>
        <w:tab/>
      </w:r>
    </w:p>
    <w:p w:rsidR="00082F33" w:rsidRPr="00A242DB" w:rsidRDefault="00C814B1" w:rsidP="0025093E">
      <w:pPr>
        <w:spacing w:line="480" w:lineRule="auto"/>
        <w:contextualSpacing/>
        <w:rPr>
          <w:rFonts w:ascii="Verdana" w:hAnsi="Verdana"/>
          <w:i/>
          <w:sz w:val="20"/>
          <w:lang w:val="en-GB" w:eastAsia="nl-NL"/>
        </w:rPr>
      </w:pPr>
      <w:r w:rsidRPr="00A242DB">
        <w:rPr>
          <w:rFonts w:ascii="Verdana" w:hAnsi="Verdana"/>
          <w:i/>
          <w:sz w:val="20"/>
          <w:lang w:val="en-GB" w:eastAsia="nl-NL"/>
        </w:rPr>
        <w:t>G</w:t>
      </w:r>
      <w:r w:rsidR="00082F33" w:rsidRPr="00A242DB">
        <w:rPr>
          <w:rFonts w:ascii="Verdana" w:hAnsi="Verdana"/>
          <w:i/>
          <w:sz w:val="20"/>
          <w:lang w:val="en-GB" w:eastAsia="nl-NL"/>
        </w:rPr>
        <w:t>eochemical</w:t>
      </w:r>
      <w:r w:rsidRPr="00A242DB">
        <w:rPr>
          <w:rFonts w:ascii="Verdana" w:hAnsi="Verdana"/>
          <w:i/>
          <w:sz w:val="20"/>
          <w:lang w:val="en-GB" w:eastAsia="nl-NL"/>
        </w:rPr>
        <w:t xml:space="preserve"> and microbial</w:t>
      </w:r>
      <w:r w:rsidR="00082F33" w:rsidRPr="00A242DB">
        <w:rPr>
          <w:rFonts w:ascii="Verdana" w:hAnsi="Verdana"/>
          <w:i/>
          <w:sz w:val="20"/>
          <w:lang w:val="en-GB" w:eastAsia="nl-NL"/>
        </w:rPr>
        <w:t xml:space="preserve"> interactions</w:t>
      </w:r>
    </w:p>
    <w:p w:rsidR="00082F33" w:rsidRPr="00786C9C" w:rsidRDefault="0080400D" w:rsidP="0025093E">
      <w:pPr>
        <w:spacing w:line="480" w:lineRule="auto"/>
        <w:contextualSpacing/>
        <w:rPr>
          <w:rFonts w:ascii="Verdana" w:hAnsi="Verdana"/>
          <w:sz w:val="20"/>
          <w:lang w:val="en-GB" w:eastAsia="nl-NL"/>
        </w:rPr>
      </w:pPr>
      <w:r>
        <w:rPr>
          <w:rFonts w:ascii="Verdana" w:hAnsi="Verdana"/>
          <w:sz w:val="20"/>
          <w:lang w:val="en-GB" w:eastAsia="nl-NL"/>
        </w:rPr>
        <w:t xml:space="preserve">The </w:t>
      </w:r>
      <w:r w:rsidR="00215B1C">
        <w:rPr>
          <w:rFonts w:ascii="Verdana" w:hAnsi="Verdana"/>
          <w:sz w:val="20"/>
          <w:lang w:val="en-GB" w:eastAsia="nl-NL"/>
        </w:rPr>
        <w:t xml:space="preserve">relative </w:t>
      </w:r>
      <w:r w:rsidR="006A274C">
        <w:rPr>
          <w:rFonts w:ascii="Verdana" w:hAnsi="Verdana"/>
          <w:sz w:val="20"/>
          <w:lang w:val="en-GB" w:eastAsia="nl-NL"/>
        </w:rPr>
        <w:t xml:space="preserve">abundances of the </w:t>
      </w:r>
      <w:r>
        <w:rPr>
          <w:rFonts w:ascii="Verdana" w:hAnsi="Verdana"/>
          <w:sz w:val="20"/>
          <w:lang w:val="en-GB" w:eastAsia="nl-NL"/>
        </w:rPr>
        <w:t xml:space="preserve">orders Campylobacterales, Flavobacteriales, Burkholderiales and </w:t>
      </w:r>
      <w:r w:rsidR="00C068DB">
        <w:rPr>
          <w:rFonts w:ascii="Verdana" w:hAnsi="Verdana"/>
          <w:sz w:val="20"/>
          <w:lang w:val="en-GB" w:eastAsia="nl-NL"/>
        </w:rPr>
        <w:t xml:space="preserve">Pseudomonadales </w:t>
      </w:r>
      <w:r>
        <w:rPr>
          <w:rFonts w:ascii="Verdana" w:hAnsi="Verdana"/>
          <w:sz w:val="20"/>
          <w:lang w:val="en-GB" w:eastAsia="nl-NL"/>
        </w:rPr>
        <w:t xml:space="preserve">were positively correlated with </w:t>
      </w:r>
      <w:r w:rsidR="00743F22">
        <w:rPr>
          <w:rFonts w:ascii="Verdana" w:hAnsi="Verdana"/>
          <w:sz w:val="20"/>
          <w:lang w:val="en-GB" w:eastAsia="nl-NL"/>
        </w:rPr>
        <w:t>DO</w:t>
      </w:r>
      <w:r>
        <w:rPr>
          <w:rFonts w:ascii="Verdana" w:hAnsi="Verdana"/>
          <w:sz w:val="20"/>
          <w:lang w:val="en-GB" w:eastAsia="nl-NL"/>
        </w:rPr>
        <w:t>, ORP and sulfate</w:t>
      </w:r>
      <w:r w:rsidR="00571AB1">
        <w:rPr>
          <w:rFonts w:ascii="Verdana" w:hAnsi="Verdana"/>
          <w:sz w:val="20"/>
          <w:lang w:val="en-GB" w:eastAsia="nl-NL"/>
        </w:rPr>
        <w:t xml:space="preserve"> (</w:t>
      </w:r>
      <w:r w:rsidR="004622FB">
        <w:rPr>
          <w:rFonts w:ascii="Verdana" w:hAnsi="Verdana"/>
          <w:sz w:val="20"/>
          <w:lang w:val="en-GB" w:eastAsia="nl-NL"/>
        </w:rPr>
        <w:t>Fig.</w:t>
      </w:r>
      <w:r w:rsidR="00571AB1">
        <w:rPr>
          <w:rFonts w:ascii="Verdana" w:hAnsi="Verdana"/>
          <w:sz w:val="20"/>
          <w:lang w:val="en-GB" w:eastAsia="nl-NL"/>
        </w:rPr>
        <w:t xml:space="preserve"> 4)</w:t>
      </w:r>
      <w:r>
        <w:rPr>
          <w:rFonts w:ascii="Verdana" w:hAnsi="Verdana"/>
          <w:sz w:val="20"/>
          <w:lang w:val="en-GB" w:eastAsia="nl-NL"/>
        </w:rPr>
        <w:t xml:space="preserve">. </w:t>
      </w:r>
      <w:r w:rsidR="00C068DB">
        <w:rPr>
          <w:rFonts w:ascii="Verdana" w:hAnsi="Verdana"/>
          <w:sz w:val="20"/>
          <w:lang w:val="en-GB" w:eastAsia="nl-NL"/>
        </w:rPr>
        <w:t>P</w:t>
      </w:r>
      <w:r>
        <w:rPr>
          <w:rFonts w:ascii="Verdana" w:hAnsi="Verdana"/>
          <w:sz w:val="20"/>
          <w:lang w:val="en-GB" w:eastAsia="nl-NL"/>
        </w:rPr>
        <w:t xml:space="preserve">utative fermenters belonging to Clostridiales, Lactobacillales, Bacteroidales and uncultured Bacteriodetes </w:t>
      </w:r>
      <w:r w:rsidR="00365370">
        <w:rPr>
          <w:rFonts w:ascii="Verdana" w:hAnsi="Verdana"/>
          <w:sz w:val="20"/>
          <w:lang w:val="en-GB" w:eastAsia="nl-NL"/>
        </w:rPr>
        <w:t xml:space="preserve">WCHB1-32 </w:t>
      </w:r>
      <w:r>
        <w:rPr>
          <w:rFonts w:ascii="Verdana" w:hAnsi="Verdana"/>
          <w:sz w:val="20"/>
          <w:lang w:val="en-GB" w:eastAsia="nl-NL"/>
        </w:rPr>
        <w:t>showed a positive correlation with DOC</w:t>
      </w:r>
      <w:r w:rsidR="00365370">
        <w:rPr>
          <w:rFonts w:ascii="Verdana" w:hAnsi="Verdana"/>
          <w:sz w:val="20"/>
          <w:lang w:val="en-GB" w:eastAsia="nl-NL"/>
        </w:rPr>
        <w:t xml:space="preserve"> </w:t>
      </w:r>
      <w:r w:rsidR="00743F22">
        <w:rPr>
          <w:rFonts w:ascii="Verdana" w:hAnsi="Verdana"/>
          <w:sz w:val="20"/>
          <w:lang w:val="en-GB" w:eastAsia="nl-NL"/>
        </w:rPr>
        <w:t xml:space="preserve">whereas DO was inversely correlated with </w:t>
      </w:r>
      <w:r w:rsidR="00215B1C">
        <w:rPr>
          <w:rFonts w:ascii="Verdana" w:hAnsi="Verdana"/>
          <w:sz w:val="20"/>
          <w:lang w:val="en-GB" w:eastAsia="nl-NL"/>
        </w:rPr>
        <w:t>the relative abundance</w:t>
      </w:r>
      <w:r w:rsidR="00743F22">
        <w:rPr>
          <w:rFonts w:ascii="Verdana" w:hAnsi="Verdana"/>
          <w:sz w:val="20"/>
          <w:lang w:val="en-GB" w:eastAsia="nl-NL"/>
        </w:rPr>
        <w:t xml:space="preserve"> of</w:t>
      </w:r>
      <w:r w:rsidR="00365370">
        <w:rPr>
          <w:rFonts w:ascii="Verdana" w:hAnsi="Verdana"/>
          <w:sz w:val="20"/>
          <w:lang w:val="en-GB" w:eastAsia="nl-NL"/>
        </w:rPr>
        <w:t xml:space="preserve"> Clostridiales and uncultured Bacteriodetes WCHB1-32</w:t>
      </w:r>
      <w:r>
        <w:rPr>
          <w:rFonts w:ascii="Verdana" w:hAnsi="Verdana"/>
          <w:sz w:val="20"/>
          <w:lang w:val="en-GB" w:eastAsia="nl-NL"/>
        </w:rPr>
        <w:t xml:space="preserve">. </w:t>
      </w:r>
      <w:r w:rsidR="00BB7322">
        <w:rPr>
          <w:rFonts w:ascii="Verdana" w:hAnsi="Verdana"/>
          <w:sz w:val="20"/>
          <w:lang w:val="en-GB" w:eastAsia="nl-NL"/>
        </w:rPr>
        <w:t xml:space="preserve">A negative correlation was noted between Fe(II)/Fe and </w:t>
      </w:r>
      <w:r w:rsidR="00BB7322" w:rsidRPr="00743F22">
        <w:rPr>
          <w:rFonts w:ascii="Verdana" w:hAnsi="Verdana"/>
          <w:sz w:val="20"/>
          <w:lang w:val="en-GB" w:eastAsia="nl-NL"/>
        </w:rPr>
        <w:t>Dehalococcoidetes</w:t>
      </w:r>
      <w:r w:rsidR="00BB7322">
        <w:rPr>
          <w:rFonts w:ascii="Verdana" w:hAnsi="Verdana"/>
          <w:sz w:val="20"/>
          <w:lang w:val="en-GB" w:eastAsia="nl-NL"/>
        </w:rPr>
        <w:t>.</w:t>
      </w:r>
    </w:p>
    <w:p w:rsidR="00082F33" w:rsidRPr="00B04263" w:rsidRDefault="00082F33" w:rsidP="0025093E">
      <w:pPr>
        <w:spacing w:line="480" w:lineRule="auto"/>
        <w:contextualSpacing/>
        <w:rPr>
          <w:rFonts w:ascii="Verdana" w:hAnsi="Verdana"/>
          <w:b/>
          <w:sz w:val="20"/>
          <w:lang w:val="en-GB" w:eastAsia="nl-NL"/>
        </w:rPr>
      </w:pPr>
    </w:p>
    <w:p w:rsidR="00082F33" w:rsidRDefault="00082F33" w:rsidP="0025093E">
      <w:pPr>
        <w:spacing w:line="480" w:lineRule="auto"/>
        <w:contextualSpacing/>
        <w:rPr>
          <w:rFonts w:ascii="Verdana" w:hAnsi="Verdana"/>
          <w:b/>
          <w:sz w:val="20"/>
          <w:lang w:val="en-GB" w:eastAsia="nl-NL"/>
        </w:rPr>
      </w:pPr>
      <w:r w:rsidRPr="00B04263">
        <w:rPr>
          <w:rFonts w:ascii="Verdana" w:hAnsi="Verdana"/>
          <w:b/>
          <w:sz w:val="20"/>
          <w:lang w:val="en-GB" w:eastAsia="nl-NL"/>
        </w:rPr>
        <w:t>Discussion</w:t>
      </w:r>
    </w:p>
    <w:p w:rsidR="00261191" w:rsidRDefault="002969CC" w:rsidP="0025093E">
      <w:pPr>
        <w:spacing w:line="480" w:lineRule="auto"/>
        <w:contextualSpacing/>
        <w:rPr>
          <w:rFonts w:ascii="Verdana" w:hAnsi="Verdana"/>
          <w:sz w:val="20"/>
          <w:lang w:val="en-GB" w:eastAsia="nl-NL"/>
        </w:rPr>
      </w:pPr>
      <w:r w:rsidRPr="002969CC">
        <w:rPr>
          <w:rFonts w:ascii="Verdana" w:hAnsi="Verdana"/>
          <w:sz w:val="20"/>
          <w:lang w:val="en-GB" w:eastAsia="nl-NL"/>
        </w:rPr>
        <w:t>The</w:t>
      </w:r>
      <w:r w:rsidR="00903666">
        <w:rPr>
          <w:rFonts w:ascii="Verdana" w:hAnsi="Verdana"/>
          <w:sz w:val="20"/>
          <w:lang w:val="en-GB" w:eastAsia="nl-NL"/>
        </w:rPr>
        <w:t>re is growing</w:t>
      </w:r>
      <w:r w:rsidR="00A241A4">
        <w:rPr>
          <w:rFonts w:ascii="Verdana" w:hAnsi="Verdana"/>
          <w:sz w:val="20"/>
          <w:lang w:val="en-GB" w:eastAsia="nl-NL"/>
        </w:rPr>
        <w:t xml:space="preserve"> in</w:t>
      </w:r>
      <w:r w:rsidRPr="002969CC">
        <w:rPr>
          <w:rFonts w:ascii="Verdana" w:hAnsi="Verdana"/>
          <w:sz w:val="20"/>
          <w:lang w:val="en-GB" w:eastAsia="nl-NL"/>
        </w:rPr>
        <w:t xml:space="preserve">terest in </w:t>
      </w:r>
      <w:r w:rsidR="00895508">
        <w:rPr>
          <w:rFonts w:ascii="Verdana" w:hAnsi="Verdana"/>
          <w:sz w:val="20"/>
          <w:lang w:val="en-GB" w:eastAsia="nl-NL"/>
        </w:rPr>
        <w:t>using the</w:t>
      </w:r>
      <w:r w:rsidR="00683778">
        <w:rPr>
          <w:rFonts w:ascii="Verdana" w:hAnsi="Verdana"/>
          <w:sz w:val="20"/>
          <w:lang w:val="en-GB" w:eastAsia="nl-NL"/>
        </w:rPr>
        <w:t xml:space="preserve"> </w:t>
      </w:r>
      <w:r w:rsidRPr="002969CC">
        <w:rPr>
          <w:rFonts w:ascii="Verdana" w:hAnsi="Verdana"/>
          <w:sz w:val="20"/>
          <w:lang w:val="en-GB" w:eastAsia="nl-NL"/>
        </w:rPr>
        <w:t>capacities of indigenous</w:t>
      </w:r>
      <w:r w:rsidR="00A241A4">
        <w:rPr>
          <w:rFonts w:ascii="Verdana" w:hAnsi="Verdana"/>
          <w:sz w:val="20"/>
          <w:lang w:val="en-GB" w:eastAsia="nl-NL"/>
        </w:rPr>
        <w:t xml:space="preserve"> </w:t>
      </w:r>
      <w:r w:rsidRPr="002969CC">
        <w:rPr>
          <w:rFonts w:ascii="Verdana" w:hAnsi="Verdana"/>
          <w:sz w:val="20"/>
          <w:lang w:val="en-GB" w:eastAsia="nl-NL"/>
        </w:rPr>
        <w:t xml:space="preserve">microbial </w:t>
      </w:r>
      <w:r w:rsidR="00C068DB">
        <w:rPr>
          <w:rFonts w:ascii="Verdana" w:hAnsi="Verdana"/>
          <w:sz w:val="20"/>
          <w:lang w:val="en-GB" w:eastAsia="nl-NL"/>
        </w:rPr>
        <w:t>communities</w:t>
      </w:r>
      <w:r w:rsidR="00C068DB" w:rsidRPr="002969CC">
        <w:rPr>
          <w:rFonts w:ascii="Verdana" w:hAnsi="Verdana"/>
          <w:sz w:val="20"/>
          <w:lang w:val="en-GB" w:eastAsia="nl-NL"/>
        </w:rPr>
        <w:t xml:space="preserve"> </w:t>
      </w:r>
      <w:r w:rsidRPr="002969CC">
        <w:rPr>
          <w:rFonts w:ascii="Verdana" w:hAnsi="Verdana"/>
          <w:sz w:val="20"/>
          <w:lang w:val="en-GB" w:eastAsia="nl-NL"/>
        </w:rPr>
        <w:t xml:space="preserve">to remediate </w:t>
      </w:r>
      <w:r w:rsidR="00BD7C85">
        <w:rPr>
          <w:rFonts w:ascii="Verdana" w:hAnsi="Verdana"/>
          <w:sz w:val="20"/>
          <w:lang w:val="en-GB" w:eastAsia="nl-NL"/>
        </w:rPr>
        <w:t>CE</w:t>
      </w:r>
      <w:r w:rsidR="00895508">
        <w:rPr>
          <w:rFonts w:ascii="Verdana" w:hAnsi="Verdana"/>
          <w:sz w:val="20"/>
          <w:lang w:val="en-GB" w:eastAsia="nl-NL"/>
        </w:rPr>
        <w:t xml:space="preserve"> contaminated </w:t>
      </w:r>
      <w:r w:rsidR="00743F22">
        <w:rPr>
          <w:rFonts w:ascii="Verdana" w:hAnsi="Verdana"/>
          <w:sz w:val="20"/>
          <w:lang w:val="en-GB" w:eastAsia="nl-NL"/>
        </w:rPr>
        <w:t>aquifers</w:t>
      </w:r>
      <w:r w:rsidR="00743F22" w:rsidRPr="00743F22" w:rsidDel="00743F22">
        <w:rPr>
          <w:rFonts w:ascii="Verdana" w:hAnsi="Verdana"/>
          <w:sz w:val="20"/>
          <w:lang w:val="en-GB" w:eastAsia="nl-NL"/>
        </w:rPr>
        <w:t xml:space="preserve"> </w:t>
      </w:r>
      <w:r w:rsidR="00A241A4">
        <w:rPr>
          <w:rFonts w:ascii="Verdana" w:hAnsi="Verdana"/>
          <w:sz w:val="20"/>
          <w:lang w:val="en-GB" w:eastAsia="nl-NL"/>
        </w:rPr>
        <w:t>by ERD</w:t>
      </w:r>
      <w:r w:rsidRPr="002969CC">
        <w:rPr>
          <w:rFonts w:ascii="Verdana" w:hAnsi="Verdana"/>
          <w:sz w:val="20"/>
          <w:lang w:val="en-GB" w:eastAsia="nl-NL"/>
        </w:rPr>
        <w:t xml:space="preserve">. </w:t>
      </w:r>
      <w:ins w:id="48" w:author="Atashgahi, Siavash" w:date="2016-08-07T20:08:00Z">
        <w:r w:rsidR="006E0496">
          <w:rPr>
            <w:rFonts w:ascii="Verdana" w:hAnsi="Verdana"/>
            <w:sz w:val="20"/>
            <w:lang w:val="en-GB" w:eastAsia="nl-NL"/>
          </w:rPr>
          <w:t xml:space="preserve">However, </w:t>
        </w:r>
      </w:ins>
      <w:ins w:id="49" w:author="Atashgahi, Siavash" w:date="2016-08-07T20:41:00Z">
        <w:r w:rsidR="00762017">
          <w:rPr>
            <w:rFonts w:ascii="Verdana" w:hAnsi="Verdana"/>
            <w:sz w:val="20"/>
            <w:lang w:val="en-GB" w:eastAsia="nl-NL"/>
          </w:rPr>
          <w:t xml:space="preserve">the </w:t>
        </w:r>
      </w:ins>
      <w:ins w:id="50" w:author="Atashgahi, Siavash" w:date="2016-08-07T20:08:00Z">
        <w:r w:rsidR="006E0496">
          <w:rPr>
            <w:rFonts w:ascii="Verdana" w:hAnsi="Verdana"/>
            <w:sz w:val="20"/>
            <w:lang w:val="en-GB" w:eastAsia="nl-NL"/>
          </w:rPr>
          <w:t xml:space="preserve">ERD </w:t>
        </w:r>
      </w:ins>
      <w:ins w:id="51" w:author="Atashgahi, Siavash" w:date="2016-08-07T20:24:00Z">
        <w:r w:rsidR="009A5487">
          <w:rPr>
            <w:rFonts w:ascii="Verdana" w:hAnsi="Verdana"/>
            <w:sz w:val="20"/>
            <w:lang w:val="en-GB" w:eastAsia="nl-NL"/>
          </w:rPr>
          <w:t>bioremediation efforts</w:t>
        </w:r>
      </w:ins>
      <w:ins w:id="52" w:author="Atashgahi, Siavash" w:date="2016-08-07T20:08:00Z">
        <w:r w:rsidR="006E0496">
          <w:rPr>
            <w:rFonts w:ascii="Verdana" w:hAnsi="Verdana"/>
            <w:sz w:val="20"/>
            <w:lang w:val="en-GB" w:eastAsia="nl-NL"/>
          </w:rPr>
          <w:t xml:space="preserve"> </w:t>
        </w:r>
      </w:ins>
      <w:ins w:id="53" w:author="Atashgahi, Siavash" w:date="2016-08-07T20:24:00Z">
        <w:r w:rsidR="009A5487">
          <w:rPr>
            <w:rFonts w:ascii="Verdana" w:hAnsi="Verdana"/>
            <w:sz w:val="20"/>
            <w:lang w:val="en-GB" w:eastAsia="nl-NL"/>
          </w:rPr>
          <w:t>are</w:t>
        </w:r>
      </w:ins>
      <w:ins w:id="54" w:author="Atashgahi, Siavash" w:date="2016-08-07T20:08:00Z">
        <w:r w:rsidR="006E0496">
          <w:rPr>
            <w:rFonts w:ascii="Verdana" w:hAnsi="Verdana"/>
            <w:sz w:val="20"/>
            <w:lang w:val="en-GB" w:eastAsia="nl-NL"/>
          </w:rPr>
          <w:t xml:space="preserve"> </w:t>
        </w:r>
      </w:ins>
      <w:ins w:id="55" w:author="Atashgahi, Siavash" w:date="2016-08-07T20:10:00Z">
        <w:r w:rsidR="006E0496">
          <w:rPr>
            <w:rFonts w:ascii="Verdana" w:hAnsi="Verdana"/>
            <w:sz w:val="20"/>
            <w:lang w:val="en-GB" w:eastAsia="nl-NL"/>
          </w:rPr>
          <w:t xml:space="preserve">mostly applied as a </w:t>
        </w:r>
      </w:ins>
      <w:ins w:id="56" w:author="Atashgahi, Siavash" w:date="2016-08-07T20:43:00Z">
        <w:r w:rsidR="00762017">
          <w:rPr>
            <w:rFonts w:ascii="Verdana" w:hAnsi="Verdana"/>
            <w:sz w:val="20"/>
            <w:lang w:val="en-GB" w:eastAsia="nl-NL"/>
          </w:rPr>
          <w:t>‘</w:t>
        </w:r>
      </w:ins>
      <w:ins w:id="57" w:author="Atashgahi, Siavash" w:date="2016-08-07T20:10:00Z">
        <w:r w:rsidR="006E0496">
          <w:rPr>
            <w:rFonts w:ascii="Verdana" w:hAnsi="Verdana"/>
            <w:sz w:val="20"/>
            <w:lang w:val="en-GB" w:eastAsia="nl-NL"/>
          </w:rPr>
          <w:t>black box</w:t>
        </w:r>
      </w:ins>
      <w:ins w:id="58" w:author="Atashgahi, Siavash" w:date="2016-08-07T20:43:00Z">
        <w:r w:rsidR="00762017">
          <w:rPr>
            <w:rFonts w:ascii="Verdana" w:hAnsi="Verdana"/>
            <w:sz w:val="20"/>
            <w:lang w:val="en-GB" w:eastAsia="nl-NL"/>
          </w:rPr>
          <w:t>’</w:t>
        </w:r>
      </w:ins>
      <w:ins w:id="59" w:author="Atashgahi, Siavash" w:date="2016-08-07T20:10:00Z">
        <w:r w:rsidR="006E0496">
          <w:rPr>
            <w:rFonts w:ascii="Verdana" w:hAnsi="Verdana"/>
            <w:sz w:val="20"/>
            <w:lang w:val="en-GB" w:eastAsia="nl-NL"/>
          </w:rPr>
          <w:t xml:space="preserve"> </w:t>
        </w:r>
      </w:ins>
      <w:ins w:id="60" w:author="Atashgahi, Siavash" w:date="2016-08-07T20:22:00Z">
        <w:r w:rsidR="009A5487">
          <w:rPr>
            <w:rFonts w:ascii="Verdana" w:hAnsi="Verdana"/>
            <w:sz w:val="20"/>
            <w:lang w:val="en-GB" w:eastAsia="nl-NL"/>
          </w:rPr>
          <w:t xml:space="preserve">without </w:t>
        </w:r>
      </w:ins>
      <w:ins w:id="61" w:author="Stams, Fons" w:date="2016-08-09T15:39:00Z">
        <w:r w:rsidR="00521165">
          <w:rPr>
            <w:rFonts w:ascii="Verdana" w:hAnsi="Verdana"/>
            <w:sz w:val="20"/>
            <w:lang w:val="en-GB" w:eastAsia="nl-NL"/>
          </w:rPr>
          <w:t xml:space="preserve">having </w:t>
        </w:r>
      </w:ins>
      <w:ins w:id="62" w:author="Atashgahi, Siavash" w:date="2016-08-07T20:23:00Z">
        <w:r w:rsidR="009A5487">
          <w:rPr>
            <w:rFonts w:ascii="Verdana" w:hAnsi="Verdana"/>
            <w:sz w:val="20"/>
            <w:lang w:val="en-GB" w:eastAsia="nl-NL"/>
          </w:rPr>
          <w:t>fundamental</w:t>
        </w:r>
      </w:ins>
      <w:ins w:id="63" w:author="Atashgahi, Siavash" w:date="2016-08-07T20:22:00Z">
        <w:r w:rsidR="009A5487">
          <w:rPr>
            <w:rFonts w:ascii="Verdana" w:hAnsi="Verdana"/>
            <w:sz w:val="20"/>
            <w:lang w:val="en-GB" w:eastAsia="nl-NL"/>
          </w:rPr>
          <w:t xml:space="preserve"> insight </w:t>
        </w:r>
      </w:ins>
      <w:ins w:id="64" w:author="Atashgahi, Siavash" w:date="2016-08-07T20:23:00Z">
        <w:r w:rsidR="009A5487">
          <w:rPr>
            <w:rFonts w:ascii="Verdana" w:hAnsi="Verdana"/>
            <w:sz w:val="20"/>
            <w:lang w:val="en-GB" w:eastAsia="nl-NL"/>
          </w:rPr>
          <w:t xml:space="preserve">into the underlying </w:t>
        </w:r>
      </w:ins>
      <w:ins w:id="65" w:author="Atashgahi, Siavash" w:date="2016-08-07T20:43:00Z">
        <w:r w:rsidR="00762017">
          <w:rPr>
            <w:rFonts w:ascii="Verdana" w:hAnsi="Verdana"/>
            <w:sz w:val="20"/>
            <w:lang w:val="en-GB" w:eastAsia="nl-NL"/>
          </w:rPr>
          <w:t xml:space="preserve">biogeochemical </w:t>
        </w:r>
      </w:ins>
      <w:ins w:id="66" w:author="Atashgahi, Siavash" w:date="2016-08-07T20:23:00Z">
        <w:r w:rsidR="009A5487">
          <w:rPr>
            <w:rFonts w:ascii="Verdana" w:hAnsi="Verdana"/>
            <w:sz w:val="20"/>
            <w:lang w:val="en-GB" w:eastAsia="nl-NL"/>
          </w:rPr>
          <w:t>processes</w:t>
        </w:r>
      </w:ins>
      <w:ins w:id="67" w:author="Atashgahi, Siavash" w:date="2016-08-07T20:40:00Z">
        <w:r w:rsidR="00762017">
          <w:rPr>
            <w:rFonts w:ascii="Verdana" w:hAnsi="Verdana"/>
            <w:sz w:val="20"/>
            <w:lang w:val="en-GB" w:eastAsia="nl-NL"/>
          </w:rPr>
          <w:t xml:space="preserve"> that govern the activity of key OHRB</w:t>
        </w:r>
      </w:ins>
      <w:ins w:id="68" w:author="Atashgahi, Siavash" w:date="2016-08-07T20:23:00Z">
        <w:r w:rsidR="009A5487">
          <w:rPr>
            <w:rFonts w:ascii="Verdana" w:hAnsi="Verdana"/>
            <w:sz w:val="20"/>
            <w:lang w:val="en-GB" w:eastAsia="nl-NL"/>
          </w:rPr>
          <w:t>.</w:t>
        </w:r>
      </w:ins>
      <w:ins w:id="69" w:author="Atashgahi, Siavash" w:date="2016-08-07T20:22:00Z">
        <w:r w:rsidR="009A5487">
          <w:rPr>
            <w:rFonts w:ascii="Verdana" w:hAnsi="Verdana"/>
            <w:sz w:val="20"/>
            <w:lang w:val="en-GB" w:eastAsia="nl-NL"/>
          </w:rPr>
          <w:t xml:space="preserve"> </w:t>
        </w:r>
      </w:ins>
      <w:r w:rsidR="00C6328B">
        <w:rPr>
          <w:rFonts w:ascii="Verdana" w:hAnsi="Verdana"/>
          <w:sz w:val="20"/>
          <w:lang w:val="en-GB" w:eastAsia="nl-NL"/>
        </w:rPr>
        <w:t xml:space="preserve">In order to </w:t>
      </w:r>
      <w:r w:rsidR="00895508">
        <w:rPr>
          <w:rFonts w:ascii="Verdana" w:hAnsi="Verdana"/>
          <w:sz w:val="20"/>
          <w:lang w:val="en-GB" w:eastAsia="nl-NL"/>
        </w:rPr>
        <w:t>improve</w:t>
      </w:r>
      <w:r w:rsidR="00C6328B">
        <w:rPr>
          <w:rFonts w:ascii="Verdana" w:hAnsi="Verdana"/>
          <w:sz w:val="20"/>
          <w:lang w:val="en-GB" w:eastAsia="nl-NL"/>
        </w:rPr>
        <w:t xml:space="preserve"> </w:t>
      </w:r>
      <w:r w:rsidR="00BD7C85">
        <w:rPr>
          <w:rFonts w:ascii="Verdana" w:hAnsi="Verdana"/>
          <w:sz w:val="20"/>
          <w:lang w:val="en-GB" w:eastAsia="nl-NL"/>
        </w:rPr>
        <w:t>CE</w:t>
      </w:r>
      <w:r w:rsidR="00577334">
        <w:rPr>
          <w:rFonts w:ascii="Verdana" w:hAnsi="Verdana"/>
          <w:sz w:val="20"/>
          <w:lang w:val="en-GB" w:eastAsia="nl-NL"/>
        </w:rPr>
        <w:t xml:space="preserve"> contaminated site</w:t>
      </w:r>
      <w:r w:rsidR="00C6328B" w:rsidRPr="00C6328B">
        <w:rPr>
          <w:rFonts w:ascii="Verdana" w:hAnsi="Verdana"/>
          <w:sz w:val="20"/>
          <w:lang w:val="en-GB" w:eastAsia="nl-NL"/>
        </w:rPr>
        <w:t xml:space="preserve"> bioremediation</w:t>
      </w:r>
      <w:r w:rsidR="00C6328B">
        <w:rPr>
          <w:rFonts w:ascii="Verdana" w:hAnsi="Verdana"/>
          <w:sz w:val="20"/>
          <w:lang w:val="en-GB" w:eastAsia="nl-NL"/>
        </w:rPr>
        <w:t xml:space="preserve">, the biogeochemical shifts induced by </w:t>
      </w:r>
      <w:r w:rsidR="00C6328B">
        <w:rPr>
          <w:rFonts w:ascii="Verdana" w:hAnsi="Verdana"/>
          <w:sz w:val="20"/>
          <w:lang w:val="en-GB" w:eastAsia="nl-NL"/>
        </w:rPr>
        <w:lastRenderedPageBreak/>
        <w:t xml:space="preserve">biostimulation </w:t>
      </w:r>
      <w:r w:rsidR="0072486E">
        <w:rPr>
          <w:rFonts w:ascii="Verdana" w:hAnsi="Verdana"/>
          <w:sz w:val="20"/>
          <w:lang w:val="en-GB" w:eastAsia="nl-NL"/>
        </w:rPr>
        <w:t>must</w:t>
      </w:r>
      <w:r w:rsidR="00C6328B">
        <w:rPr>
          <w:rFonts w:ascii="Verdana" w:hAnsi="Verdana"/>
          <w:sz w:val="20"/>
          <w:lang w:val="en-GB" w:eastAsia="nl-NL"/>
        </w:rPr>
        <w:t xml:space="preserve"> be understood</w:t>
      </w:r>
      <w:r w:rsidR="00AF2026">
        <w:rPr>
          <w:rFonts w:ascii="Verdana" w:hAnsi="Verdana"/>
          <w:sz w:val="20"/>
          <w:lang w:val="en-GB" w:eastAsia="nl-NL"/>
        </w:rPr>
        <w:t>,</w:t>
      </w:r>
      <w:r w:rsidR="00C6328B">
        <w:rPr>
          <w:rFonts w:ascii="Verdana" w:hAnsi="Verdana"/>
          <w:sz w:val="20"/>
          <w:lang w:val="en-GB" w:eastAsia="nl-NL"/>
        </w:rPr>
        <w:t xml:space="preserve"> </w:t>
      </w:r>
      <w:r w:rsidR="00B97F77">
        <w:rPr>
          <w:rFonts w:ascii="Verdana" w:hAnsi="Verdana"/>
          <w:sz w:val="20"/>
          <w:lang w:val="en-GB" w:eastAsia="nl-NL"/>
        </w:rPr>
        <w:t xml:space="preserve">and the </w:t>
      </w:r>
      <w:r w:rsidR="00743F22">
        <w:rPr>
          <w:rFonts w:ascii="Verdana" w:hAnsi="Verdana"/>
          <w:sz w:val="20"/>
          <w:lang w:val="en-GB" w:eastAsia="nl-NL"/>
        </w:rPr>
        <w:t xml:space="preserve">abundance and activity of </w:t>
      </w:r>
      <w:r w:rsidR="00B97F77">
        <w:rPr>
          <w:rFonts w:ascii="Verdana" w:hAnsi="Verdana"/>
          <w:sz w:val="20"/>
          <w:lang w:val="en-GB" w:eastAsia="nl-NL"/>
        </w:rPr>
        <w:t xml:space="preserve">key </w:t>
      </w:r>
      <w:r w:rsidR="00C6328B">
        <w:rPr>
          <w:rFonts w:ascii="Verdana" w:hAnsi="Verdana"/>
          <w:sz w:val="20"/>
          <w:lang w:val="en-GB" w:eastAsia="nl-NL"/>
        </w:rPr>
        <w:t>OH</w:t>
      </w:r>
      <w:r w:rsidR="00B97F77">
        <w:rPr>
          <w:rFonts w:ascii="Verdana" w:hAnsi="Verdana"/>
          <w:sz w:val="20"/>
          <w:lang w:val="en-GB" w:eastAsia="nl-NL"/>
        </w:rPr>
        <w:t xml:space="preserve">RB </w:t>
      </w:r>
      <w:r w:rsidR="0072486E">
        <w:rPr>
          <w:rFonts w:ascii="Verdana" w:hAnsi="Verdana"/>
          <w:sz w:val="20"/>
          <w:lang w:val="en-GB" w:eastAsia="nl-NL"/>
        </w:rPr>
        <w:t>must</w:t>
      </w:r>
      <w:r w:rsidR="00B97F77">
        <w:rPr>
          <w:rFonts w:ascii="Verdana" w:hAnsi="Verdana"/>
          <w:sz w:val="20"/>
          <w:lang w:val="en-GB" w:eastAsia="nl-NL"/>
        </w:rPr>
        <w:t xml:space="preserve"> be placed into </w:t>
      </w:r>
      <w:r w:rsidR="00743F22">
        <w:rPr>
          <w:rFonts w:ascii="Verdana" w:hAnsi="Verdana"/>
          <w:sz w:val="20"/>
          <w:lang w:val="en-GB" w:eastAsia="nl-NL"/>
        </w:rPr>
        <w:t xml:space="preserve">the context of interlinked microbial networks, including the </w:t>
      </w:r>
      <w:r w:rsidR="00C6328B">
        <w:rPr>
          <w:rFonts w:ascii="Verdana" w:hAnsi="Verdana"/>
          <w:sz w:val="20"/>
          <w:lang w:val="en-GB" w:eastAsia="nl-NL"/>
        </w:rPr>
        <w:t>supporting/competing electron donor/acceptor processes.</w:t>
      </w:r>
    </w:p>
    <w:p w:rsidR="00A32B92" w:rsidRDefault="00A32B92" w:rsidP="0025093E">
      <w:pPr>
        <w:spacing w:line="480" w:lineRule="auto"/>
        <w:contextualSpacing/>
        <w:rPr>
          <w:rFonts w:ascii="Verdana" w:hAnsi="Verdana"/>
          <w:sz w:val="20"/>
          <w:lang w:val="en-GB" w:eastAsia="nl-NL"/>
        </w:rPr>
      </w:pPr>
    </w:p>
    <w:p w:rsidR="003B50F5" w:rsidRPr="00261191" w:rsidRDefault="00B34DC9" w:rsidP="0025093E">
      <w:pPr>
        <w:spacing w:line="480" w:lineRule="auto"/>
        <w:contextualSpacing/>
        <w:rPr>
          <w:rFonts w:ascii="Verdana" w:hAnsi="Verdana"/>
          <w:i/>
          <w:sz w:val="20"/>
          <w:lang w:val="en-GB" w:eastAsia="nl-NL"/>
        </w:rPr>
      </w:pPr>
      <w:r>
        <w:rPr>
          <w:rFonts w:ascii="Verdana" w:hAnsi="Verdana"/>
          <w:i/>
          <w:sz w:val="20"/>
          <w:lang w:val="en-GB" w:eastAsia="nl-NL"/>
        </w:rPr>
        <w:t xml:space="preserve">Geochemical and microbial </w:t>
      </w:r>
      <w:r w:rsidR="00E40530">
        <w:rPr>
          <w:rFonts w:ascii="Verdana" w:hAnsi="Verdana"/>
          <w:i/>
          <w:sz w:val="20"/>
          <w:lang w:val="en-GB" w:eastAsia="nl-NL"/>
        </w:rPr>
        <w:t>dynamics</w:t>
      </w:r>
      <w:r w:rsidR="00E54A05">
        <w:rPr>
          <w:rFonts w:ascii="Verdana" w:hAnsi="Verdana"/>
          <w:i/>
          <w:sz w:val="20"/>
          <w:lang w:val="en-GB" w:eastAsia="nl-NL"/>
        </w:rPr>
        <w:t xml:space="preserve">: </w:t>
      </w:r>
      <w:r w:rsidR="00C146C1">
        <w:rPr>
          <w:rFonts w:ascii="Verdana" w:hAnsi="Verdana"/>
          <w:i/>
          <w:sz w:val="20"/>
          <w:lang w:val="en-GB" w:eastAsia="nl-NL"/>
        </w:rPr>
        <w:t>p</w:t>
      </w:r>
      <w:r w:rsidR="003B50F5" w:rsidRPr="00261191">
        <w:rPr>
          <w:rFonts w:ascii="Verdana" w:hAnsi="Verdana"/>
          <w:i/>
          <w:sz w:val="20"/>
          <w:lang w:val="en-GB" w:eastAsia="nl-NL"/>
        </w:rPr>
        <w:t>re-biostimulation phase</w:t>
      </w:r>
    </w:p>
    <w:p w:rsidR="00B25C2B" w:rsidRDefault="00AE0CA3" w:rsidP="00A521B1">
      <w:pPr>
        <w:spacing w:line="480" w:lineRule="auto"/>
        <w:contextualSpacing/>
        <w:rPr>
          <w:lang w:val="en-GB"/>
        </w:rPr>
      </w:pPr>
      <w:r>
        <w:rPr>
          <w:rFonts w:ascii="Verdana" w:hAnsi="Verdana"/>
          <w:sz w:val="20"/>
          <w:lang w:val="en-GB" w:eastAsia="nl-NL"/>
        </w:rPr>
        <w:t xml:space="preserve">The almost complete </w:t>
      </w:r>
      <w:r w:rsidR="00F415A1">
        <w:rPr>
          <w:rFonts w:ascii="Verdana" w:hAnsi="Verdana"/>
          <w:sz w:val="20"/>
          <w:lang w:val="en-GB" w:eastAsia="nl-NL"/>
        </w:rPr>
        <w:t xml:space="preserve">removal </w:t>
      </w:r>
      <w:r>
        <w:rPr>
          <w:rFonts w:ascii="Verdana" w:hAnsi="Verdana"/>
          <w:sz w:val="20"/>
          <w:lang w:val="en-GB" w:eastAsia="nl-NL"/>
        </w:rPr>
        <w:t>of TCE and the dominance of cDCE</w:t>
      </w:r>
      <w:r w:rsidDel="00AE0CA3">
        <w:rPr>
          <w:rFonts w:ascii="Verdana" w:hAnsi="Verdana"/>
          <w:sz w:val="20"/>
          <w:lang w:val="en-GB" w:eastAsia="nl-NL"/>
        </w:rPr>
        <w:t xml:space="preserve"> </w:t>
      </w:r>
      <w:r w:rsidR="005154C0">
        <w:rPr>
          <w:rFonts w:ascii="Verdana" w:hAnsi="Verdana"/>
          <w:sz w:val="20"/>
          <w:lang w:val="en-GB" w:eastAsia="nl-NL"/>
        </w:rPr>
        <w:t xml:space="preserve">before biostimulation </w:t>
      </w:r>
      <w:r w:rsidR="00482C4C">
        <w:rPr>
          <w:rFonts w:ascii="Verdana" w:hAnsi="Verdana"/>
          <w:sz w:val="20"/>
          <w:lang w:val="en-GB" w:eastAsia="nl-NL"/>
        </w:rPr>
        <w:t>indicate</w:t>
      </w:r>
      <w:r w:rsidR="005154C0">
        <w:rPr>
          <w:rFonts w:ascii="Verdana" w:hAnsi="Verdana"/>
          <w:sz w:val="20"/>
          <w:lang w:val="en-GB" w:eastAsia="nl-NL"/>
        </w:rPr>
        <w:t>d</w:t>
      </w:r>
      <w:r w:rsidR="00C93A31" w:rsidRPr="002979F3">
        <w:rPr>
          <w:rFonts w:ascii="Verdana" w:hAnsi="Verdana"/>
          <w:sz w:val="20"/>
          <w:lang w:val="en-GB" w:eastAsia="nl-NL"/>
        </w:rPr>
        <w:t xml:space="preserve"> </w:t>
      </w:r>
      <w:r w:rsidR="00287FCC">
        <w:rPr>
          <w:rFonts w:ascii="Verdana" w:hAnsi="Verdana"/>
          <w:sz w:val="20"/>
          <w:lang w:val="en-GB" w:eastAsia="nl-NL"/>
        </w:rPr>
        <w:t xml:space="preserve">naturally occurring </w:t>
      </w:r>
      <w:r w:rsidR="00AF5B81">
        <w:rPr>
          <w:rFonts w:ascii="Verdana" w:hAnsi="Verdana"/>
          <w:sz w:val="20"/>
          <w:lang w:val="en-GB" w:eastAsia="nl-NL"/>
        </w:rPr>
        <w:t>reductive dechlorination</w:t>
      </w:r>
      <w:r w:rsidR="00302C80">
        <w:rPr>
          <w:rFonts w:ascii="Verdana" w:hAnsi="Verdana"/>
          <w:sz w:val="20"/>
          <w:lang w:val="en-GB" w:eastAsia="nl-NL"/>
        </w:rPr>
        <w:t xml:space="preserve"> and hence </w:t>
      </w:r>
      <w:r w:rsidR="00BF11F5" w:rsidRPr="002979F3">
        <w:rPr>
          <w:rFonts w:ascii="Verdana" w:hAnsi="Verdana"/>
          <w:sz w:val="20"/>
          <w:lang w:val="en-GB" w:eastAsia="nl-NL"/>
        </w:rPr>
        <w:t>TCE</w:t>
      </w:r>
      <w:r w:rsidR="00B25C2B">
        <w:rPr>
          <w:rFonts w:ascii="Verdana" w:hAnsi="Verdana"/>
          <w:sz w:val="20"/>
          <w:lang w:val="en-GB" w:eastAsia="nl-NL"/>
        </w:rPr>
        <w:t xml:space="preserve"> </w:t>
      </w:r>
      <w:r w:rsidR="00C146C1">
        <w:rPr>
          <w:rFonts w:ascii="Verdana" w:hAnsi="Verdana"/>
          <w:sz w:val="20"/>
          <w:lang w:val="en-GB" w:eastAsia="nl-NL"/>
        </w:rPr>
        <w:t xml:space="preserve">depletion </w:t>
      </w:r>
      <w:r w:rsidR="00482C4C">
        <w:rPr>
          <w:rFonts w:ascii="Verdana" w:hAnsi="Verdana"/>
          <w:sz w:val="20"/>
          <w:lang w:val="en-GB" w:eastAsia="nl-NL"/>
        </w:rPr>
        <w:t>(Table S4)</w:t>
      </w:r>
      <w:r w:rsidR="008D1C45">
        <w:rPr>
          <w:rFonts w:ascii="Verdana" w:hAnsi="Verdana"/>
          <w:sz w:val="20"/>
          <w:lang w:val="en-GB" w:eastAsia="nl-NL"/>
        </w:rPr>
        <w:t xml:space="preserve"> </w:t>
      </w:r>
      <w:r w:rsidR="00302C80">
        <w:rPr>
          <w:rFonts w:ascii="Verdana" w:hAnsi="Verdana"/>
          <w:sz w:val="20"/>
          <w:lang w:val="en-GB" w:eastAsia="nl-NL"/>
        </w:rPr>
        <w:t xml:space="preserve">formerly </w:t>
      </w:r>
      <w:r w:rsidR="00BF11F5" w:rsidRPr="002979F3">
        <w:rPr>
          <w:rFonts w:ascii="Verdana" w:hAnsi="Verdana"/>
          <w:sz w:val="20"/>
          <w:lang w:val="en-GB" w:eastAsia="nl-NL"/>
        </w:rPr>
        <w:t xml:space="preserve">reported </w:t>
      </w:r>
      <w:r w:rsidR="00302C80">
        <w:rPr>
          <w:rFonts w:ascii="Verdana" w:hAnsi="Verdana"/>
          <w:sz w:val="20"/>
          <w:lang w:val="en-GB" w:eastAsia="nl-NL"/>
        </w:rPr>
        <w:t xml:space="preserve">to be present </w:t>
      </w:r>
      <w:r w:rsidR="00BF11F5" w:rsidRPr="002979F3">
        <w:rPr>
          <w:rFonts w:ascii="Verdana" w:hAnsi="Verdana"/>
          <w:sz w:val="20"/>
          <w:lang w:val="en-GB" w:eastAsia="nl-NL"/>
        </w:rPr>
        <w:t xml:space="preserve">at this site </w:t>
      </w:r>
      <w:r w:rsidR="002979F3" w:rsidRPr="002979F3">
        <w:rPr>
          <w:rFonts w:ascii="Verdana" w:hAnsi="Verdana"/>
          <w:sz w:val="20"/>
          <w:lang w:val="en-GB" w:eastAsia="nl-NL"/>
        </w:rPr>
        <w:fldChar w:fldCharType="begin">
          <w:fldData xml:space="preserve">PEVuZE5vdGU+PENpdGU+PEF1dGhvcj5TY2huZWlkZXdpbmQ8L0F1dGhvcj48WWVhcj4yMDE0PC9Z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</w:fldData>
        </w:fldChar>
      </w:r>
      <w:r w:rsidR="0066193C">
        <w:rPr>
          <w:rFonts w:ascii="Verdana" w:hAnsi="Verdana"/>
          <w:sz w:val="20"/>
          <w:lang w:val="en-GB" w:eastAsia="nl-NL"/>
        </w:rPr>
        <w:instrText xml:space="preserve"> ADDIN EN.CITE </w:instrText>
      </w:r>
      <w:r w:rsidR="0066193C">
        <w:rPr>
          <w:rFonts w:ascii="Verdana" w:hAnsi="Verdana"/>
          <w:sz w:val="20"/>
          <w:lang w:val="en-GB" w:eastAsia="nl-NL"/>
        </w:rPr>
        <w:fldChar w:fldCharType="begin">
          <w:fldData xml:space="preserve">PEVuZE5vdGU+PENpdGU+PEF1dGhvcj5TY2huZWlkZXdpbmQ8L0F1dGhvcj48WWVhcj4yMDE0PC9Z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</w:fldData>
        </w:fldChar>
      </w:r>
      <w:r w:rsidR="0066193C">
        <w:rPr>
          <w:rFonts w:ascii="Verdana" w:hAnsi="Verdana"/>
          <w:sz w:val="20"/>
          <w:lang w:val="en-GB" w:eastAsia="nl-NL"/>
        </w:rPr>
        <w:instrText xml:space="preserve"> ADDIN EN.CITE.DATA </w:instrText>
      </w:r>
      <w:r w:rsidR="0066193C">
        <w:rPr>
          <w:rFonts w:ascii="Verdana" w:hAnsi="Verdana"/>
          <w:sz w:val="20"/>
          <w:lang w:val="en-GB" w:eastAsia="nl-NL"/>
        </w:rPr>
      </w:r>
      <w:r w:rsidR="0066193C">
        <w:rPr>
          <w:rFonts w:ascii="Verdana" w:hAnsi="Verdana"/>
          <w:sz w:val="20"/>
          <w:lang w:val="en-GB" w:eastAsia="nl-NL"/>
        </w:rPr>
        <w:fldChar w:fldCharType="end"/>
      </w:r>
      <w:r w:rsidR="002979F3" w:rsidRPr="002979F3">
        <w:rPr>
          <w:rFonts w:ascii="Verdana" w:hAnsi="Verdana"/>
          <w:sz w:val="20"/>
          <w:lang w:val="en-GB" w:eastAsia="nl-NL"/>
        </w:rPr>
      </w:r>
      <w:r w:rsidR="002979F3" w:rsidRPr="002979F3">
        <w:rPr>
          <w:rFonts w:ascii="Verdana" w:hAnsi="Verdana"/>
          <w:sz w:val="20"/>
          <w:lang w:val="en-GB" w:eastAsia="nl-NL"/>
        </w:rPr>
        <w:fldChar w:fldCharType="separate"/>
      </w:r>
      <w:r w:rsidR="0066193C">
        <w:rPr>
          <w:rFonts w:ascii="Verdana" w:hAnsi="Verdana"/>
          <w:noProof/>
          <w:sz w:val="20"/>
          <w:lang w:val="en-GB" w:eastAsia="nl-NL"/>
        </w:rPr>
        <w:t>(Schneidewind et al., 2014)</w:t>
      </w:r>
      <w:r w:rsidR="002979F3" w:rsidRPr="002979F3">
        <w:rPr>
          <w:rFonts w:ascii="Verdana" w:hAnsi="Verdana"/>
          <w:sz w:val="20"/>
          <w:lang w:val="en-GB" w:eastAsia="nl-NL"/>
        </w:rPr>
        <w:fldChar w:fldCharType="end"/>
      </w:r>
      <w:r w:rsidR="002979F3" w:rsidRPr="002979F3">
        <w:rPr>
          <w:rFonts w:ascii="Verdana" w:hAnsi="Verdana"/>
          <w:sz w:val="20"/>
          <w:lang w:val="en-GB" w:eastAsia="nl-NL"/>
        </w:rPr>
        <w:t>. This could be a</w:t>
      </w:r>
      <w:r w:rsidR="00CA151C">
        <w:rPr>
          <w:rFonts w:ascii="Verdana" w:hAnsi="Verdana"/>
          <w:sz w:val="20"/>
          <w:lang w:val="en-GB" w:eastAsia="nl-NL"/>
        </w:rPr>
        <w:t>n</w:t>
      </w:r>
      <w:r w:rsidR="002979F3" w:rsidRPr="002979F3">
        <w:rPr>
          <w:rFonts w:ascii="Verdana" w:hAnsi="Verdana"/>
          <w:sz w:val="20"/>
          <w:lang w:val="en-GB" w:eastAsia="nl-NL"/>
        </w:rPr>
        <w:t xml:space="preserve"> explanation for the presence </w:t>
      </w:r>
      <w:r w:rsidR="00B9150D">
        <w:rPr>
          <w:rFonts w:ascii="Verdana" w:hAnsi="Verdana"/>
          <w:sz w:val="20"/>
          <w:lang w:val="en-GB" w:eastAsia="nl-NL"/>
        </w:rPr>
        <w:t xml:space="preserve">of </w:t>
      </w:r>
      <w:r w:rsidR="002979F3" w:rsidRPr="002979F3">
        <w:rPr>
          <w:rFonts w:ascii="Verdana" w:hAnsi="Verdana" w:cs="AdvMINION-I"/>
          <w:i/>
          <w:sz w:val="20"/>
          <w:lang w:val="en-GB"/>
        </w:rPr>
        <w:t xml:space="preserve">Sulfurospirillum </w:t>
      </w:r>
      <w:r w:rsidR="00BD6B0D" w:rsidRPr="00BD6B0D">
        <w:rPr>
          <w:rFonts w:ascii="Verdana" w:hAnsi="Verdana" w:cs="AdvMINION-I"/>
          <w:sz w:val="20"/>
          <w:lang w:val="en-GB"/>
        </w:rPr>
        <w:t>as</w:t>
      </w:r>
      <w:r w:rsidR="00BD6B0D">
        <w:rPr>
          <w:rFonts w:ascii="Verdana" w:hAnsi="Verdana" w:cs="AdvMINION-I"/>
          <w:i/>
          <w:sz w:val="20"/>
          <w:lang w:val="en-GB"/>
        </w:rPr>
        <w:t xml:space="preserve"> </w:t>
      </w:r>
      <w:r w:rsidR="00BD6B0D">
        <w:rPr>
          <w:rFonts w:ascii="Verdana" w:hAnsi="Verdana"/>
          <w:sz w:val="20"/>
          <w:lang w:val="en-GB"/>
        </w:rPr>
        <w:t xml:space="preserve">non-obligate dechlorinator of </w:t>
      </w:r>
      <w:r w:rsidR="00BD6B0D" w:rsidRPr="002979F3">
        <w:rPr>
          <w:rFonts w:ascii="Verdana" w:hAnsi="Verdana"/>
          <w:sz w:val="20"/>
          <w:lang w:val="en-GB" w:eastAsia="nl-NL"/>
        </w:rPr>
        <w:t xml:space="preserve">TCE to cDCE </w:t>
      </w:r>
      <w:r w:rsidR="00BD6B0D">
        <w:rPr>
          <w:rFonts w:ascii="Verdana" w:hAnsi="Verdana"/>
          <w:sz w:val="20"/>
          <w:lang w:val="en-GB" w:eastAsia="nl-NL"/>
        </w:rPr>
        <w:fldChar w:fldCharType="begin">
          <w:fldData xml:space="preserve">PEVuZE5vdGU+PENpdGU+PEF1dGhvcj5MdWlqdGVuPC9BdXRob3I+PFllYXI+MjAwMzwvWWVhcj48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</w:fldData>
        </w:fldChar>
      </w:r>
      <w:r w:rsidR="0066193C">
        <w:rPr>
          <w:rFonts w:ascii="Verdana" w:hAnsi="Verdana"/>
          <w:sz w:val="20"/>
          <w:lang w:val="en-GB" w:eastAsia="nl-NL"/>
        </w:rPr>
        <w:instrText xml:space="preserve"> ADDIN EN.CITE </w:instrText>
      </w:r>
      <w:r w:rsidR="0066193C">
        <w:rPr>
          <w:rFonts w:ascii="Verdana" w:hAnsi="Verdana"/>
          <w:sz w:val="20"/>
          <w:lang w:val="en-GB" w:eastAsia="nl-NL"/>
        </w:rPr>
        <w:fldChar w:fldCharType="begin">
          <w:fldData xml:space="preserve">PEVuZE5vdGU+PENpdGU+PEF1dGhvcj5MdWlqdGVuPC9BdXRob3I+PFllYXI+MjAwMzwvWWVhcj48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</w:fldData>
        </w:fldChar>
      </w:r>
      <w:r w:rsidR="0066193C">
        <w:rPr>
          <w:rFonts w:ascii="Verdana" w:hAnsi="Verdana"/>
          <w:sz w:val="20"/>
          <w:lang w:val="en-GB" w:eastAsia="nl-NL"/>
        </w:rPr>
        <w:instrText xml:space="preserve"> ADDIN EN.CITE.DATA </w:instrText>
      </w:r>
      <w:r w:rsidR="0066193C">
        <w:rPr>
          <w:rFonts w:ascii="Verdana" w:hAnsi="Verdana"/>
          <w:sz w:val="20"/>
          <w:lang w:val="en-GB" w:eastAsia="nl-NL"/>
        </w:rPr>
      </w:r>
      <w:r w:rsidR="0066193C">
        <w:rPr>
          <w:rFonts w:ascii="Verdana" w:hAnsi="Verdana"/>
          <w:sz w:val="20"/>
          <w:lang w:val="en-GB" w:eastAsia="nl-NL"/>
        </w:rPr>
        <w:fldChar w:fldCharType="end"/>
      </w:r>
      <w:r w:rsidR="00BD6B0D">
        <w:rPr>
          <w:rFonts w:ascii="Verdana" w:hAnsi="Verdana"/>
          <w:sz w:val="20"/>
          <w:lang w:val="en-GB" w:eastAsia="nl-NL"/>
        </w:rPr>
      </w:r>
      <w:r w:rsidR="00BD6B0D">
        <w:rPr>
          <w:rFonts w:ascii="Verdana" w:hAnsi="Verdana"/>
          <w:sz w:val="20"/>
          <w:lang w:val="en-GB" w:eastAsia="nl-NL"/>
        </w:rPr>
        <w:fldChar w:fldCharType="separate"/>
      </w:r>
      <w:r w:rsidR="0066193C">
        <w:rPr>
          <w:rFonts w:ascii="Verdana" w:hAnsi="Verdana"/>
          <w:noProof/>
          <w:sz w:val="20"/>
          <w:lang w:val="en-GB" w:eastAsia="nl-NL"/>
        </w:rPr>
        <w:t>(Luijten et al., 2003)</w:t>
      </w:r>
      <w:r w:rsidR="00BD6B0D">
        <w:rPr>
          <w:rFonts w:ascii="Verdana" w:hAnsi="Verdana"/>
          <w:sz w:val="20"/>
          <w:lang w:val="en-GB" w:eastAsia="nl-NL"/>
        </w:rPr>
        <w:fldChar w:fldCharType="end"/>
      </w:r>
      <w:r w:rsidR="00BD6B0D">
        <w:rPr>
          <w:rFonts w:ascii="Verdana" w:hAnsi="Verdana"/>
          <w:sz w:val="20"/>
          <w:lang w:val="en-GB" w:eastAsia="nl-NL"/>
        </w:rPr>
        <w:t xml:space="preserve"> </w:t>
      </w:r>
      <w:r w:rsidR="002979F3" w:rsidRPr="002979F3">
        <w:rPr>
          <w:rFonts w:ascii="Verdana" w:hAnsi="Verdana" w:cs="AdvMINION-I"/>
          <w:sz w:val="20"/>
          <w:lang w:val="en-GB"/>
        </w:rPr>
        <w:t>in</w:t>
      </w:r>
      <w:r w:rsidR="00AF5B81">
        <w:rPr>
          <w:rFonts w:ascii="Verdana" w:hAnsi="Verdana" w:cs="AdvMINION-I"/>
          <w:sz w:val="20"/>
          <w:lang w:val="en-GB"/>
        </w:rPr>
        <w:t xml:space="preserve"> the</w:t>
      </w:r>
      <w:r w:rsidR="002979F3" w:rsidRPr="002979F3">
        <w:rPr>
          <w:rFonts w:ascii="Verdana" w:hAnsi="Verdana" w:cs="AdvMINION-I"/>
          <w:sz w:val="20"/>
          <w:lang w:val="en-GB"/>
        </w:rPr>
        <w:t xml:space="preserve"> </w:t>
      </w:r>
      <w:r w:rsidR="00287FCC">
        <w:rPr>
          <w:rFonts w:ascii="Verdana" w:hAnsi="Verdana" w:cs="AdvMINION-I"/>
          <w:sz w:val="20"/>
          <w:lang w:val="en-GB"/>
        </w:rPr>
        <w:t>pre-</w:t>
      </w:r>
      <w:r w:rsidR="00825E94" w:rsidRPr="002979F3">
        <w:rPr>
          <w:rFonts w:ascii="Verdana" w:hAnsi="Verdana"/>
          <w:sz w:val="20"/>
          <w:lang w:val="en-GB"/>
        </w:rPr>
        <w:t>biostimulation</w:t>
      </w:r>
      <w:r w:rsidR="002979F3">
        <w:rPr>
          <w:rFonts w:ascii="Verdana" w:hAnsi="Verdana"/>
          <w:sz w:val="20"/>
          <w:lang w:val="en-GB"/>
        </w:rPr>
        <w:t xml:space="preserve"> samples</w:t>
      </w:r>
      <w:r w:rsidR="005B01CB">
        <w:rPr>
          <w:rFonts w:ascii="Verdana" w:hAnsi="Verdana"/>
          <w:sz w:val="20"/>
          <w:lang w:val="en-GB"/>
        </w:rPr>
        <w:t xml:space="preserve"> that w</w:t>
      </w:r>
      <w:r w:rsidR="00CA151C">
        <w:rPr>
          <w:rFonts w:ascii="Verdana" w:hAnsi="Verdana"/>
          <w:sz w:val="20"/>
          <w:lang w:val="en-GB"/>
        </w:rPr>
        <w:t>as</w:t>
      </w:r>
      <w:r w:rsidR="005B01CB">
        <w:rPr>
          <w:rFonts w:ascii="Verdana" w:hAnsi="Verdana"/>
          <w:sz w:val="20"/>
          <w:lang w:val="en-GB"/>
        </w:rPr>
        <w:t xml:space="preserve"> also reported from other</w:t>
      </w:r>
      <w:r w:rsidR="00B9150D">
        <w:rPr>
          <w:rFonts w:ascii="Verdana" w:hAnsi="Verdana"/>
          <w:sz w:val="20"/>
          <w:lang w:val="en-GB"/>
        </w:rPr>
        <w:t xml:space="preserve"> </w:t>
      </w:r>
      <w:r w:rsidR="004F1604">
        <w:rPr>
          <w:rFonts w:ascii="Verdana" w:hAnsi="Verdana"/>
          <w:sz w:val="20"/>
          <w:lang w:val="en-GB"/>
        </w:rPr>
        <w:t>TCE contaminated aquifer</w:t>
      </w:r>
      <w:r w:rsidR="005B01CB">
        <w:rPr>
          <w:rFonts w:ascii="Verdana" w:hAnsi="Verdana"/>
          <w:sz w:val="20"/>
          <w:lang w:val="en-GB"/>
        </w:rPr>
        <w:t>s</w:t>
      </w:r>
      <w:r w:rsidR="004F1604">
        <w:rPr>
          <w:rFonts w:ascii="Verdana" w:hAnsi="Verdana"/>
          <w:sz w:val="20"/>
          <w:lang w:val="en-GB"/>
        </w:rPr>
        <w:t xml:space="preserve"> </w:t>
      </w:r>
      <w:r w:rsidR="004F1604">
        <w:rPr>
          <w:rFonts w:ascii="Verdana" w:hAnsi="Verdana"/>
          <w:sz w:val="20"/>
          <w:lang w:val="en-GB"/>
        </w:rPr>
        <w:fldChar w:fldCharType="begin">
          <w:fldData xml:space="preserve">PEVuZE5vdGU+PENpdGU+PEF1dGhvcj5EdWdhdC1Cb255PC9BdXRob3I+PFllYXI+MjAxMjwvWWVh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</w:fldData>
        </w:fldChar>
      </w:r>
      <w:r w:rsidR="0066193C">
        <w:rPr>
          <w:rFonts w:ascii="Verdana" w:hAnsi="Verdana"/>
          <w:sz w:val="20"/>
          <w:lang w:val="en-GB"/>
        </w:rPr>
        <w:instrText xml:space="preserve"> ADDIN EN.CITE </w:instrText>
      </w:r>
      <w:r w:rsidR="0066193C">
        <w:rPr>
          <w:rFonts w:ascii="Verdana" w:hAnsi="Verdana"/>
          <w:sz w:val="20"/>
          <w:lang w:val="en-GB"/>
        </w:rPr>
        <w:fldChar w:fldCharType="begin">
          <w:fldData xml:space="preserve">PEVuZE5vdGU+PENpdGU+PEF1dGhvcj5EdWdhdC1Cb255PC9BdXRob3I+PFllYXI+MjAxMjwvWWVh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</w:fldData>
        </w:fldChar>
      </w:r>
      <w:r w:rsidR="0066193C">
        <w:rPr>
          <w:rFonts w:ascii="Verdana" w:hAnsi="Verdana"/>
          <w:sz w:val="20"/>
          <w:lang w:val="en-GB"/>
        </w:rPr>
        <w:instrText xml:space="preserve"> ADDIN EN.CITE.DATA </w:instrText>
      </w:r>
      <w:r w:rsidR="0066193C">
        <w:rPr>
          <w:rFonts w:ascii="Verdana" w:hAnsi="Verdana"/>
          <w:sz w:val="20"/>
          <w:lang w:val="en-GB"/>
        </w:rPr>
      </w:r>
      <w:r w:rsidR="0066193C">
        <w:rPr>
          <w:rFonts w:ascii="Verdana" w:hAnsi="Verdana"/>
          <w:sz w:val="20"/>
          <w:lang w:val="en-GB"/>
        </w:rPr>
        <w:fldChar w:fldCharType="end"/>
      </w:r>
      <w:r w:rsidR="004F1604">
        <w:rPr>
          <w:rFonts w:ascii="Verdana" w:hAnsi="Verdana"/>
          <w:sz w:val="20"/>
          <w:lang w:val="en-GB"/>
        </w:rPr>
      </w:r>
      <w:r w:rsidR="004F1604">
        <w:rPr>
          <w:rFonts w:ascii="Verdana" w:hAnsi="Verdana"/>
          <w:sz w:val="20"/>
          <w:lang w:val="en-GB"/>
        </w:rPr>
        <w:fldChar w:fldCharType="separate"/>
      </w:r>
      <w:r w:rsidR="0066193C">
        <w:rPr>
          <w:rFonts w:ascii="Verdana" w:hAnsi="Verdana"/>
          <w:noProof/>
          <w:sz w:val="20"/>
          <w:lang w:val="en-GB"/>
        </w:rPr>
        <w:t>(Macbeth et al., 2004; Rahm et al., 2006; Dugat-Bony et al., 2012)</w:t>
      </w:r>
      <w:r w:rsidR="004F1604">
        <w:rPr>
          <w:rFonts w:ascii="Verdana" w:hAnsi="Verdana"/>
          <w:sz w:val="20"/>
          <w:lang w:val="en-GB"/>
        </w:rPr>
        <w:fldChar w:fldCharType="end"/>
      </w:r>
      <w:r w:rsidR="002979F3">
        <w:rPr>
          <w:rFonts w:ascii="Verdana" w:hAnsi="Verdana"/>
          <w:sz w:val="20"/>
          <w:lang w:val="en-GB"/>
        </w:rPr>
        <w:t>.</w:t>
      </w:r>
      <w:ins w:id="70" w:author="Atashgahi, Siavash" w:date="2016-08-07T00:17:00Z">
        <w:r w:rsidR="00644DA9">
          <w:rPr>
            <w:rFonts w:ascii="Verdana" w:hAnsi="Verdana"/>
            <w:sz w:val="20"/>
            <w:lang w:val="en-GB"/>
          </w:rPr>
          <w:t xml:space="preserve"> By </w:t>
        </w:r>
      </w:ins>
      <w:ins w:id="71" w:author="Atashgahi, Siavash" w:date="2016-08-07T00:18:00Z">
        <w:r w:rsidR="00644DA9">
          <w:rPr>
            <w:rFonts w:ascii="Verdana" w:hAnsi="Verdana"/>
            <w:sz w:val="20"/>
            <w:lang w:val="en-GB"/>
          </w:rPr>
          <w:t>dechlorinating</w:t>
        </w:r>
      </w:ins>
      <w:ins w:id="72" w:author="Atashgahi, Siavash" w:date="2016-08-07T00:17:00Z">
        <w:r w:rsidR="00644DA9">
          <w:rPr>
            <w:rFonts w:ascii="Verdana" w:hAnsi="Verdana"/>
            <w:sz w:val="20"/>
            <w:lang w:val="en-GB"/>
          </w:rPr>
          <w:t xml:space="preserve"> </w:t>
        </w:r>
      </w:ins>
      <w:ins w:id="73" w:author="Atashgahi, Siavash" w:date="2016-08-07T00:32:00Z">
        <w:r w:rsidR="00AA5A33">
          <w:rPr>
            <w:rFonts w:ascii="Verdana" w:hAnsi="Verdana"/>
            <w:sz w:val="20"/>
            <w:lang w:val="en-GB"/>
          </w:rPr>
          <w:t xml:space="preserve">PCE and </w:t>
        </w:r>
      </w:ins>
      <w:ins w:id="74" w:author="Atashgahi, Siavash" w:date="2016-08-07T00:17:00Z">
        <w:r w:rsidR="00644DA9">
          <w:rPr>
            <w:rFonts w:ascii="Verdana" w:hAnsi="Verdana"/>
            <w:sz w:val="20"/>
            <w:lang w:val="en-GB"/>
          </w:rPr>
          <w:t>TCE to cDCE,</w:t>
        </w:r>
      </w:ins>
      <w:ins w:id="75" w:author="Atashgahi, Siavash" w:date="2016-08-07T00:18:00Z">
        <w:r w:rsidR="00644DA9">
          <w:rPr>
            <w:rFonts w:ascii="Verdana" w:hAnsi="Verdana"/>
            <w:sz w:val="20"/>
            <w:lang w:val="en-GB"/>
          </w:rPr>
          <w:t xml:space="preserve"> </w:t>
        </w:r>
        <w:r w:rsidR="00644DA9" w:rsidRPr="00A23A34">
          <w:rPr>
            <w:rFonts w:ascii="Verdana" w:hAnsi="Verdana"/>
            <w:i/>
            <w:sz w:val="20"/>
            <w:lang w:val="en-GB"/>
          </w:rPr>
          <w:t>Sulfurospirillum</w:t>
        </w:r>
      </w:ins>
      <w:ins w:id="76" w:author="Atashgahi, Siavash" w:date="2016-08-07T00:17:00Z">
        <w:r w:rsidR="00644DA9">
          <w:rPr>
            <w:rFonts w:ascii="Verdana" w:hAnsi="Verdana"/>
            <w:sz w:val="20"/>
            <w:lang w:val="en-GB"/>
          </w:rPr>
          <w:t xml:space="preserve"> can </w:t>
        </w:r>
      </w:ins>
      <w:ins w:id="77" w:author="Atashgahi, Siavash" w:date="2016-08-07T00:18:00Z">
        <w:r w:rsidR="00644DA9">
          <w:rPr>
            <w:rFonts w:ascii="Verdana" w:hAnsi="Verdana"/>
            <w:sz w:val="20"/>
            <w:lang w:val="en-GB"/>
          </w:rPr>
          <w:t xml:space="preserve">facilitate CE dechlorination by </w:t>
        </w:r>
        <w:r w:rsidR="00644DA9" w:rsidRPr="00644DA9">
          <w:rPr>
            <w:rFonts w:ascii="Verdana" w:hAnsi="Verdana"/>
            <w:i/>
            <w:sz w:val="20"/>
            <w:lang w:val="en-GB"/>
            <w:rPrChange w:id="78" w:author="Atashgahi, Siavash" w:date="2016-08-07T00:18:00Z">
              <w:rPr>
                <w:rFonts w:ascii="Verdana" w:hAnsi="Verdana"/>
                <w:sz w:val="20"/>
                <w:lang w:val="en-GB"/>
              </w:rPr>
            </w:rPrChange>
          </w:rPr>
          <w:t>Dcm</w:t>
        </w:r>
        <w:r w:rsidR="00644DA9">
          <w:rPr>
            <w:rFonts w:ascii="Verdana" w:hAnsi="Verdana"/>
            <w:sz w:val="20"/>
            <w:lang w:val="en-GB"/>
          </w:rPr>
          <w:t>. For example,</w:t>
        </w:r>
      </w:ins>
      <w:r w:rsidR="002979F3">
        <w:rPr>
          <w:rFonts w:ascii="Verdana" w:hAnsi="Verdana"/>
          <w:sz w:val="20"/>
          <w:lang w:val="en-GB"/>
        </w:rPr>
        <w:t xml:space="preserve"> </w:t>
      </w:r>
      <w:ins w:id="79" w:author="Atashgahi, Siavash" w:date="2016-08-07T00:18:00Z">
        <w:r w:rsidR="00644DA9">
          <w:rPr>
            <w:rFonts w:ascii="Verdana" w:hAnsi="Verdana"/>
            <w:sz w:val="20"/>
            <w:lang w:val="en-GB"/>
          </w:rPr>
          <w:t>s</w:t>
        </w:r>
      </w:ins>
      <w:ins w:id="80" w:author="Atashgahi, Siavash" w:date="2016-08-06T23:37:00Z">
        <w:r w:rsidR="00626942">
          <w:rPr>
            <w:rFonts w:ascii="Verdana" w:hAnsi="Verdana"/>
            <w:sz w:val="20"/>
            <w:lang w:val="en-GB"/>
          </w:rPr>
          <w:t>ynerg</w:t>
        </w:r>
      </w:ins>
      <w:ins w:id="81" w:author="Atashgahi, Siavash" w:date="2016-08-06T23:38:00Z">
        <w:r w:rsidR="00626942">
          <w:rPr>
            <w:rFonts w:ascii="Verdana" w:hAnsi="Verdana"/>
            <w:sz w:val="20"/>
            <w:lang w:val="en-GB"/>
          </w:rPr>
          <w:t xml:space="preserve">istic interactions between </w:t>
        </w:r>
        <w:r w:rsidR="00626942" w:rsidRPr="00A521B1">
          <w:rPr>
            <w:rFonts w:ascii="Verdana" w:hAnsi="Verdana"/>
            <w:i/>
            <w:sz w:val="20"/>
            <w:lang w:val="en-GB"/>
            <w:rPrChange w:id="82" w:author="Atashgahi, Siavash" w:date="2016-08-06T23:39:00Z">
              <w:rPr>
                <w:rFonts w:ascii="Verdana" w:hAnsi="Verdana"/>
                <w:sz w:val="20"/>
                <w:lang w:val="en-GB"/>
              </w:rPr>
            </w:rPrChange>
          </w:rPr>
          <w:t>Sulfurospirillum</w:t>
        </w:r>
        <w:r w:rsidR="00626942">
          <w:rPr>
            <w:rFonts w:ascii="Verdana" w:hAnsi="Verdana"/>
            <w:sz w:val="20"/>
            <w:lang w:val="en-GB"/>
          </w:rPr>
          <w:t xml:space="preserve"> and </w:t>
        </w:r>
        <w:r w:rsidR="00626942" w:rsidRPr="00626942">
          <w:rPr>
            <w:rFonts w:ascii="Verdana" w:hAnsi="Verdana"/>
            <w:i/>
            <w:sz w:val="20"/>
            <w:lang w:val="en-GB"/>
            <w:rPrChange w:id="83" w:author="Atashgahi, Siavash" w:date="2016-08-06T23:38:00Z">
              <w:rPr>
                <w:rFonts w:ascii="Verdana" w:hAnsi="Verdana"/>
                <w:sz w:val="20"/>
                <w:lang w:val="en-GB"/>
              </w:rPr>
            </w:rPrChange>
          </w:rPr>
          <w:t>Dcm</w:t>
        </w:r>
        <w:r w:rsidR="00626942">
          <w:rPr>
            <w:rFonts w:ascii="Verdana" w:hAnsi="Verdana"/>
            <w:sz w:val="20"/>
            <w:lang w:val="en-GB"/>
          </w:rPr>
          <w:t xml:space="preserve"> members </w:t>
        </w:r>
        <w:r w:rsidR="00A521B1">
          <w:rPr>
            <w:rFonts w:ascii="Verdana" w:hAnsi="Verdana"/>
            <w:sz w:val="20"/>
            <w:lang w:val="en-GB"/>
          </w:rPr>
          <w:t xml:space="preserve">were </w:t>
        </w:r>
      </w:ins>
      <w:ins w:id="84" w:author="Atashgahi, Siavash" w:date="2016-08-06T23:39:00Z">
        <w:r w:rsidR="00A521B1">
          <w:rPr>
            <w:rFonts w:ascii="Verdana" w:hAnsi="Verdana"/>
            <w:sz w:val="20"/>
            <w:lang w:val="en-GB"/>
          </w:rPr>
          <w:t>reported f</w:t>
        </w:r>
      </w:ins>
      <w:ins w:id="85" w:author="Stams, Fons" w:date="2016-08-09T15:39:00Z">
        <w:r w:rsidR="00B03C3D">
          <w:rPr>
            <w:rFonts w:ascii="Verdana" w:hAnsi="Verdana"/>
            <w:sz w:val="20"/>
            <w:lang w:val="en-GB"/>
          </w:rPr>
          <w:t>or</w:t>
        </w:r>
      </w:ins>
      <w:ins w:id="86" w:author="Atashgahi, Siavash" w:date="2016-08-06T23:39:00Z">
        <w:r w:rsidR="00A521B1">
          <w:rPr>
            <w:rFonts w:ascii="Verdana" w:hAnsi="Verdana"/>
            <w:sz w:val="20"/>
            <w:lang w:val="en-GB"/>
          </w:rPr>
          <w:t xml:space="preserve"> enrichment cultures where </w:t>
        </w:r>
      </w:ins>
      <w:ins w:id="87" w:author="Atashgahi, Siavash" w:date="2016-08-07T00:02:00Z">
        <w:r w:rsidR="00F2514C" w:rsidRPr="00A23A34">
          <w:rPr>
            <w:rFonts w:ascii="Verdana" w:hAnsi="Verdana"/>
            <w:i/>
            <w:sz w:val="20"/>
            <w:lang w:val="en-GB"/>
          </w:rPr>
          <w:t>Sulfurospirillum</w:t>
        </w:r>
        <w:r w:rsidR="00F2514C">
          <w:rPr>
            <w:rFonts w:ascii="Verdana" w:hAnsi="Verdana"/>
            <w:sz w:val="20"/>
            <w:lang w:val="en-GB"/>
          </w:rPr>
          <w:t xml:space="preserve"> </w:t>
        </w:r>
      </w:ins>
      <w:ins w:id="88" w:author="Atashgahi, Siavash" w:date="2016-08-06T23:40:00Z">
        <w:r w:rsidR="00A521B1">
          <w:rPr>
            <w:rFonts w:ascii="Verdana" w:hAnsi="Verdana"/>
            <w:sz w:val="20"/>
            <w:lang w:val="en-GB"/>
          </w:rPr>
          <w:t>dechlorinated</w:t>
        </w:r>
      </w:ins>
      <w:ins w:id="89" w:author="Atashgahi, Siavash" w:date="2016-08-06T23:39:00Z">
        <w:r w:rsidR="00A521B1" w:rsidRPr="00A521B1">
          <w:rPr>
            <w:rFonts w:ascii="Verdana" w:hAnsi="Verdana"/>
            <w:sz w:val="20"/>
            <w:lang w:val="en-GB"/>
            <w:rPrChange w:id="90" w:author="Atashgahi, Siavash" w:date="2016-08-06T23:39:00Z">
              <w:rPr>
                <w:rFonts w:ascii="Verdana" w:hAnsi="Verdana"/>
                <w:sz w:val="20"/>
                <w:lang w:val="nl-NL"/>
              </w:rPr>
            </w:rPrChange>
          </w:rPr>
          <w:t xml:space="preserve"> PCE to cDCE </w:t>
        </w:r>
      </w:ins>
      <w:ins w:id="91" w:author="Atashgahi, Siavash" w:date="2016-08-06T23:46:00Z">
        <w:r w:rsidR="00A521B1">
          <w:rPr>
            <w:rFonts w:ascii="Verdana" w:hAnsi="Verdana"/>
            <w:sz w:val="20"/>
            <w:lang w:val="en-GB"/>
          </w:rPr>
          <w:t>and</w:t>
        </w:r>
      </w:ins>
      <w:ins w:id="92" w:author="Atashgahi, Siavash" w:date="2016-08-06T23:40:00Z">
        <w:r w:rsidR="00A521B1">
          <w:rPr>
            <w:rFonts w:ascii="Verdana" w:hAnsi="Verdana"/>
            <w:sz w:val="20"/>
            <w:lang w:val="en-GB"/>
          </w:rPr>
          <w:t xml:space="preserve"> </w:t>
        </w:r>
        <w:r w:rsidR="00A521B1" w:rsidRPr="00A521B1">
          <w:rPr>
            <w:rFonts w:ascii="Verdana" w:hAnsi="Verdana"/>
            <w:i/>
            <w:sz w:val="20"/>
            <w:lang w:val="en-GB"/>
            <w:rPrChange w:id="93" w:author="Atashgahi, Siavash" w:date="2016-08-06T23:42:00Z">
              <w:rPr>
                <w:rFonts w:ascii="Verdana" w:hAnsi="Verdana"/>
                <w:sz w:val="20"/>
                <w:lang w:val="en-GB"/>
              </w:rPr>
            </w:rPrChange>
          </w:rPr>
          <w:t>Dcm</w:t>
        </w:r>
      </w:ins>
      <w:ins w:id="94" w:author="Atashgahi, Siavash" w:date="2016-08-06T23:39:00Z">
        <w:r w:rsidR="00A521B1" w:rsidRPr="00A521B1">
          <w:rPr>
            <w:rFonts w:ascii="Verdana" w:hAnsi="Verdana"/>
            <w:sz w:val="20"/>
            <w:lang w:val="en-GB"/>
            <w:rPrChange w:id="95" w:author="Atashgahi, Siavash" w:date="2016-08-06T23:39:00Z">
              <w:rPr>
                <w:rFonts w:ascii="Verdana" w:hAnsi="Verdana"/>
                <w:sz w:val="20"/>
                <w:lang w:val="nl-NL"/>
              </w:rPr>
            </w:rPrChange>
          </w:rPr>
          <w:t xml:space="preserve"> dechlorinated</w:t>
        </w:r>
      </w:ins>
      <w:ins w:id="96" w:author="Atashgahi, Siavash" w:date="2016-08-06T23:40:00Z">
        <w:r w:rsidR="00A521B1">
          <w:rPr>
            <w:rFonts w:ascii="Verdana" w:hAnsi="Verdana"/>
            <w:sz w:val="20"/>
            <w:lang w:val="en-GB"/>
          </w:rPr>
          <w:t xml:space="preserve"> </w:t>
        </w:r>
      </w:ins>
      <w:ins w:id="97" w:author="Atashgahi, Siavash" w:date="2016-08-06T23:39:00Z">
        <w:r w:rsidR="00A521B1" w:rsidRPr="00A521B1">
          <w:rPr>
            <w:rFonts w:ascii="Verdana" w:hAnsi="Verdana"/>
            <w:sz w:val="20"/>
            <w:lang w:val="en-GB"/>
            <w:rPrChange w:id="98" w:author="Atashgahi, Siavash" w:date="2016-08-06T23:39:00Z">
              <w:rPr>
                <w:rFonts w:ascii="Verdana" w:hAnsi="Verdana"/>
                <w:sz w:val="20"/>
                <w:lang w:val="nl-NL"/>
              </w:rPr>
            </w:rPrChange>
          </w:rPr>
          <w:t>cDCE to ethene</w:t>
        </w:r>
      </w:ins>
      <w:ins w:id="99" w:author="Atashgahi, Siavash" w:date="2016-08-07T00:12:00Z">
        <w:r w:rsidR="00644DA9">
          <w:rPr>
            <w:rFonts w:ascii="Verdana" w:hAnsi="Verdana"/>
            <w:sz w:val="20"/>
            <w:lang w:val="en-GB"/>
          </w:rPr>
          <w:t xml:space="preserve"> </w:t>
        </w:r>
      </w:ins>
      <w:r w:rsidR="00644DA9">
        <w:rPr>
          <w:rFonts w:ascii="Verdana" w:hAnsi="Verdana"/>
          <w:sz w:val="20"/>
          <w:lang w:val="en-GB"/>
        </w:rPr>
        <w:fldChar w:fldCharType="begin"/>
      </w:r>
      <w:r w:rsidR="00644DA9">
        <w:rPr>
          <w:rFonts w:ascii="Verdana" w:hAnsi="Verdana"/>
          <w:sz w:val="20"/>
          <w:lang w:val="en-GB"/>
        </w:rPr>
        <w:instrText xml:space="preserve"> ADDIN EN.CITE &lt;EndNote&gt;&lt;Cite&gt;&lt;Author&gt;Maillard&lt;/Author&gt;&lt;Year&gt;2011&lt;/Year&gt;&lt;RecNum&gt;908&lt;/RecNum&gt;&lt;DisplayText&gt;(Maillard et al., 2011)&lt;/DisplayText&gt;&lt;record&gt;&lt;rec-number&gt;908&lt;/rec-number&gt;&lt;foreign-keys&gt;&lt;key app="EN" db-id="0awspfw0cdftanew0wdv2sz1pwvrt0pdfz22" timestamp="1470521516"&gt;908&lt;/key&gt;&lt;/foreign-keys&gt;&lt;ref-type name="Journal Article"&gt;17&lt;/ref-type&gt;&lt;contributors&gt;&lt;authors&gt;&lt;author&gt;Maillard, J.&lt;/author&gt;&lt;author&gt;Charnay, M. P.&lt;/author&gt;&lt;author&gt;Regeard, C.&lt;/author&gt;&lt;author&gt;Rohrbach-Brandt, E.&lt;/author&gt;&lt;author&gt;Rouzeau-Szynalski, K.&lt;/author&gt;&lt;author&gt;Rossi, P.&lt;/author&gt;&lt;author&gt;Holliger, C.&lt;/author&gt;&lt;/authors&gt;&lt;/contributors&gt;&lt;auth-address&gt;Ecole Polytechnique Fédérale de Lausanne (EPFL), ENAC IIE-Laboratory for Environmental Biotechnology, Station 6, 1015 Lausanne, Switzerland&amp;#xD;Université de Lausanne, Ecole de Biologie, Quartier UNIL-Sorge, Bâtiment Biophore, 1015 Lausanne, Switzerland&amp;#xD;CNRS UMR 8621, Institut de Génétique et Microbiologie, Bat. 409, Université Paris Sud, 91405 Orsay, France&amp;#xD;Product Technology Center-Nestlé, Konolfingen, Switzerland&amp;#xD;EPFL ENAC IIE CEL, Station 2, 1015 Lausanne, Switzerland&lt;/auth-address&gt;&lt;titles&gt;&lt;title&gt;Reductive dechlorination of tetrachloroethene by a stepwise catalysis of different organohalide respiring bacteria and reductive dehalogenases&lt;/title&gt;&lt;secondary-title&gt;Biodegradation&lt;/secondary-title&gt;&lt;/titles&gt;&lt;periodical&gt;&lt;full-title&gt;Biodegradation&lt;/full-title&gt;&lt;/periodical&gt;&lt;pages&gt;949-960&lt;/pages&gt;&lt;volume&gt;22&lt;/volume&gt;&lt;number&gt;5&lt;/number&gt;&lt;keywords&gt;&lt;keyword&gt;Anaerobic degradation&lt;/keyword&gt;&lt;keyword&gt;Chlorinated solvents&lt;/keyword&gt;&lt;keyword&gt;Organohalide respiration&lt;/keyword&gt;&lt;keyword&gt;Reductive dechlorination&lt;/keyword&gt;&lt;/keywords&gt;&lt;dates&gt;&lt;year&gt;2011&lt;/year&gt;&lt;/dates&gt;&lt;urls&gt;&lt;related-urls&gt;&lt;url&gt;https://www.scopus.com/inward/record.uri?eid=2-s2.0-79961167783&amp;amp;partnerID=40&amp;amp;md5=ccffe57e511a03dd359f67aa2c495dff&lt;/url&gt;&lt;/related-urls&gt;&lt;/urls&gt;&lt;electronic-resource-num&gt;10.1007/s10532-011-9454-4&lt;/electronic-resource-num&gt;&lt;remote-database-name&gt;Scopus&lt;/remote-database-name&gt;&lt;/record&gt;&lt;/Cite&gt;&lt;/EndNote&gt;</w:instrText>
      </w:r>
      <w:r w:rsidR="00644DA9">
        <w:rPr>
          <w:rFonts w:ascii="Verdana" w:hAnsi="Verdana"/>
          <w:sz w:val="20"/>
          <w:lang w:val="en-GB"/>
        </w:rPr>
        <w:fldChar w:fldCharType="separate"/>
      </w:r>
      <w:r w:rsidR="00644DA9">
        <w:rPr>
          <w:rFonts w:ascii="Verdana" w:hAnsi="Verdana"/>
          <w:noProof/>
          <w:sz w:val="20"/>
          <w:lang w:val="en-GB"/>
        </w:rPr>
        <w:t>(Maillard et al., 2011)</w:t>
      </w:r>
      <w:r w:rsidR="00644DA9">
        <w:rPr>
          <w:rFonts w:ascii="Verdana" w:hAnsi="Verdana"/>
          <w:sz w:val="20"/>
          <w:lang w:val="en-GB"/>
        </w:rPr>
        <w:fldChar w:fldCharType="end"/>
      </w:r>
      <w:ins w:id="100" w:author="Atashgahi, Siavash" w:date="2016-08-06T23:39:00Z">
        <w:r w:rsidR="00A521B1" w:rsidRPr="00A521B1">
          <w:rPr>
            <w:rFonts w:ascii="Verdana" w:hAnsi="Verdana"/>
            <w:sz w:val="20"/>
            <w:lang w:val="en-GB"/>
            <w:rPrChange w:id="101" w:author="Atashgahi, Siavash" w:date="2016-08-06T23:39:00Z">
              <w:rPr>
                <w:rFonts w:ascii="Verdana" w:hAnsi="Verdana"/>
                <w:sz w:val="20"/>
                <w:lang w:val="nl-NL"/>
              </w:rPr>
            </w:rPrChange>
          </w:rPr>
          <w:t>.</w:t>
        </w:r>
      </w:ins>
      <w:ins w:id="102" w:author="Atashgahi, Siavash" w:date="2016-08-07T21:29:00Z">
        <w:r w:rsidR="00FB4031">
          <w:rPr>
            <w:rFonts w:ascii="Verdana" w:hAnsi="Verdana"/>
            <w:sz w:val="20"/>
            <w:lang w:val="en-GB"/>
          </w:rPr>
          <w:t xml:space="preserve"> These reports amply a po</w:t>
        </w:r>
      </w:ins>
      <w:ins w:id="103" w:author="Atashgahi, Siavash" w:date="2016-08-07T21:30:00Z">
        <w:r w:rsidR="00FB4031">
          <w:rPr>
            <w:rFonts w:ascii="Verdana" w:hAnsi="Verdana"/>
            <w:sz w:val="20"/>
            <w:lang w:val="en-GB"/>
          </w:rPr>
          <w:t xml:space="preserve">tential </w:t>
        </w:r>
      </w:ins>
      <w:ins w:id="104" w:author="Atashgahi, Siavash" w:date="2016-08-07T21:29:00Z">
        <w:r w:rsidR="00FB4031">
          <w:rPr>
            <w:rFonts w:ascii="Verdana" w:hAnsi="Verdana"/>
            <w:sz w:val="20"/>
            <w:lang w:val="en-GB"/>
          </w:rPr>
          <w:t xml:space="preserve">role of </w:t>
        </w:r>
        <w:r w:rsidR="00FB4031" w:rsidRPr="004F74B1">
          <w:rPr>
            <w:rFonts w:ascii="Verdana" w:hAnsi="Verdana"/>
            <w:i/>
            <w:sz w:val="20"/>
            <w:lang w:val="en-GB"/>
          </w:rPr>
          <w:t>Sulfurospirillum</w:t>
        </w:r>
      </w:ins>
      <w:ins w:id="105" w:author="Atashgahi, Siavash" w:date="2016-08-06T23:38:00Z">
        <w:r w:rsidR="00626942">
          <w:rPr>
            <w:rFonts w:ascii="Verdana" w:hAnsi="Verdana"/>
            <w:sz w:val="20"/>
            <w:lang w:val="en-GB"/>
          </w:rPr>
          <w:t xml:space="preserve"> </w:t>
        </w:r>
      </w:ins>
      <w:ins w:id="106" w:author="Atashgahi, Siavash" w:date="2016-08-07T21:30:00Z">
        <w:r w:rsidR="00FB4031">
          <w:rPr>
            <w:rFonts w:ascii="Verdana" w:hAnsi="Verdana"/>
            <w:sz w:val="20"/>
            <w:lang w:val="en-GB"/>
          </w:rPr>
          <w:t xml:space="preserve">at CE contaminated sites. </w:t>
        </w:r>
      </w:ins>
      <w:ins w:id="107" w:author="Atashgahi, Siavash" w:date="2016-08-07T21:32:00Z">
        <w:r w:rsidR="00FB4031" w:rsidRPr="00FB4031">
          <w:rPr>
            <w:rFonts w:ascii="Verdana" w:hAnsi="Verdana"/>
            <w:i/>
            <w:sz w:val="20"/>
            <w:lang w:val="en-GB"/>
            <w:rPrChange w:id="108" w:author="Atashgahi, Siavash" w:date="2016-08-07T21:34:00Z">
              <w:rPr>
                <w:rFonts w:ascii="Verdana" w:hAnsi="Verdana"/>
                <w:sz w:val="20"/>
                <w:lang w:val="en-GB"/>
              </w:rPr>
            </w:rPrChange>
          </w:rPr>
          <w:t>Sulfurospirillum multivorans</w:t>
        </w:r>
        <w:r w:rsidR="00FB4031">
          <w:rPr>
            <w:rFonts w:ascii="Verdana" w:hAnsi="Verdana"/>
            <w:sz w:val="20"/>
            <w:lang w:val="en-GB"/>
          </w:rPr>
          <w:t xml:space="preserve"> has a </w:t>
        </w:r>
      </w:ins>
      <w:ins w:id="109" w:author="Atashgahi, Siavash" w:date="2016-08-07T21:33:00Z">
        <w:r w:rsidR="00FB4031">
          <w:rPr>
            <w:rFonts w:ascii="Verdana" w:hAnsi="Verdana"/>
            <w:sz w:val="20"/>
            <w:lang w:val="en-GB"/>
          </w:rPr>
          <w:t>distinct</w:t>
        </w:r>
      </w:ins>
      <w:ins w:id="110" w:author="Atashgahi, Siavash" w:date="2016-08-07T21:32:00Z">
        <w:r w:rsidR="00FB4031">
          <w:rPr>
            <w:rFonts w:ascii="Verdana" w:hAnsi="Verdana"/>
            <w:sz w:val="20"/>
            <w:lang w:val="en-GB"/>
          </w:rPr>
          <w:t xml:space="preserve"> genomic region </w:t>
        </w:r>
      </w:ins>
      <w:ins w:id="111" w:author="Atashgahi, Siavash" w:date="2016-08-07T21:33:00Z">
        <w:r w:rsidR="00FB4031" w:rsidRPr="00FB4031">
          <w:rPr>
            <w:rFonts w:ascii="Verdana" w:hAnsi="Verdana"/>
            <w:sz w:val="20"/>
            <w:lang w:val="en-GB"/>
          </w:rPr>
          <w:t xml:space="preserve">linked to </w:t>
        </w:r>
        <w:r w:rsidR="00FB4031">
          <w:rPr>
            <w:rFonts w:ascii="Verdana" w:hAnsi="Verdana"/>
            <w:sz w:val="20"/>
            <w:lang w:val="en-GB"/>
          </w:rPr>
          <w:t xml:space="preserve">OHR </w:t>
        </w:r>
      </w:ins>
      <w:r w:rsidR="00FB4031">
        <w:rPr>
          <w:rFonts w:ascii="Verdana" w:hAnsi="Verdana"/>
          <w:sz w:val="20"/>
          <w:lang w:val="en-GB"/>
        </w:rPr>
        <w:fldChar w:fldCharType="begin">
          <w:fldData xml:space="preserve">PEVuZE5vdGU+PENpdGU+PEF1dGhvcj5Hb3JpczwvQXV0aG9yPjxZZWFyPjIwMTQ8L1llYXI+PFJl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==
</w:fldData>
        </w:fldChar>
      </w:r>
      <w:r w:rsidR="00FB4031">
        <w:rPr>
          <w:rFonts w:ascii="Verdana" w:hAnsi="Verdana"/>
          <w:sz w:val="20"/>
          <w:lang w:val="en-GB"/>
        </w:rPr>
        <w:instrText xml:space="preserve"> ADDIN EN.CITE </w:instrText>
      </w:r>
      <w:r w:rsidR="00FB4031">
        <w:rPr>
          <w:rFonts w:ascii="Verdana" w:hAnsi="Verdana"/>
          <w:sz w:val="20"/>
          <w:lang w:val="en-GB"/>
        </w:rPr>
        <w:fldChar w:fldCharType="begin">
          <w:fldData xml:space="preserve">PEVuZE5vdGU+PENpdGU+PEF1dGhvcj5Hb3JpczwvQXV0aG9yPjxZZWFyPjIwMTQ8L1llYXI+PFJl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==
</w:fldData>
        </w:fldChar>
      </w:r>
      <w:r w:rsidR="00FB4031">
        <w:rPr>
          <w:rFonts w:ascii="Verdana" w:hAnsi="Verdana"/>
          <w:sz w:val="20"/>
          <w:lang w:val="en-GB"/>
        </w:rPr>
        <w:instrText xml:space="preserve"> ADDIN EN.CITE.DATA </w:instrText>
      </w:r>
      <w:r w:rsidR="00FB4031">
        <w:rPr>
          <w:rFonts w:ascii="Verdana" w:hAnsi="Verdana"/>
          <w:sz w:val="20"/>
          <w:lang w:val="en-GB"/>
        </w:rPr>
      </w:r>
      <w:r w:rsidR="00FB4031">
        <w:rPr>
          <w:rFonts w:ascii="Verdana" w:hAnsi="Verdana"/>
          <w:sz w:val="20"/>
          <w:lang w:val="en-GB"/>
        </w:rPr>
        <w:fldChar w:fldCharType="end"/>
      </w:r>
      <w:r w:rsidR="00FB4031">
        <w:rPr>
          <w:rFonts w:ascii="Verdana" w:hAnsi="Verdana"/>
          <w:sz w:val="20"/>
          <w:lang w:val="en-GB"/>
        </w:rPr>
      </w:r>
      <w:r w:rsidR="00FB4031">
        <w:rPr>
          <w:rFonts w:ascii="Verdana" w:hAnsi="Verdana"/>
          <w:sz w:val="20"/>
          <w:lang w:val="en-GB"/>
        </w:rPr>
        <w:fldChar w:fldCharType="separate"/>
      </w:r>
      <w:r w:rsidR="00FB4031">
        <w:rPr>
          <w:rFonts w:ascii="Verdana" w:hAnsi="Verdana"/>
          <w:noProof/>
          <w:sz w:val="20"/>
          <w:lang w:val="en-GB"/>
        </w:rPr>
        <w:t>(Goris et al., 2014)</w:t>
      </w:r>
      <w:r w:rsidR="00FB4031">
        <w:rPr>
          <w:rFonts w:ascii="Verdana" w:hAnsi="Verdana"/>
          <w:sz w:val="20"/>
          <w:lang w:val="en-GB"/>
        </w:rPr>
        <w:fldChar w:fldCharType="end"/>
      </w:r>
      <w:ins w:id="112" w:author="Atashgahi, Siavash" w:date="2016-08-07T21:37:00Z">
        <w:r w:rsidR="00FB4031">
          <w:rPr>
            <w:rFonts w:ascii="Verdana" w:hAnsi="Verdana"/>
            <w:sz w:val="20"/>
            <w:lang w:val="en-GB"/>
          </w:rPr>
          <w:t xml:space="preserve"> </w:t>
        </w:r>
      </w:ins>
      <w:ins w:id="113" w:author="Atashgahi, Siavash" w:date="2016-08-07T21:33:00Z">
        <w:r w:rsidR="00FB4031">
          <w:rPr>
            <w:rFonts w:ascii="Verdana" w:hAnsi="Verdana"/>
            <w:sz w:val="20"/>
            <w:lang w:val="en-GB"/>
          </w:rPr>
          <w:t xml:space="preserve">that can be </w:t>
        </w:r>
      </w:ins>
      <w:ins w:id="114" w:author="Atashgahi, Siavash" w:date="2016-08-07T21:41:00Z">
        <w:r w:rsidR="00CA06D3">
          <w:rPr>
            <w:rFonts w:ascii="Verdana" w:hAnsi="Verdana"/>
            <w:sz w:val="20"/>
            <w:lang w:val="en-GB"/>
          </w:rPr>
          <w:t xml:space="preserve">used </w:t>
        </w:r>
      </w:ins>
      <w:ins w:id="115" w:author="Atashgahi, Siavash" w:date="2016-08-07T21:36:00Z">
        <w:r w:rsidR="00FB4031">
          <w:rPr>
            <w:rFonts w:ascii="Verdana" w:hAnsi="Verdana"/>
            <w:sz w:val="20"/>
            <w:lang w:val="en-GB"/>
          </w:rPr>
          <w:t xml:space="preserve">as a </w:t>
        </w:r>
      </w:ins>
      <w:ins w:id="116" w:author="Atashgahi, Siavash" w:date="2016-08-07T21:33:00Z">
        <w:r w:rsidR="00FB4031">
          <w:rPr>
            <w:rFonts w:ascii="Verdana" w:hAnsi="Verdana"/>
            <w:sz w:val="20"/>
            <w:lang w:val="en-GB"/>
          </w:rPr>
          <w:t xml:space="preserve">target </w:t>
        </w:r>
      </w:ins>
      <w:ins w:id="117" w:author="Atashgahi, Siavash" w:date="2016-08-07T21:36:00Z">
        <w:r w:rsidR="00FB4031">
          <w:rPr>
            <w:rFonts w:ascii="Verdana" w:hAnsi="Verdana"/>
            <w:sz w:val="20"/>
            <w:lang w:val="en-GB"/>
          </w:rPr>
          <w:t>for design of</w:t>
        </w:r>
      </w:ins>
      <w:ins w:id="118" w:author="Atashgahi, Siavash" w:date="2016-08-07T21:33:00Z">
        <w:r w:rsidR="00FB4031">
          <w:rPr>
            <w:rFonts w:ascii="Verdana" w:hAnsi="Verdana"/>
            <w:sz w:val="20"/>
            <w:lang w:val="en-GB"/>
          </w:rPr>
          <w:t xml:space="preserve"> molecular monitoring</w:t>
        </w:r>
        <w:r w:rsidR="00FB4031" w:rsidRPr="00FB4031">
          <w:rPr>
            <w:rFonts w:ascii="Verdana" w:hAnsi="Verdana"/>
            <w:sz w:val="20"/>
            <w:lang w:val="en-GB"/>
          </w:rPr>
          <w:t xml:space="preserve"> </w:t>
        </w:r>
      </w:ins>
      <w:ins w:id="119" w:author="Atashgahi, Siavash" w:date="2016-08-07T21:48:00Z">
        <w:r w:rsidR="00CA06D3">
          <w:rPr>
            <w:rFonts w:ascii="Verdana" w:hAnsi="Verdana"/>
            <w:sz w:val="20"/>
            <w:lang w:val="en-GB"/>
          </w:rPr>
          <w:t>tools</w:t>
        </w:r>
      </w:ins>
      <w:ins w:id="120" w:author="Atashgahi, Siavash" w:date="2016-08-07T21:34:00Z">
        <w:r w:rsidR="00FB4031">
          <w:rPr>
            <w:rFonts w:ascii="Verdana" w:hAnsi="Verdana"/>
            <w:sz w:val="20"/>
            <w:lang w:val="en-GB"/>
          </w:rPr>
          <w:t xml:space="preserve">. </w:t>
        </w:r>
      </w:ins>
      <w:r w:rsidR="00E06AD7">
        <w:rPr>
          <w:rFonts w:ascii="Verdana" w:hAnsi="Verdana"/>
          <w:iCs/>
          <w:sz w:val="20"/>
          <w:lang w:val="en-GB"/>
        </w:rPr>
        <w:t>Some</w:t>
      </w:r>
      <w:r w:rsidR="00E06AD7" w:rsidRPr="002979F3">
        <w:rPr>
          <w:rFonts w:ascii="Verdana" w:hAnsi="Verdana" w:cs="AdvMINION-I"/>
          <w:sz w:val="20"/>
          <w:lang w:val="en-GB"/>
        </w:rPr>
        <w:t xml:space="preserve"> </w:t>
      </w:r>
      <w:r w:rsidR="00E06AD7">
        <w:rPr>
          <w:rFonts w:ascii="Verdana" w:hAnsi="Verdana"/>
          <w:iCs/>
          <w:sz w:val="20"/>
          <w:lang w:val="en-GB"/>
        </w:rPr>
        <w:t xml:space="preserve">members </w:t>
      </w:r>
      <w:r w:rsidR="00E40530">
        <w:rPr>
          <w:rFonts w:ascii="Verdana" w:hAnsi="Verdana"/>
          <w:iCs/>
          <w:sz w:val="20"/>
          <w:lang w:val="en-GB"/>
        </w:rPr>
        <w:t xml:space="preserve">of this genus </w:t>
      </w:r>
      <w:r w:rsidR="00E06AD7" w:rsidRPr="002979F3">
        <w:rPr>
          <w:rFonts w:ascii="Verdana" w:hAnsi="Verdana" w:cs="AdvMINION-I"/>
          <w:sz w:val="20"/>
          <w:lang w:val="en-GB"/>
        </w:rPr>
        <w:t>are capable of chemolithoautotrophic</w:t>
      </w:r>
      <w:r w:rsidR="00E06AD7">
        <w:rPr>
          <w:rFonts w:ascii="Verdana" w:hAnsi="Verdana" w:cs="AdvMINION-I"/>
          <w:sz w:val="20"/>
          <w:lang w:val="en-GB"/>
        </w:rPr>
        <w:t xml:space="preserve"> growth by</w:t>
      </w:r>
      <w:r w:rsidR="00E06AD7" w:rsidRPr="002979F3">
        <w:rPr>
          <w:rFonts w:ascii="Verdana" w:hAnsi="Verdana" w:cs="AdvMINION-I"/>
          <w:sz w:val="20"/>
          <w:lang w:val="en-GB"/>
        </w:rPr>
        <w:t xml:space="preserve"> coupling nitrate and oxygen reduction to the oxidation of sulfide, sulfur and thiosulfate</w:t>
      </w:r>
      <w:r w:rsidR="00E06AD7">
        <w:rPr>
          <w:rFonts w:ascii="Verdana" w:hAnsi="Verdana" w:cs="AdvMINION-I"/>
          <w:sz w:val="20"/>
          <w:lang w:val="en-GB"/>
        </w:rPr>
        <w:t xml:space="preserve"> </w:t>
      </w:r>
      <w:r w:rsidR="00E06AD7">
        <w:rPr>
          <w:rFonts w:ascii="Verdana" w:hAnsi="Verdana" w:cs="AdvMINION-I"/>
          <w:sz w:val="20"/>
          <w:lang w:val="en-GB"/>
        </w:rPr>
        <w:fldChar w:fldCharType="begin">
          <w:fldData xml:space="preserve">PEVuZE5vdGU+PENpdGU+PEF1dGhvcj5FaXNlbm1hbm48L0F1dGhvcj48WWVhcj4xOTk1PC9ZZWFy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</w:fldData>
        </w:fldChar>
      </w:r>
      <w:r w:rsidR="0066193C">
        <w:rPr>
          <w:rFonts w:ascii="Verdana" w:hAnsi="Verdana" w:cs="AdvMINION-I"/>
          <w:sz w:val="20"/>
          <w:lang w:val="en-GB"/>
        </w:rPr>
        <w:instrText xml:space="preserve"> ADDIN EN.CITE </w:instrText>
      </w:r>
      <w:r w:rsidR="0066193C">
        <w:rPr>
          <w:rFonts w:ascii="Verdana" w:hAnsi="Verdana" w:cs="AdvMINION-I"/>
          <w:sz w:val="20"/>
          <w:lang w:val="en-GB"/>
        </w:rPr>
        <w:fldChar w:fldCharType="begin">
          <w:fldData xml:space="preserve">PEVuZE5vdGU+PENpdGU+PEF1dGhvcj5FaXNlbm1hbm48L0F1dGhvcj48WWVhcj4xOTk1PC9ZZWFy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</w:fldData>
        </w:fldChar>
      </w:r>
      <w:r w:rsidR="0066193C">
        <w:rPr>
          <w:rFonts w:ascii="Verdana" w:hAnsi="Verdana" w:cs="AdvMINION-I"/>
          <w:sz w:val="20"/>
          <w:lang w:val="en-GB"/>
        </w:rPr>
        <w:instrText xml:space="preserve"> ADDIN EN.CITE.DATA </w:instrText>
      </w:r>
      <w:r w:rsidR="0066193C">
        <w:rPr>
          <w:rFonts w:ascii="Verdana" w:hAnsi="Verdana" w:cs="AdvMINION-I"/>
          <w:sz w:val="20"/>
          <w:lang w:val="en-GB"/>
        </w:rPr>
      </w:r>
      <w:r w:rsidR="0066193C">
        <w:rPr>
          <w:rFonts w:ascii="Verdana" w:hAnsi="Verdana" w:cs="AdvMINION-I"/>
          <w:sz w:val="20"/>
          <w:lang w:val="en-GB"/>
        </w:rPr>
        <w:fldChar w:fldCharType="end"/>
      </w:r>
      <w:r w:rsidR="00E06AD7">
        <w:rPr>
          <w:rFonts w:ascii="Verdana" w:hAnsi="Verdana" w:cs="AdvMINION-I"/>
          <w:sz w:val="20"/>
          <w:lang w:val="en-GB"/>
        </w:rPr>
      </w:r>
      <w:r w:rsidR="00E06AD7">
        <w:rPr>
          <w:rFonts w:ascii="Verdana" w:hAnsi="Verdana" w:cs="AdvMINION-I"/>
          <w:sz w:val="20"/>
          <w:lang w:val="en-GB"/>
        </w:rPr>
        <w:fldChar w:fldCharType="separate"/>
      </w:r>
      <w:r w:rsidR="0066193C">
        <w:rPr>
          <w:rFonts w:ascii="Verdana" w:hAnsi="Verdana" w:cs="AdvMINION-I"/>
          <w:noProof/>
          <w:sz w:val="20"/>
          <w:lang w:val="en-GB"/>
        </w:rPr>
        <w:t>(Eisenmann et al., 1995; Campbell et al., 2006)</w:t>
      </w:r>
      <w:r w:rsidR="00E06AD7">
        <w:rPr>
          <w:rFonts w:ascii="Verdana" w:hAnsi="Verdana" w:cs="AdvMINION-I"/>
          <w:sz w:val="20"/>
          <w:lang w:val="en-GB"/>
        </w:rPr>
        <w:fldChar w:fldCharType="end"/>
      </w:r>
      <w:r w:rsidR="00E54A05">
        <w:rPr>
          <w:rFonts w:ascii="Verdana" w:hAnsi="Verdana" w:cs="AdvMINION-I"/>
          <w:sz w:val="20"/>
          <w:lang w:val="en-GB"/>
        </w:rPr>
        <w:t xml:space="preserve"> and therefore, their</w:t>
      </w:r>
      <w:r w:rsidR="00E06AD7">
        <w:rPr>
          <w:rFonts w:ascii="Verdana" w:hAnsi="Verdana" w:cs="AdvMINION-I"/>
          <w:sz w:val="20"/>
          <w:lang w:val="en-GB"/>
        </w:rPr>
        <w:t xml:space="preserve"> growth using s</w:t>
      </w:r>
      <w:r w:rsidR="00E06AD7" w:rsidRPr="00AF5B81">
        <w:rPr>
          <w:rFonts w:ascii="Verdana" w:hAnsi="Verdana"/>
          <w:sz w:val="20"/>
          <w:lang w:val="en-GB"/>
        </w:rPr>
        <w:t xml:space="preserve">ulfur </w:t>
      </w:r>
      <w:r w:rsidR="00E06AD7">
        <w:rPr>
          <w:rFonts w:ascii="Verdana" w:hAnsi="Verdana"/>
          <w:sz w:val="20"/>
          <w:lang w:val="en-GB"/>
        </w:rPr>
        <w:t>released into groundwater from</w:t>
      </w:r>
      <w:r w:rsidR="00E06AD7" w:rsidRPr="00AF5B81">
        <w:rPr>
          <w:rFonts w:ascii="Verdana" w:hAnsi="Verdana"/>
          <w:sz w:val="20"/>
          <w:lang w:val="en-GB"/>
        </w:rPr>
        <w:t xml:space="preserve"> soils, rocks and minerals </w:t>
      </w:r>
      <w:r w:rsidR="00E06AD7" w:rsidRPr="002979F3">
        <w:rPr>
          <w:rFonts w:ascii="Verdana" w:hAnsi="Verdana"/>
          <w:sz w:val="20"/>
        </w:rPr>
        <w:fldChar w:fldCharType="begin"/>
      </w:r>
      <w:r w:rsidR="0066193C" w:rsidRPr="002B3B4D">
        <w:rPr>
          <w:rFonts w:ascii="Verdana" w:hAnsi="Verdana"/>
          <w:sz w:val="20"/>
          <w:lang w:val="en-GB"/>
        </w:rPr>
        <w:instrText xml:space="preserve"> ADDIN EN.CITE &lt;EndNote&gt;&lt;Cite&gt;&lt;Author&gt;Canfield&lt;/Author&gt;&lt;Year&gt;2004&lt;/Year&gt;&lt;RecNum&gt;691&lt;/RecNum&gt;&lt;DisplayText&gt;(Canfield, 2004)&lt;/DisplayText&gt;&lt;record&gt;&lt;rec-number&gt;691&lt;/rec-number&gt;&lt;foreign-keys&gt;&lt;key app="EN" db-id="0awspfw0cdftanew0wdv2sz1pwvrt0pdfz22" timestamp="1453844733"&gt;691&lt;/key&gt;&lt;/foreign-keys&gt;&lt;ref-type name="Journal Article"&gt;17&lt;/ref-type&gt;&lt;contributors&gt;&lt;authors&gt;&lt;author&gt;Canfield, D. E.&lt;/author&gt;&lt;/authors&gt;&lt;/contributors&gt;&lt;auth-address&gt;Univ So Denmark, DCESS, DK-5230 Odense M, Denmark. Univ So Denmark, Inst Biol, DK-5230 Odense, Denmark.&amp;#xD;Canfield, DE (reprint author), Univ So Denmark, DCESS, Campusvej 55, DK-5230 Odense M, Denmark.&amp;#xD;dec@biology.sdu.dk&lt;/auth-address&gt;&lt;titles&gt;&lt;title&gt;The evolution of the Earth surface sulfur reservoir&lt;/title&gt;&lt;secondary-title&gt;American Journal of Science&lt;/secondary-title&gt;&lt;alt-title&gt;Am. J. Sci.&lt;/alt-title&gt;&lt;/titles&gt;&lt;periodical&gt;&lt;full-title&gt;American Journal of Science&lt;/full-title&gt;&lt;abbr-1&gt;Am. J. Sci.&lt;/abbr-1&gt;&lt;/periodical&gt;&lt;alt-periodical&gt;&lt;full-title&gt;American Journal of Science&lt;/full-title&gt;&lt;abbr-1&gt;Am. J. Sci.&lt;/abbr-1&gt;&lt;/alt-periodical&gt;&lt;pages&gt;839-861&lt;/pages&gt;&lt;volume&gt;304&lt;/volume&gt;&lt;number&gt;10&lt;/number&gt;&lt;keywords&gt;&lt;keyword&gt;PROTEROZOIC OCEAN CHEMISTRY&lt;/keyword&gt;&lt;keyword&gt;MASS-INDEPENDENT SULFUR&lt;/keyword&gt;&lt;keyword&gt;ATMOSPHERIC&lt;/keyword&gt;&lt;keyword&gt;OXYGEN&lt;/keyword&gt;&lt;keyword&gt;SULFATE REDUCTION&lt;/keyword&gt;&lt;keyword&gt;ISOTOPE FRACTIONATION&lt;/keyword&gt;&lt;keyword&gt;SEDIMENT SUBDUCTION&lt;/keyword&gt;&lt;keyword&gt;SEAWATER SULFATE&lt;/keyword&gt;&lt;keyword&gt;SNOWBALL EARTH&lt;/keyword&gt;&lt;keyword&gt;IRON&lt;/keyword&gt;&lt;keyword&gt;RIDGE&lt;/keyword&gt;&lt;keyword&gt;Geosciences, Multidisciplinary&lt;/keyword&gt;&lt;/keywords&gt;&lt;dates&gt;&lt;year&gt;2004&lt;/year&gt;&lt;pub-dates&gt;&lt;date&gt;Dec&lt;/date&gt;&lt;/pub-dates&gt;&lt;/dates&gt;&lt;isbn&gt;0002-9599&lt;/isbn&gt;&lt;accession-num&gt;WOS:000226463200001&lt;/accession-num&gt;&lt;work-type&gt;Article&lt;/work-type&gt;&lt;urls&gt;&lt;related-urls&gt;&lt;url&gt;&amp;lt;Go to ISI&amp;gt;://WOS:000226463200001&lt;/url&gt;&lt;/related-urls&gt;&lt;/urls&gt;&lt;electronic-resource-num&gt;10.2475/ajs.304.10.839&lt;/electronic-resource-num&gt;&lt;language&gt;English&lt;/language&gt;&lt;/record&gt;&lt;/Cite&gt;&lt;/EndNote&gt;</w:instrText>
      </w:r>
      <w:r w:rsidR="00E06AD7" w:rsidRPr="002979F3">
        <w:rPr>
          <w:rFonts w:ascii="Verdana" w:hAnsi="Verdana"/>
          <w:sz w:val="20"/>
        </w:rPr>
        <w:fldChar w:fldCharType="separate"/>
      </w:r>
      <w:r w:rsidR="0066193C" w:rsidRPr="0066193C">
        <w:rPr>
          <w:rFonts w:ascii="Verdana" w:hAnsi="Verdana"/>
          <w:noProof/>
          <w:sz w:val="20"/>
          <w:lang w:val="en-GB"/>
        </w:rPr>
        <w:t>(Canfield, 2004)</w:t>
      </w:r>
      <w:r w:rsidR="00E06AD7" w:rsidRPr="002979F3">
        <w:rPr>
          <w:rFonts w:ascii="Verdana" w:hAnsi="Verdana"/>
          <w:sz w:val="20"/>
        </w:rPr>
        <w:fldChar w:fldCharType="end"/>
      </w:r>
      <w:r w:rsidR="00E06AD7">
        <w:rPr>
          <w:rFonts w:ascii="Verdana" w:hAnsi="Verdana"/>
          <w:sz w:val="20"/>
          <w:lang w:val="en-GB"/>
        </w:rPr>
        <w:t xml:space="preserve"> </w:t>
      </w:r>
      <w:r w:rsidR="00E06AD7" w:rsidRPr="00AF5B81">
        <w:rPr>
          <w:rFonts w:ascii="Verdana" w:hAnsi="Verdana"/>
          <w:sz w:val="20"/>
          <w:lang w:val="en-GB"/>
        </w:rPr>
        <w:t>coupled to oxygen</w:t>
      </w:r>
      <w:r w:rsidR="00AA0A38">
        <w:rPr>
          <w:rFonts w:ascii="Verdana" w:hAnsi="Verdana"/>
          <w:sz w:val="20"/>
          <w:lang w:val="en-GB"/>
        </w:rPr>
        <w:t xml:space="preserve"> </w:t>
      </w:r>
      <w:r w:rsidR="00E06AD7" w:rsidRPr="00AF5B81">
        <w:rPr>
          <w:rFonts w:ascii="Verdana" w:hAnsi="Verdana"/>
          <w:sz w:val="20"/>
          <w:lang w:val="en-GB"/>
        </w:rPr>
        <w:t xml:space="preserve">reduction </w:t>
      </w:r>
      <w:r w:rsidR="00E06AD7">
        <w:rPr>
          <w:rFonts w:ascii="Verdana" w:hAnsi="Verdana"/>
          <w:sz w:val="20"/>
          <w:lang w:val="en-GB"/>
        </w:rPr>
        <w:t>cannot be excluded</w:t>
      </w:r>
      <w:r w:rsidR="00E06AD7" w:rsidRPr="00AF5B81">
        <w:rPr>
          <w:rFonts w:ascii="Verdana" w:hAnsi="Verdana"/>
          <w:sz w:val="20"/>
          <w:lang w:val="en-GB"/>
        </w:rPr>
        <w:t xml:space="preserve">. </w:t>
      </w:r>
      <w:r w:rsidR="00B8540E" w:rsidRPr="009C7040">
        <w:rPr>
          <w:rFonts w:ascii="Verdana" w:hAnsi="Verdana"/>
          <w:i/>
          <w:iCs/>
          <w:sz w:val="20"/>
          <w:lang w:val="en-GB"/>
        </w:rPr>
        <w:t>Sulfuricurvum</w:t>
      </w:r>
      <w:r w:rsidR="00B8540E">
        <w:rPr>
          <w:rFonts w:ascii="Verdana" w:hAnsi="Verdana"/>
          <w:sz w:val="20"/>
          <w:lang w:val="en-GB"/>
        </w:rPr>
        <w:t xml:space="preserve"> a</w:t>
      </w:r>
      <w:r w:rsidR="009125FB">
        <w:rPr>
          <w:rFonts w:ascii="Verdana" w:hAnsi="Verdana"/>
          <w:sz w:val="20"/>
          <w:lang w:val="en-GB"/>
        </w:rPr>
        <w:t xml:space="preserve">s another </w:t>
      </w:r>
      <w:r w:rsidR="005154C0">
        <w:rPr>
          <w:rFonts w:ascii="Verdana" w:hAnsi="Verdana"/>
          <w:sz w:val="20"/>
          <w:lang w:val="en-GB"/>
        </w:rPr>
        <w:t>predominant</w:t>
      </w:r>
      <w:r w:rsidR="009125FB">
        <w:rPr>
          <w:rFonts w:ascii="Verdana" w:hAnsi="Verdana"/>
          <w:sz w:val="20"/>
          <w:lang w:val="en-GB"/>
        </w:rPr>
        <w:t xml:space="preserve"> </w:t>
      </w:r>
      <w:r w:rsidR="00E54A05">
        <w:rPr>
          <w:rFonts w:ascii="Verdana" w:hAnsi="Verdana"/>
          <w:sz w:val="20"/>
          <w:lang w:val="en-GB"/>
        </w:rPr>
        <w:t xml:space="preserve">genus currently </w:t>
      </w:r>
      <w:r w:rsidR="00E54A05">
        <w:rPr>
          <w:rFonts w:ascii="Verdana" w:hAnsi="Verdana"/>
          <w:iCs/>
          <w:sz w:val="20"/>
          <w:lang w:val="en-GB"/>
        </w:rPr>
        <w:t>c</w:t>
      </w:r>
      <w:r w:rsidR="009125FB">
        <w:rPr>
          <w:rFonts w:ascii="Verdana" w:hAnsi="Verdana"/>
          <w:iCs/>
          <w:sz w:val="20"/>
          <w:lang w:val="en-GB"/>
        </w:rPr>
        <w:t xml:space="preserve">ontains </w:t>
      </w:r>
      <w:r w:rsidR="009C7040" w:rsidRPr="009C7040">
        <w:rPr>
          <w:rFonts w:ascii="Verdana" w:hAnsi="Verdana"/>
          <w:iCs/>
          <w:sz w:val="20"/>
          <w:lang w:val="en-GB"/>
        </w:rPr>
        <w:t xml:space="preserve">only one </w:t>
      </w:r>
      <w:r w:rsidR="009125FB" w:rsidRPr="009C7040">
        <w:rPr>
          <w:rFonts w:ascii="Verdana" w:hAnsi="Verdana"/>
          <w:iCs/>
          <w:sz w:val="20"/>
          <w:lang w:val="en-GB"/>
        </w:rPr>
        <w:t xml:space="preserve">characterised </w:t>
      </w:r>
      <w:r w:rsidR="009C7040" w:rsidRPr="009C7040">
        <w:rPr>
          <w:rFonts w:ascii="Verdana" w:hAnsi="Verdana"/>
          <w:iCs/>
          <w:sz w:val="20"/>
          <w:lang w:val="en-GB"/>
        </w:rPr>
        <w:t>isolate</w:t>
      </w:r>
      <w:r w:rsidR="00965D9A">
        <w:rPr>
          <w:rFonts w:ascii="Verdana" w:hAnsi="Verdana"/>
          <w:iCs/>
          <w:sz w:val="20"/>
          <w:lang w:val="en-GB"/>
        </w:rPr>
        <w:t xml:space="preserve">, </w:t>
      </w:r>
      <w:r w:rsidR="009C7040" w:rsidRPr="009C7040">
        <w:rPr>
          <w:rFonts w:ascii="Verdana" w:hAnsi="Verdana"/>
          <w:i/>
          <w:iCs/>
          <w:sz w:val="20"/>
          <w:lang w:val="en-GB"/>
        </w:rPr>
        <w:t xml:space="preserve">Sulfuricurvum </w:t>
      </w:r>
      <w:proofErr w:type="spellStart"/>
      <w:r w:rsidR="009C7040" w:rsidRPr="009C7040">
        <w:rPr>
          <w:rFonts w:ascii="Verdana" w:hAnsi="Verdana"/>
          <w:i/>
          <w:iCs/>
          <w:sz w:val="20"/>
          <w:lang w:val="en-GB"/>
        </w:rPr>
        <w:t>kujiense</w:t>
      </w:r>
      <w:proofErr w:type="spellEnd"/>
      <w:r w:rsidR="009C7040" w:rsidRPr="009C7040">
        <w:rPr>
          <w:rFonts w:ascii="Verdana" w:hAnsi="Verdana"/>
          <w:i/>
          <w:iCs/>
          <w:sz w:val="20"/>
          <w:lang w:val="en-GB"/>
        </w:rPr>
        <w:t xml:space="preserve"> </w:t>
      </w:r>
      <w:r w:rsidR="009C7040" w:rsidRPr="009C7040">
        <w:rPr>
          <w:rFonts w:ascii="Verdana" w:hAnsi="Verdana"/>
          <w:sz w:val="20"/>
          <w:lang w:val="en-GB"/>
        </w:rPr>
        <w:t>strain YK-1</w:t>
      </w:r>
      <w:r w:rsidR="000B6EDC">
        <w:rPr>
          <w:rFonts w:ascii="Verdana" w:hAnsi="Verdana"/>
          <w:sz w:val="20"/>
          <w:lang w:val="en-GB"/>
        </w:rPr>
        <w:t>,</w:t>
      </w:r>
      <w:r w:rsidR="00AA0A38">
        <w:rPr>
          <w:rFonts w:ascii="Verdana" w:hAnsi="Verdana"/>
          <w:sz w:val="20"/>
          <w:lang w:val="en-GB"/>
        </w:rPr>
        <w:t xml:space="preserve"> </w:t>
      </w:r>
      <w:r w:rsidR="009C7040" w:rsidRPr="009C7040">
        <w:rPr>
          <w:rFonts w:ascii="Verdana" w:hAnsi="Verdana"/>
          <w:sz w:val="20"/>
          <w:lang w:val="en-GB"/>
        </w:rPr>
        <w:t xml:space="preserve">an obligate </w:t>
      </w:r>
      <w:r w:rsidR="009C7040" w:rsidRPr="009C7040">
        <w:rPr>
          <w:rFonts w:ascii="Verdana" w:hAnsi="Verdana" w:cs="AdvMINION-I"/>
          <w:sz w:val="20"/>
          <w:lang w:val="en-GB"/>
        </w:rPr>
        <w:t xml:space="preserve">chemolithoautotroph </w:t>
      </w:r>
      <w:r w:rsidR="009C7040" w:rsidRPr="002979F3">
        <w:rPr>
          <w:rFonts w:ascii="Verdana" w:hAnsi="Verdana" w:cs="AdvMINION-I"/>
          <w:sz w:val="20"/>
        </w:rPr>
        <w:fldChar w:fldCharType="begin"/>
      </w:r>
      <w:r w:rsidR="0066193C" w:rsidRPr="002B3B4D">
        <w:rPr>
          <w:rFonts w:ascii="Verdana" w:hAnsi="Verdana" w:cs="AdvMINION-I"/>
          <w:sz w:val="20"/>
          <w:lang w:val="en-GB"/>
        </w:rPr>
        <w:instrText xml:space="preserve"> ADDIN EN.CITE &lt;EndNote&gt;&lt;Cite&gt;&lt;Author&gt;Kodama&lt;/Author&gt;&lt;Year&gt;2004&lt;/Year&gt;&lt;RecNum&gt;685&lt;/RecNum&gt;&lt;DisplayText&gt;(Kodama and Watanabe, 2004)&lt;/DisplayText&gt;&lt;record&gt;&lt;rec-number&gt;685&lt;/rec-number&gt;&lt;foreign-keys&gt;&lt;key app="EN" db-id="0awspfw0cdftanew0wdv2sz1pwvrt0pdfz22" timestamp="1453843700"&gt;685&lt;/key&gt;&lt;/foreign-keys&gt;&lt;ref-type name="Journal Article"&gt;17&lt;/ref-type&gt;&lt;contributors&gt;&lt;authors&gt;&lt;author&gt;Kodama, Y.&lt;/author&gt;&lt;author&gt;Watanabe, K.&lt;/author&gt;&lt;/authors&gt;&lt;/contributors&gt;&lt;auth-address&gt;Laboratory of Applied Microbiology, Marine Biotechnology Institute, 3-75-1 Heita, Kamaishi, Iwate 026-0001, Japan&lt;/auth-address&gt;&lt;titles&gt;&lt;title&gt;&lt;style face="italic" font="default" size="100%"&gt;Sulfuricurvum kujiense&lt;/style&gt;&lt;style face="normal" font="default" size="100%"&gt; gen. nov., sp. nov., a facultatively anaerobic, chemolithoautotrophic, sulfur-oxidizing bacterium isolated from an underground crude-oil storage cavity&lt;/style&gt;&lt;/title&gt;&lt;secondary-title&gt;International Journal of Systematic and Evolutionary Microbiology&lt;/secondary-title&gt;&lt;short-title&gt;Int J Syst Evol Microbiol &lt;/short-title&gt;&lt;/titles&gt;&lt;periodical&gt;&lt;full-title&gt;International Journal of Systematic and Evolutionary Microbiology&lt;/full-title&gt;&lt;abbr-1&gt;Int. J. Syst. Evol. Microbiol.&lt;/abbr-1&gt;&lt;/periodical&gt;&lt;pages&gt;2297-2300&lt;/pages&gt;&lt;volume&gt;54&lt;/volume&gt;&lt;number&gt;6&lt;/number&gt;&lt;dates&gt;&lt;year&gt;2004&lt;/year&gt;&lt;/dates&gt;&lt;urls&gt;&lt;related-urls&gt;&lt;url&gt;http://www.scopus.com/inward/record.url?eid=2-s2.0-9744249395&amp;amp;partnerID=40&amp;amp;md5=5b5b509a4f0f0b72d5f20138ca02c35c&lt;/url&gt;&lt;/related-urls&gt;&lt;/urls&gt;&lt;electronic-resource-num&gt;10.1099/ijs.0.63243-0&lt;/electronic-resource-num&gt;&lt;remote-database-name&gt;Scopus&lt;/remote-database-name&gt;&lt;/record&gt;&lt;/Cite&gt;&lt;/EndNote&gt;</w:instrText>
      </w:r>
      <w:r w:rsidR="009C7040" w:rsidRPr="002979F3">
        <w:rPr>
          <w:rFonts w:ascii="Verdana" w:hAnsi="Verdana" w:cs="AdvMINION-I"/>
          <w:sz w:val="20"/>
        </w:rPr>
        <w:fldChar w:fldCharType="separate"/>
      </w:r>
      <w:r w:rsidR="0066193C" w:rsidRPr="0066193C">
        <w:rPr>
          <w:rFonts w:ascii="Verdana" w:hAnsi="Verdana" w:cs="AdvMINION-I"/>
          <w:noProof/>
          <w:sz w:val="20"/>
          <w:lang w:val="en-GB"/>
        </w:rPr>
        <w:t>(Kodama and Watanabe, 2004)</w:t>
      </w:r>
      <w:r w:rsidR="009C7040" w:rsidRPr="002979F3">
        <w:rPr>
          <w:rFonts w:ascii="Verdana" w:hAnsi="Verdana" w:cs="AdvMINION-I"/>
          <w:sz w:val="20"/>
        </w:rPr>
        <w:fldChar w:fldCharType="end"/>
      </w:r>
      <w:r w:rsidR="009C7040" w:rsidRPr="009C7040">
        <w:rPr>
          <w:rFonts w:ascii="Verdana" w:hAnsi="Verdana" w:cs="AdvMINION-I"/>
          <w:sz w:val="20"/>
          <w:lang w:val="en-GB"/>
        </w:rPr>
        <w:t xml:space="preserve"> </w:t>
      </w:r>
      <w:r w:rsidR="009C7040" w:rsidRPr="009C7040">
        <w:rPr>
          <w:rFonts w:ascii="Verdana" w:hAnsi="Verdana"/>
          <w:sz w:val="20"/>
          <w:lang w:val="en-GB"/>
        </w:rPr>
        <w:t>that grow</w:t>
      </w:r>
      <w:r w:rsidR="00B25C2B">
        <w:rPr>
          <w:rFonts w:ascii="Verdana" w:hAnsi="Verdana"/>
          <w:sz w:val="20"/>
          <w:lang w:val="en-GB"/>
        </w:rPr>
        <w:t>s</w:t>
      </w:r>
      <w:r w:rsidR="009C7040" w:rsidRPr="009C7040">
        <w:rPr>
          <w:rFonts w:ascii="Verdana" w:hAnsi="Verdana"/>
          <w:sz w:val="20"/>
          <w:lang w:val="en-GB"/>
        </w:rPr>
        <w:t xml:space="preserve"> by oxidation of reduced sulfur compounds coupled to nitrate and oxygen (microaerophilic condition) re</w:t>
      </w:r>
      <w:r w:rsidR="002E1325">
        <w:rPr>
          <w:rFonts w:ascii="Verdana" w:hAnsi="Verdana"/>
          <w:sz w:val="20"/>
          <w:lang w:val="en-GB"/>
        </w:rPr>
        <w:t>spiration</w:t>
      </w:r>
      <w:r w:rsidR="009C7040" w:rsidRPr="009C7040">
        <w:rPr>
          <w:rFonts w:ascii="Verdana" w:hAnsi="Verdana"/>
          <w:sz w:val="20"/>
          <w:lang w:val="en-GB"/>
        </w:rPr>
        <w:t xml:space="preserve"> (Kodama and Watanabe, 2003).</w:t>
      </w:r>
      <w:r w:rsidR="009C7040">
        <w:rPr>
          <w:rFonts w:ascii="Verdana" w:hAnsi="Verdana"/>
          <w:sz w:val="20"/>
          <w:lang w:val="en-GB"/>
        </w:rPr>
        <w:t xml:space="preserve"> Although dechlorination </w:t>
      </w:r>
      <w:r w:rsidR="005B4E57">
        <w:rPr>
          <w:rFonts w:ascii="Verdana" w:hAnsi="Verdana"/>
          <w:sz w:val="20"/>
          <w:lang w:val="en-GB"/>
        </w:rPr>
        <w:t xml:space="preserve">or syntrophic interactions with OHRB </w:t>
      </w:r>
      <w:r w:rsidR="00965D9A">
        <w:rPr>
          <w:rFonts w:ascii="Verdana" w:hAnsi="Verdana"/>
          <w:sz w:val="20"/>
          <w:lang w:val="en-GB"/>
        </w:rPr>
        <w:t>by</w:t>
      </w:r>
      <w:r w:rsidR="009C7040">
        <w:rPr>
          <w:rFonts w:ascii="Verdana" w:hAnsi="Verdana"/>
          <w:sz w:val="20"/>
          <w:lang w:val="en-GB"/>
        </w:rPr>
        <w:t xml:space="preserve"> this strain </w:t>
      </w:r>
      <w:r w:rsidR="005B4E57">
        <w:rPr>
          <w:rFonts w:ascii="Verdana" w:hAnsi="Verdana"/>
          <w:sz w:val="20"/>
          <w:lang w:val="en-GB"/>
        </w:rPr>
        <w:t xml:space="preserve">are </w:t>
      </w:r>
      <w:r w:rsidR="00BD6B0D">
        <w:rPr>
          <w:rFonts w:ascii="Verdana" w:hAnsi="Verdana"/>
          <w:sz w:val="20"/>
          <w:lang w:val="en-GB"/>
        </w:rPr>
        <w:t xml:space="preserve">not </w:t>
      </w:r>
      <w:r w:rsidR="00965D9A">
        <w:rPr>
          <w:rFonts w:ascii="Verdana" w:hAnsi="Verdana"/>
          <w:sz w:val="20"/>
          <w:lang w:val="en-GB"/>
        </w:rPr>
        <w:t>reported</w:t>
      </w:r>
      <w:r w:rsidR="009C7040">
        <w:rPr>
          <w:rFonts w:ascii="Verdana" w:hAnsi="Verdana"/>
          <w:sz w:val="20"/>
          <w:lang w:val="en-GB"/>
        </w:rPr>
        <w:t xml:space="preserve">, </w:t>
      </w:r>
      <w:r w:rsidR="009C7040" w:rsidRPr="009C7040">
        <w:rPr>
          <w:rFonts w:ascii="Verdana" w:hAnsi="Verdana"/>
          <w:i/>
          <w:iCs/>
          <w:sz w:val="20"/>
          <w:lang w:val="en-GB"/>
        </w:rPr>
        <w:t>Sulfuricurvum</w:t>
      </w:r>
      <w:r w:rsidR="009C7040">
        <w:rPr>
          <w:rFonts w:ascii="Verdana" w:hAnsi="Verdana"/>
          <w:i/>
          <w:iCs/>
          <w:sz w:val="20"/>
          <w:lang w:val="en-GB"/>
        </w:rPr>
        <w:t xml:space="preserve"> </w:t>
      </w:r>
      <w:r w:rsidR="009C7040">
        <w:rPr>
          <w:rFonts w:ascii="Verdana" w:hAnsi="Verdana"/>
          <w:iCs/>
          <w:sz w:val="20"/>
          <w:lang w:val="en-GB"/>
        </w:rPr>
        <w:t xml:space="preserve">was detected </w:t>
      </w:r>
      <w:r w:rsidR="00DE468A">
        <w:rPr>
          <w:rFonts w:ascii="Verdana" w:hAnsi="Verdana"/>
          <w:iCs/>
          <w:sz w:val="20"/>
          <w:lang w:val="en-GB"/>
        </w:rPr>
        <w:t xml:space="preserve">at </w:t>
      </w:r>
      <w:r w:rsidR="009C7040">
        <w:rPr>
          <w:rFonts w:ascii="Verdana" w:hAnsi="Verdana"/>
          <w:iCs/>
          <w:sz w:val="20"/>
          <w:lang w:val="en-GB"/>
        </w:rPr>
        <w:t xml:space="preserve">TCE contaminated sites </w:t>
      </w:r>
      <w:r w:rsidR="00AF5B81">
        <w:rPr>
          <w:rFonts w:ascii="Verdana" w:hAnsi="Verdana"/>
          <w:iCs/>
          <w:sz w:val="20"/>
          <w:lang w:val="en-GB"/>
        </w:rPr>
        <w:fldChar w:fldCharType="begin">
          <w:fldData xml:space="preserve">PEVuZE5vdGU+PENpdGU+PEF1dGhvcj5LYW88L0F1dGhvcj48WWVhcj4yMDE2PC9ZZWFyPjxSZWNO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</w:fldData>
        </w:fldChar>
      </w:r>
      <w:r w:rsidR="0066193C">
        <w:rPr>
          <w:rFonts w:ascii="Verdana" w:hAnsi="Verdana"/>
          <w:iCs/>
          <w:sz w:val="20"/>
          <w:lang w:val="en-GB"/>
        </w:rPr>
        <w:instrText xml:space="preserve"> ADDIN EN.CITE </w:instrText>
      </w:r>
      <w:r w:rsidR="0066193C">
        <w:rPr>
          <w:rFonts w:ascii="Verdana" w:hAnsi="Verdana"/>
          <w:iCs/>
          <w:sz w:val="20"/>
          <w:lang w:val="en-GB"/>
        </w:rPr>
        <w:fldChar w:fldCharType="begin">
          <w:fldData xml:space="preserve">PEVuZE5vdGU+PENpdGU+PEF1dGhvcj5LYW88L0F1dGhvcj48WWVhcj4yMDE2PC9ZZWFyPjxSZWNO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</w:fldData>
        </w:fldChar>
      </w:r>
      <w:r w:rsidR="0066193C">
        <w:rPr>
          <w:rFonts w:ascii="Verdana" w:hAnsi="Verdana"/>
          <w:iCs/>
          <w:sz w:val="20"/>
          <w:lang w:val="en-GB"/>
        </w:rPr>
        <w:instrText xml:space="preserve"> ADDIN EN.CITE.DATA </w:instrText>
      </w:r>
      <w:r w:rsidR="0066193C">
        <w:rPr>
          <w:rFonts w:ascii="Verdana" w:hAnsi="Verdana"/>
          <w:iCs/>
          <w:sz w:val="20"/>
          <w:lang w:val="en-GB"/>
        </w:rPr>
      </w:r>
      <w:r w:rsidR="0066193C">
        <w:rPr>
          <w:rFonts w:ascii="Verdana" w:hAnsi="Verdana"/>
          <w:iCs/>
          <w:sz w:val="20"/>
          <w:lang w:val="en-GB"/>
        </w:rPr>
        <w:fldChar w:fldCharType="end"/>
      </w:r>
      <w:r w:rsidR="00AF5B81">
        <w:rPr>
          <w:rFonts w:ascii="Verdana" w:hAnsi="Verdana"/>
          <w:iCs/>
          <w:sz w:val="20"/>
          <w:lang w:val="en-GB"/>
        </w:rPr>
      </w:r>
      <w:r w:rsidR="00AF5B81">
        <w:rPr>
          <w:rFonts w:ascii="Verdana" w:hAnsi="Verdana"/>
          <w:iCs/>
          <w:sz w:val="20"/>
          <w:lang w:val="en-GB"/>
        </w:rPr>
        <w:fldChar w:fldCharType="separate"/>
      </w:r>
      <w:r w:rsidR="0066193C">
        <w:rPr>
          <w:rFonts w:ascii="Verdana" w:hAnsi="Verdana"/>
          <w:iCs/>
          <w:noProof/>
          <w:sz w:val="20"/>
          <w:lang w:val="en-GB"/>
        </w:rPr>
        <w:t>(Tsai et al., 2014; Kao et al., 2016)</w:t>
      </w:r>
      <w:r w:rsidR="00AF5B81">
        <w:rPr>
          <w:rFonts w:ascii="Verdana" w:hAnsi="Verdana"/>
          <w:iCs/>
          <w:sz w:val="20"/>
          <w:lang w:val="en-GB"/>
        </w:rPr>
        <w:fldChar w:fldCharType="end"/>
      </w:r>
      <w:r w:rsidR="009C7040">
        <w:rPr>
          <w:rFonts w:ascii="Verdana" w:hAnsi="Verdana"/>
          <w:iCs/>
          <w:sz w:val="20"/>
          <w:lang w:val="en-GB"/>
        </w:rPr>
        <w:t xml:space="preserve"> </w:t>
      </w:r>
      <w:r w:rsidR="00AF5B81">
        <w:rPr>
          <w:rFonts w:ascii="Verdana" w:hAnsi="Verdana"/>
          <w:iCs/>
          <w:sz w:val="20"/>
          <w:lang w:val="en-GB"/>
        </w:rPr>
        <w:t xml:space="preserve">and </w:t>
      </w:r>
      <w:r w:rsidR="00DE468A">
        <w:rPr>
          <w:rFonts w:ascii="Verdana" w:hAnsi="Verdana"/>
          <w:iCs/>
          <w:sz w:val="20"/>
          <w:lang w:val="en-GB"/>
        </w:rPr>
        <w:t xml:space="preserve">in </w:t>
      </w:r>
      <w:r w:rsidR="00AF5B81">
        <w:rPr>
          <w:rFonts w:ascii="Verdana" w:hAnsi="Verdana"/>
          <w:iCs/>
          <w:sz w:val="20"/>
          <w:lang w:val="en-GB"/>
        </w:rPr>
        <w:t xml:space="preserve">1,2-dichloroethane dechlorinating </w:t>
      </w:r>
      <w:r w:rsidR="00AF5B81">
        <w:rPr>
          <w:rFonts w:ascii="Verdana" w:hAnsi="Verdana"/>
          <w:iCs/>
          <w:sz w:val="20"/>
          <w:lang w:val="en-GB"/>
        </w:rPr>
        <w:lastRenderedPageBreak/>
        <w:t>enrichment culture</w:t>
      </w:r>
      <w:r w:rsidR="008F3201">
        <w:rPr>
          <w:rFonts w:ascii="Verdana" w:hAnsi="Verdana"/>
          <w:iCs/>
          <w:sz w:val="20"/>
          <w:lang w:val="en-GB"/>
        </w:rPr>
        <w:t>s</w:t>
      </w:r>
      <w:r w:rsidR="00AF5B81">
        <w:rPr>
          <w:rFonts w:ascii="Verdana" w:hAnsi="Verdana"/>
          <w:iCs/>
          <w:sz w:val="20"/>
          <w:lang w:val="en-GB"/>
        </w:rPr>
        <w:t xml:space="preserve"> </w:t>
      </w:r>
      <w:r w:rsidR="00AF5B81">
        <w:rPr>
          <w:rFonts w:ascii="Verdana" w:hAnsi="Verdana"/>
          <w:iCs/>
          <w:sz w:val="20"/>
          <w:lang w:val="en-GB"/>
        </w:rPr>
        <w:fldChar w:fldCharType="begin"/>
      </w:r>
      <w:r w:rsidR="0066193C">
        <w:rPr>
          <w:rFonts w:ascii="Verdana" w:hAnsi="Verdana"/>
          <w:iCs/>
          <w:sz w:val="20"/>
          <w:lang w:val="en-GB"/>
        </w:rPr>
        <w:instrText xml:space="preserve"> ADDIN EN.CITE &lt;EndNote&gt;&lt;Cite&gt;&lt;Author&gt;Merlino&lt;/Author&gt;&lt;Year&gt;2015&lt;/Year&gt;&lt;RecNum&gt;747&lt;/RecNum&gt;&lt;DisplayText&gt;(Merlino et al., 2015)&lt;/DisplayText&gt;&lt;record&gt;&lt;rec-number&gt;747&lt;/rec-number&gt;&lt;foreign-keys&gt;&lt;key app="EN" db-id="0awspfw0cdftanew0wdv2sz1pwvrt0pdfz22" timestamp="1455049120"&gt;747&lt;/key&gt;&lt;/foreign-keys&gt;&lt;ref-type name="Journal Article"&gt;17&lt;/ref-type&gt;&lt;contributors&gt;&lt;authors&gt;&lt;author&gt;Merlino, G.&lt;/author&gt;&lt;author&gt;Balloi, A.&lt;/author&gt;&lt;author&gt;Marzorati, M.&lt;/author&gt;&lt;author&gt;Mapelli, F.&lt;/author&gt;&lt;author&gt;Rizzi, A.&lt;/author&gt;&lt;author&gt;Lavazza, D.&lt;/author&gt;&lt;author&gt;De Ferra, F.&lt;/author&gt;&lt;author&gt;Carpani, G.&lt;/author&gt;&lt;author&gt;Daffonchio, D.&lt;/author&gt;&lt;/authors&gt;&lt;/contributors&gt;&lt;auth-address&gt;Department of Food, Environmental and Nutritional Sciences (DeFENS), University of Milan, Milan, Italy&amp;#xD;Biological and Environmental Sciences and Engineering Division, King Abdullah University of Science and Technology, Thuwal, Saudi Arabia&amp;#xD;Laboratory for Microbial Ecology and Technology (LabMET), Ghent University, Ghent, Belgium&amp;#xD;Research Center for Non-Conventional Energy, Istituto Eni Donegani, Environmental Technologies, San Donato Milanese, Italy&lt;/auth-address&gt;&lt;titles&gt;&lt;title&gt;Diverse reductive dehalogenases are associated with clostridiales-enriched microcosms dechlorinating 1,2-dichloroethane&lt;/title&gt;&lt;secondary-title&gt;BioMed Res Int&lt;/secondary-title&gt;&lt;/titles&gt;&lt;periodical&gt;&lt;full-title&gt;BioMed Res Int&lt;/full-title&gt;&lt;/periodical&gt;&lt;pages&gt;242856&lt;/pages&gt;&lt;volume&gt;2015&lt;/volume&gt;&lt;dates&gt;&lt;year&gt;2015&lt;/year&gt;&lt;/dates&gt;&lt;urls&gt;&lt;related-urls&gt;&lt;url&gt;http://www.scopus.com/inward/record.url?eid=2-s2.0-84939124388&amp;amp;partnerID=40&amp;amp;md5=94a7a1c8248538e4349e97eb33b93a02&lt;/url&gt;&lt;/related-urls&gt;&lt;/urls&gt;&lt;electronic-resource-num&gt;10.1155/2015/242856&lt;/electronic-resource-num&gt;&lt;remote-database-name&gt;Scopus&lt;/remote-database-name&gt;&lt;/record&gt;&lt;/Cite&gt;&lt;/EndNote&gt;</w:instrText>
      </w:r>
      <w:r w:rsidR="00AF5B81">
        <w:rPr>
          <w:rFonts w:ascii="Verdana" w:hAnsi="Verdana"/>
          <w:iCs/>
          <w:sz w:val="20"/>
          <w:lang w:val="en-GB"/>
        </w:rPr>
        <w:fldChar w:fldCharType="separate"/>
      </w:r>
      <w:r w:rsidR="0066193C">
        <w:rPr>
          <w:rFonts w:ascii="Verdana" w:hAnsi="Verdana"/>
          <w:iCs/>
          <w:noProof/>
          <w:sz w:val="20"/>
          <w:lang w:val="en-GB"/>
        </w:rPr>
        <w:t>(Merlino et al., 2015)</w:t>
      </w:r>
      <w:r w:rsidR="00AF5B81">
        <w:rPr>
          <w:rFonts w:ascii="Verdana" w:hAnsi="Verdana"/>
          <w:iCs/>
          <w:sz w:val="20"/>
          <w:lang w:val="en-GB"/>
        </w:rPr>
        <w:fldChar w:fldCharType="end"/>
      </w:r>
      <w:r w:rsidR="00AF5B81" w:rsidRPr="00513757">
        <w:rPr>
          <w:rFonts w:ascii="Verdana" w:hAnsi="Verdana"/>
          <w:iCs/>
          <w:sz w:val="20"/>
          <w:lang w:val="en-GB"/>
        </w:rPr>
        <w:t xml:space="preserve">. </w:t>
      </w:r>
      <w:r w:rsidR="00965D9A">
        <w:rPr>
          <w:rFonts w:ascii="Verdana" w:hAnsi="Verdana" w:cs="AdvMINION-I"/>
          <w:sz w:val="20"/>
          <w:lang w:val="en-GB"/>
        </w:rPr>
        <w:t>A</w:t>
      </w:r>
      <w:r w:rsidR="00287FCC" w:rsidRPr="00BD7C85">
        <w:rPr>
          <w:rFonts w:ascii="Verdana" w:hAnsi="Verdana"/>
          <w:sz w:val="20"/>
          <w:lang w:val="en-GB"/>
        </w:rPr>
        <w:t xml:space="preserve">nother </w:t>
      </w:r>
      <w:r w:rsidR="005154C0">
        <w:rPr>
          <w:rFonts w:ascii="Verdana" w:hAnsi="Verdana"/>
          <w:sz w:val="20"/>
          <w:lang w:val="en-GB"/>
        </w:rPr>
        <w:t>predominant</w:t>
      </w:r>
      <w:r w:rsidR="005154C0" w:rsidRPr="00BD7C85">
        <w:rPr>
          <w:rFonts w:ascii="Verdana" w:hAnsi="Verdana"/>
          <w:sz w:val="20"/>
          <w:lang w:val="en-GB"/>
        </w:rPr>
        <w:t xml:space="preserve"> </w:t>
      </w:r>
      <w:r w:rsidR="00E40530">
        <w:rPr>
          <w:rFonts w:ascii="Verdana" w:hAnsi="Verdana"/>
          <w:sz w:val="20"/>
          <w:lang w:val="en-GB"/>
        </w:rPr>
        <w:t xml:space="preserve">genus in </w:t>
      </w:r>
      <w:r w:rsidR="00287FCC" w:rsidRPr="00BD7C85">
        <w:rPr>
          <w:rFonts w:ascii="Verdana" w:hAnsi="Verdana"/>
          <w:sz w:val="20"/>
          <w:lang w:val="en-GB"/>
        </w:rPr>
        <w:t xml:space="preserve">pre-biostimulation </w:t>
      </w:r>
      <w:r w:rsidR="00E40530">
        <w:rPr>
          <w:rFonts w:ascii="Verdana" w:hAnsi="Verdana"/>
          <w:sz w:val="20"/>
          <w:lang w:val="en-GB"/>
        </w:rPr>
        <w:t xml:space="preserve">samples </w:t>
      </w:r>
      <w:r w:rsidR="00965D9A">
        <w:rPr>
          <w:rFonts w:ascii="Verdana" w:hAnsi="Verdana"/>
          <w:sz w:val="20"/>
          <w:lang w:val="en-GB"/>
        </w:rPr>
        <w:t xml:space="preserve">was </w:t>
      </w:r>
      <w:r w:rsidR="00965D9A" w:rsidRPr="001D5CDF">
        <w:rPr>
          <w:rFonts w:ascii="Verdana" w:hAnsi="Verdana"/>
          <w:i/>
          <w:sz w:val="20"/>
          <w:lang w:val="en-GB"/>
        </w:rPr>
        <w:t>Flavobacterium</w:t>
      </w:r>
      <w:r w:rsidR="00965D9A">
        <w:rPr>
          <w:rFonts w:ascii="Verdana" w:hAnsi="Verdana"/>
          <w:i/>
          <w:sz w:val="20"/>
          <w:lang w:val="en-GB"/>
        </w:rPr>
        <w:t xml:space="preserve"> </w:t>
      </w:r>
      <w:r w:rsidR="00965D9A" w:rsidRPr="000B6EDC">
        <w:rPr>
          <w:rFonts w:ascii="Verdana" w:hAnsi="Verdana"/>
          <w:sz w:val="20"/>
          <w:lang w:val="en-GB"/>
        </w:rPr>
        <w:t>whose</w:t>
      </w:r>
      <w:r w:rsidR="00287FCC" w:rsidRPr="00BD7C85">
        <w:rPr>
          <w:rFonts w:ascii="Verdana" w:hAnsi="Verdana"/>
          <w:sz w:val="20"/>
          <w:lang w:val="en-GB"/>
        </w:rPr>
        <w:t xml:space="preserve"> </w:t>
      </w:r>
      <w:r w:rsidR="003202E4" w:rsidRPr="00BD7C85">
        <w:rPr>
          <w:rFonts w:ascii="Verdana" w:hAnsi="Verdana"/>
          <w:sz w:val="20"/>
          <w:lang w:val="en-GB"/>
        </w:rPr>
        <w:t xml:space="preserve">members </w:t>
      </w:r>
      <w:r w:rsidR="003202E4" w:rsidRPr="001D5CDF">
        <w:rPr>
          <w:rFonts w:ascii="Verdana" w:hAnsi="Verdana"/>
          <w:sz w:val="20"/>
          <w:lang w:val="en-GB"/>
        </w:rPr>
        <w:t xml:space="preserve">play an important role in decomposition of organic materials by hydrolysing organic polymers such as proteins and polysaccharides produced from cell debris in oligotrophic environments </w:t>
      </w:r>
      <w:r w:rsidR="00C91C11" w:rsidRPr="002979F3">
        <w:rPr>
          <w:rFonts w:ascii="Verdana" w:hAnsi="Verdana"/>
          <w:sz w:val="20"/>
        </w:rPr>
        <w:fldChar w:fldCharType="begin">
          <w:fldData xml:space="preserve">PEVuZE5vdGU+PENpdGU+PEF1dGhvcj5CZXJuYXJkZXQ8L0F1dGhvcj48WWVhcj4xOTg5PC9ZZWFy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==
</w:fldData>
        </w:fldChar>
      </w:r>
      <w:r w:rsidR="0066193C" w:rsidRPr="002B3B4D">
        <w:rPr>
          <w:rFonts w:ascii="Verdana" w:hAnsi="Verdana"/>
          <w:sz w:val="20"/>
          <w:lang w:val="en-GB"/>
        </w:rPr>
        <w:instrText xml:space="preserve"> ADDIN EN.CITE </w:instrText>
      </w:r>
      <w:r w:rsidR="0066193C">
        <w:rPr>
          <w:rFonts w:ascii="Verdana" w:hAnsi="Verdana"/>
          <w:sz w:val="20"/>
        </w:rPr>
        <w:fldChar w:fldCharType="begin">
          <w:fldData xml:space="preserve">PEVuZE5vdGU+PENpdGU+PEF1dGhvcj5CZXJuYXJkZXQ8L0F1dGhvcj48WWVhcj4xOTg5PC9ZZWFy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==
</w:fldData>
        </w:fldChar>
      </w:r>
      <w:r w:rsidR="0066193C" w:rsidRPr="002B3B4D">
        <w:rPr>
          <w:rFonts w:ascii="Verdana" w:hAnsi="Verdana"/>
          <w:sz w:val="20"/>
          <w:lang w:val="en-GB"/>
        </w:rPr>
        <w:instrText xml:space="preserve"> ADDIN EN.CITE.DATA </w:instrText>
      </w:r>
      <w:r w:rsidR="0066193C">
        <w:rPr>
          <w:rFonts w:ascii="Verdana" w:hAnsi="Verdana"/>
          <w:sz w:val="20"/>
        </w:rPr>
      </w:r>
      <w:r w:rsidR="0066193C">
        <w:rPr>
          <w:rFonts w:ascii="Verdana" w:hAnsi="Verdana"/>
          <w:sz w:val="20"/>
        </w:rPr>
        <w:fldChar w:fldCharType="end"/>
      </w:r>
      <w:r w:rsidR="00C91C11" w:rsidRPr="002979F3">
        <w:rPr>
          <w:rFonts w:ascii="Verdana" w:hAnsi="Verdana"/>
          <w:sz w:val="20"/>
        </w:rPr>
      </w:r>
      <w:r w:rsidR="00C91C11" w:rsidRPr="002979F3">
        <w:rPr>
          <w:rFonts w:ascii="Verdana" w:hAnsi="Verdana"/>
          <w:sz w:val="20"/>
        </w:rPr>
        <w:fldChar w:fldCharType="separate"/>
      </w:r>
      <w:r w:rsidR="0066193C" w:rsidRPr="0066193C">
        <w:rPr>
          <w:rFonts w:ascii="Verdana" w:hAnsi="Verdana"/>
          <w:noProof/>
          <w:sz w:val="20"/>
          <w:lang w:val="en-GB"/>
        </w:rPr>
        <w:t>(Bernardet and Grimont, 1989; Bernardet et al., 1996)</w:t>
      </w:r>
      <w:r w:rsidR="00C91C11" w:rsidRPr="002979F3">
        <w:rPr>
          <w:rFonts w:ascii="Verdana" w:hAnsi="Verdana"/>
          <w:sz w:val="20"/>
        </w:rPr>
        <w:fldChar w:fldCharType="end"/>
      </w:r>
      <w:r w:rsidR="003202E4" w:rsidRPr="00BD7C85">
        <w:rPr>
          <w:rFonts w:ascii="Verdana" w:hAnsi="Verdana"/>
          <w:sz w:val="20"/>
          <w:lang w:val="en-GB"/>
        </w:rPr>
        <w:t>.</w:t>
      </w:r>
    </w:p>
    <w:p w:rsidR="00340D73" w:rsidRDefault="00340D73" w:rsidP="0025093E">
      <w:pPr>
        <w:spacing w:line="480" w:lineRule="auto"/>
        <w:contextualSpacing/>
        <w:rPr>
          <w:lang w:val="en-GB"/>
        </w:rPr>
      </w:pPr>
    </w:p>
    <w:p w:rsidR="00B25C2B" w:rsidRPr="00AF5B81" w:rsidRDefault="00E54A05" w:rsidP="0025093E">
      <w:pPr>
        <w:spacing w:line="480" w:lineRule="auto"/>
        <w:contextualSpacing/>
        <w:rPr>
          <w:lang w:val="en-GB"/>
        </w:rPr>
      </w:pPr>
      <w:r>
        <w:rPr>
          <w:rFonts w:ascii="Verdana" w:hAnsi="Verdana"/>
          <w:i/>
          <w:sz w:val="20"/>
          <w:lang w:val="en-GB" w:eastAsia="nl-NL"/>
        </w:rPr>
        <w:t xml:space="preserve">Geochemical and microbial </w:t>
      </w:r>
      <w:r w:rsidR="00E40530">
        <w:rPr>
          <w:rFonts w:ascii="Verdana" w:hAnsi="Verdana"/>
          <w:i/>
          <w:sz w:val="20"/>
          <w:lang w:val="en-GB" w:eastAsia="nl-NL"/>
        </w:rPr>
        <w:t>dynamics</w:t>
      </w:r>
      <w:r>
        <w:rPr>
          <w:rFonts w:ascii="Verdana" w:hAnsi="Verdana"/>
          <w:i/>
          <w:sz w:val="20"/>
          <w:lang w:val="en-GB" w:eastAsia="nl-NL"/>
        </w:rPr>
        <w:t xml:space="preserve">: </w:t>
      </w:r>
      <w:r w:rsidR="00C146C1">
        <w:rPr>
          <w:rFonts w:ascii="Verdana" w:hAnsi="Verdana"/>
          <w:i/>
          <w:sz w:val="20"/>
          <w:lang w:val="en-GB" w:eastAsia="nl-NL"/>
        </w:rPr>
        <w:t>p</w:t>
      </w:r>
      <w:r w:rsidR="00D81633">
        <w:rPr>
          <w:rFonts w:ascii="Verdana" w:hAnsi="Verdana"/>
          <w:i/>
          <w:sz w:val="20"/>
          <w:lang w:val="en-GB" w:eastAsia="nl-NL"/>
        </w:rPr>
        <w:t>ost</w:t>
      </w:r>
      <w:r w:rsidR="00B25C2B" w:rsidRPr="00261191">
        <w:rPr>
          <w:rFonts w:ascii="Verdana" w:hAnsi="Verdana"/>
          <w:i/>
          <w:sz w:val="20"/>
          <w:lang w:val="en-GB" w:eastAsia="nl-NL"/>
        </w:rPr>
        <w:t>-biostimulation phase</w:t>
      </w:r>
    </w:p>
    <w:p w:rsidR="009125FB" w:rsidRDefault="00C146C1" w:rsidP="0025093E">
      <w:pPr>
        <w:spacing w:line="480" w:lineRule="auto"/>
        <w:rPr>
          <w:rFonts w:ascii="Verdana" w:hAnsi="Verdana"/>
          <w:sz w:val="20"/>
          <w:lang w:val="en-GB"/>
        </w:rPr>
      </w:pPr>
      <w:r>
        <w:rPr>
          <w:rFonts w:ascii="Verdana" w:hAnsi="Verdana"/>
          <w:sz w:val="20"/>
          <w:lang w:val="en-GB"/>
        </w:rPr>
        <w:t>G</w:t>
      </w:r>
      <w:r w:rsidR="000B4E22">
        <w:rPr>
          <w:rFonts w:ascii="Verdana" w:hAnsi="Verdana"/>
          <w:sz w:val="20"/>
          <w:lang w:val="en-GB"/>
        </w:rPr>
        <w:t>lycerol injection induced</w:t>
      </w:r>
      <w:r w:rsidR="000B4E22" w:rsidRPr="000B4E22">
        <w:rPr>
          <w:rFonts w:ascii="Verdana" w:hAnsi="Verdana"/>
          <w:sz w:val="20"/>
          <w:lang w:val="en-GB"/>
        </w:rPr>
        <w:t xml:space="preserve"> </w:t>
      </w:r>
      <w:r>
        <w:rPr>
          <w:rFonts w:ascii="Verdana" w:hAnsi="Verdana"/>
          <w:sz w:val="20"/>
          <w:lang w:val="en-GB"/>
        </w:rPr>
        <w:t>cDCE concentration reduction</w:t>
      </w:r>
      <w:r w:rsidRPr="00FC386A">
        <w:rPr>
          <w:rFonts w:ascii="Verdana" w:hAnsi="Verdana"/>
          <w:sz w:val="20"/>
          <w:lang w:val="en-GB"/>
        </w:rPr>
        <w:t xml:space="preserve"> </w:t>
      </w:r>
      <w:r w:rsidR="0080015D">
        <w:rPr>
          <w:rFonts w:ascii="Verdana" w:hAnsi="Verdana"/>
          <w:sz w:val="20"/>
          <w:lang w:val="en-GB"/>
        </w:rPr>
        <w:t xml:space="preserve">was </w:t>
      </w:r>
      <w:r w:rsidRPr="001662D1">
        <w:rPr>
          <w:rFonts w:ascii="Verdana" w:hAnsi="Verdana"/>
          <w:sz w:val="20"/>
          <w:lang w:val="en-GB"/>
        </w:rPr>
        <w:t>accompanied by</w:t>
      </w:r>
      <w:r w:rsidRPr="00FC386A">
        <w:rPr>
          <w:rFonts w:ascii="Verdana" w:hAnsi="Verdana"/>
          <w:sz w:val="20"/>
          <w:lang w:val="en-GB"/>
        </w:rPr>
        <w:t xml:space="preserve"> </w:t>
      </w:r>
      <w:r w:rsidR="00A441C5" w:rsidRPr="00FC386A">
        <w:rPr>
          <w:rFonts w:ascii="Verdana" w:hAnsi="Verdana"/>
          <w:sz w:val="20"/>
          <w:lang w:val="en-GB"/>
        </w:rPr>
        <w:t>a shift of</w:t>
      </w:r>
      <w:r w:rsidR="00A441C5" w:rsidRPr="001662D1">
        <w:rPr>
          <w:rFonts w:ascii="Verdana" w:hAnsi="Verdana"/>
          <w:sz w:val="20"/>
          <w:lang w:val="en-GB"/>
        </w:rPr>
        <w:t xml:space="preserve"> carbon isotope values. The most dynamic period w</w:t>
      </w:r>
      <w:r w:rsidR="00DD3970">
        <w:rPr>
          <w:rFonts w:ascii="Verdana" w:hAnsi="Verdana"/>
          <w:sz w:val="20"/>
          <w:lang w:val="en-GB"/>
        </w:rPr>
        <w:t xml:space="preserve">as after day 72 </w:t>
      </w:r>
      <w:r w:rsidR="000B6EDC">
        <w:rPr>
          <w:rFonts w:ascii="Verdana" w:hAnsi="Verdana"/>
          <w:sz w:val="20"/>
          <w:lang w:val="en-GB"/>
        </w:rPr>
        <w:t xml:space="preserve">during </w:t>
      </w:r>
      <w:r w:rsidR="00DD3970">
        <w:rPr>
          <w:rFonts w:ascii="Verdana" w:hAnsi="Verdana"/>
          <w:sz w:val="20"/>
          <w:lang w:val="en-GB"/>
        </w:rPr>
        <w:t>which</w:t>
      </w:r>
      <w:r w:rsidR="00A441C5" w:rsidRPr="001662D1">
        <w:rPr>
          <w:rFonts w:ascii="Verdana" w:hAnsi="Verdana"/>
          <w:sz w:val="20"/>
          <w:lang w:val="en-GB"/>
        </w:rPr>
        <w:t xml:space="preserve"> </w:t>
      </w:r>
      <w:r w:rsidR="00C00792">
        <w:rPr>
          <w:rFonts w:ascii="Verdana" w:hAnsi="Verdana"/>
          <w:sz w:val="20"/>
          <w:lang w:val="en-GB"/>
        </w:rPr>
        <w:t xml:space="preserve">the </w:t>
      </w:r>
      <w:r w:rsidR="00A441C5" w:rsidRPr="001662D1">
        <w:rPr>
          <w:rFonts w:ascii="Verdana" w:hAnsi="Verdana"/>
          <w:sz w:val="20"/>
          <w:lang w:val="en-GB"/>
        </w:rPr>
        <w:t>average</w:t>
      </w:r>
      <w:r w:rsidR="00340D73">
        <w:rPr>
          <w:rFonts w:ascii="Verdana" w:hAnsi="Verdana"/>
          <w:sz w:val="20"/>
          <w:lang w:val="en-GB"/>
        </w:rPr>
        <w:t xml:space="preserve"> </w:t>
      </w:r>
      <w:r w:rsidR="00340D73">
        <w:rPr>
          <w:rFonts w:ascii="Verdana" w:hAnsi="Verdana" w:cs="Arial"/>
          <w:iCs/>
          <w:sz w:val="20"/>
          <w:lang w:val="en-US"/>
        </w:rPr>
        <w:sym w:font="Symbol" w:char="F064"/>
      </w:r>
      <w:r w:rsidR="00340D73" w:rsidRPr="00CB0D4D">
        <w:rPr>
          <w:rFonts w:ascii="Verdana" w:hAnsi="Verdana" w:cs="Arial"/>
          <w:sz w:val="20"/>
          <w:vertAlign w:val="superscript"/>
          <w:lang w:val="en-US"/>
        </w:rPr>
        <w:t>13</w:t>
      </w:r>
      <w:r w:rsidR="00340D73" w:rsidRPr="00CB0D4D">
        <w:rPr>
          <w:rFonts w:ascii="Verdana" w:hAnsi="Verdana" w:cs="Arial"/>
          <w:sz w:val="20"/>
          <w:lang w:val="en-US"/>
        </w:rPr>
        <w:t>C</w:t>
      </w:r>
      <w:r w:rsidR="00340D73" w:rsidRPr="00CB0D4D">
        <w:rPr>
          <w:rFonts w:ascii="Verdana" w:hAnsi="Verdana" w:cs="Arial"/>
          <w:color w:val="000000"/>
          <w:sz w:val="20"/>
          <w:lang w:val="en-US"/>
        </w:rPr>
        <w:t xml:space="preserve"> </w:t>
      </w:r>
      <w:r w:rsidR="00DD3970">
        <w:rPr>
          <w:rFonts w:ascii="Verdana" w:hAnsi="Verdana" w:cs="Arial"/>
          <w:color w:val="000000"/>
          <w:sz w:val="20"/>
          <w:lang w:val="en-US"/>
        </w:rPr>
        <w:t xml:space="preserve">cDCE </w:t>
      </w:r>
      <w:r w:rsidR="00340D73">
        <w:rPr>
          <w:rFonts w:ascii="Verdana" w:hAnsi="Verdana" w:cs="Arial"/>
          <w:color w:val="000000"/>
          <w:sz w:val="20"/>
          <w:lang w:val="en-US"/>
        </w:rPr>
        <w:t xml:space="preserve">values </w:t>
      </w:r>
      <w:r w:rsidR="00A441C5" w:rsidRPr="001662D1">
        <w:rPr>
          <w:rFonts w:ascii="Verdana" w:hAnsi="Verdana"/>
          <w:sz w:val="20"/>
          <w:lang w:val="en-GB"/>
        </w:rPr>
        <w:t xml:space="preserve">increased by </w:t>
      </w:r>
      <w:r w:rsidR="002E21EA">
        <w:rPr>
          <w:rFonts w:ascii="Verdana" w:hAnsi="Verdana"/>
          <w:sz w:val="20"/>
          <w:lang w:val="en-GB"/>
        </w:rPr>
        <w:t xml:space="preserve">+3.9 ‰ </w:t>
      </w:r>
      <w:r w:rsidR="00DD3970">
        <w:rPr>
          <w:rFonts w:ascii="Verdana" w:hAnsi="Verdana"/>
          <w:sz w:val="20"/>
          <w:lang w:val="en-GB"/>
        </w:rPr>
        <w:t xml:space="preserve">at </w:t>
      </w:r>
      <w:r w:rsidR="002E21EA">
        <w:rPr>
          <w:rFonts w:ascii="Verdana" w:hAnsi="Verdana"/>
          <w:sz w:val="20"/>
          <w:lang w:val="en-GB"/>
        </w:rPr>
        <w:t>day 195 and by</w:t>
      </w:r>
      <w:r w:rsidR="002E21EA" w:rsidRPr="001662D1">
        <w:rPr>
          <w:rFonts w:ascii="Verdana" w:hAnsi="Verdana"/>
          <w:sz w:val="20"/>
          <w:lang w:val="en-GB"/>
        </w:rPr>
        <w:t xml:space="preserve"> </w:t>
      </w:r>
      <w:r w:rsidR="00A441C5" w:rsidRPr="001662D1">
        <w:rPr>
          <w:rFonts w:ascii="Verdana" w:hAnsi="Verdana"/>
          <w:sz w:val="20"/>
          <w:lang w:val="en-GB"/>
        </w:rPr>
        <w:t>+5</w:t>
      </w:r>
      <w:r w:rsidR="009747F7">
        <w:rPr>
          <w:rFonts w:ascii="Verdana" w:hAnsi="Verdana"/>
          <w:sz w:val="20"/>
          <w:lang w:val="en-GB"/>
        </w:rPr>
        <w:t>.</w:t>
      </w:r>
      <w:r w:rsidR="00EE41E3">
        <w:rPr>
          <w:rFonts w:ascii="Verdana" w:hAnsi="Verdana"/>
          <w:sz w:val="20"/>
          <w:lang w:val="en-GB"/>
        </w:rPr>
        <w:t>7</w:t>
      </w:r>
      <w:r w:rsidR="00A441C5" w:rsidRPr="001662D1">
        <w:rPr>
          <w:rFonts w:ascii="Verdana" w:hAnsi="Verdana"/>
          <w:sz w:val="20"/>
          <w:lang w:val="en-GB"/>
        </w:rPr>
        <w:t xml:space="preserve">‰ </w:t>
      </w:r>
      <w:r w:rsidR="00DD3970">
        <w:rPr>
          <w:rFonts w:ascii="Verdana" w:hAnsi="Verdana"/>
          <w:sz w:val="20"/>
          <w:lang w:val="en-GB"/>
        </w:rPr>
        <w:t xml:space="preserve">at </w:t>
      </w:r>
      <w:r w:rsidR="002E21EA">
        <w:rPr>
          <w:rFonts w:ascii="Verdana" w:hAnsi="Verdana"/>
          <w:sz w:val="20"/>
          <w:lang w:val="en-GB"/>
        </w:rPr>
        <w:t xml:space="preserve">day 265 </w:t>
      </w:r>
      <w:r w:rsidR="00A441C5" w:rsidRPr="001662D1">
        <w:rPr>
          <w:rFonts w:ascii="Verdana" w:hAnsi="Verdana"/>
          <w:sz w:val="20"/>
          <w:lang w:val="en-GB"/>
        </w:rPr>
        <w:t>(</w:t>
      </w:r>
      <w:r w:rsidR="004622FB">
        <w:rPr>
          <w:rFonts w:ascii="Verdana" w:hAnsi="Verdana"/>
          <w:sz w:val="20"/>
          <w:lang w:val="en-GB"/>
        </w:rPr>
        <w:t>Fig.</w:t>
      </w:r>
      <w:r w:rsidR="00A441C5" w:rsidRPr="006A4B6A">
        <w:rPr>
          <w:rFonts w:ascii="Verdana" w:hAnsi="Verdana"/>
          <w:sz w:val="20"/>
          <w:lang w:val="en-GB"/>
        </w:rPr>
        <w:t xml:space="preserve"> 5</w:t>
      </w:r>
      <w:r w:rsidR="00A441C5" w:rsidRPr="001662D1">
        <w:rPr>
          <w:rFonts w:ascii="Verdana" w:hAnsi="Verdana"/>
          <w:sz w:val="20"/>
          <w:lang w:val="en-GB"/>
        </w:rPr>
        <w:t>). This development was reflected by</w:t>
      </w:r>
      <w:r w:rsidR="00A441C5">
        <w:rPr>
          <w:rFonts w:ascii="Verdana" w:hAnsi="Verdana"/>
          <w:sz w:val="20"/>
          <w:lang w:val="en-GB"/>
        </w:rPr>
        <w:t xml:space="preserve"> </w:t>
      </w:r>
      <w:r w:rsidR="000B4E22" w:rsidRPr="000B4E22">
        <w:rPr>
          <w:rFonts w:ascii="Verdana" w:hAnsi="Verdana"/>
          <w:sz w:val="20"/>
          <w:lang w:val="en-GB"/>
        </w:rPr>
        <w:t>a successional change</w:t>
      </w:r>
      <w:r w:rsidR="000B4E22">
        <w:rPr>
          <w:rFonts w:ascii="Verdana" w:hAnsi="Verdana"/>
          <w:sz w:val="20"/>
          <w:lang w:val="en-GB"/>
        </w:rPr>
        <w:t xml:space="preserve"> in groundwater </w:t>
      </w:r>
      <w:r w:rsidR="000D38A6">
        <w:rPr>
          <w:rFonts w:ascii="Verdana" w:hAnsi="Verdana"/>
          <w:sz w:val="20"/>
          <w:lang w:val="en-GB"/>
        </w:rPr>
        <w:t>bacterial</w:t>
      </w:r>
      <w:r w:rsidR="000B4E22">
        <w:rPr>
          <w:rFonts w:ascii="Verdana" w:hAnsi="Verdana"/>
          <w:sz w:val="20"/>
          <w:lang w:val="en-GB"/>
        </w:rPr>
        <w:t xml:space="preserve"> </w:t>
      </w:r>
      <w:r w:rsidR="004F6F7F">
        <w:rPr>
          <w:rFonts w:ascii="Verdana" w:hAnsi="Verdana"/>
          <w:sz w:val="20"/>
          <w:lang w:val="en-GB"/>
        </w:rPr>
        <w:t>communit</w:t>
      </w:r>
      <w:r w:rsidR="002E1325">
        <w:rPr>
          <w:rFonts w:ascii="Verdana" w:hAnsi="Verdana"/>
          <w:sz w:val="20"/>
          <w:lang w:val="en-GB"/>
        </w:rPr>
        <w:t>y composition</w:t>
      </w:r>
      <w:r w:rsidR="00307F3C">
        <w:rPr>
          <w:rFonts w:ascii="Verdana" w:hAnsi="Verdana"/>
          <w:sz w:val="20"/>
          <w:lang w:val="en-GB"/>
        </w:rPr>
        <w:t xml:space="preserve">. There </w:t>
      </w:r>
      <w:r w:rsidR="0024121D">
        <w:rPr>
          <w:rFonts w:ascii="Verdana" w:hAnsi="Verdana"/>
          <w:sz w:val="20"/>
          <w:lang w:val="en-GB"/>
        </w:rPr>
        <w:t>was a sharp increase in Firmicutes (</w:t>
      </w:r>
      <w:r w:rsidR="0024121D" w:rsidRPr="0024121D">
        <w:rPr>
          <w:rFonts w:ascii="Verdana" w:hAnsi="Verdana"/>
          <w:sz w:val="20"/>
          <w:lang w:val="en-GB"/>
        </w:rPr>
        <w:t>Clostridiales</w:t>
      </w:r>
      <w:r w:rsidR="0024121D">
        <w:rPr>
          <w:rFonts w:ascii="Verdana" w:hAnsi="Verdana"/>
          <w:sz w:val="20"/>
          <w:lang w:val="en-GB"/>
        </w:rPr>
        <w:t xml:space="preserve"> and Lactobacillales) </w:t>
      </w:r>
      <w:r w:rsidR="00B477E2">
        <w:rPr>
          <w:rFonts w:ascii="Verdana" w:hAnsi="Verdana"/>
          <w:sz w:val="20"/>
          <w:lang w:val="en-GB"/>
        </w:rPr>
        <w:t xml:space="preserve">ARA </w:t>
      </w:r>
      <w:r w:rsidR="00F111FF">
        <w:rPr>
          <w:rFonts w:ascii="Verdana" w:hAnsi="Verdana"/>
          <w:sz w:val="20"/>
          <w:lang w:val="en-GB"/>
        </w:rPr>
        <w:t xml:space="preserve">followed by </w:t>
      </w:r>
      <w:r w:rsidR="0024121D">
        <w:rPr>
          <w:rFonts w:ascii="Verdana" w:hAnsi="Verdana"/>
          <w:sz w:val="20"/>
          <w:lang w:val="en-GB"/>
        </w:rPr>
        <w:t>Bacteroidetes (</w:t>
      </w:r>
      <w:r w:rsidR="0024121D" w:rsidRPr="0024121D">
        <w:rPr>
          <w:rFonts w:ascii="Verdana" w:hAnsi="Verdana"/>
          <w:sz w:val="20"/>
          <w:lang w:val="en-GB"/>
        </w:rPr>
        <w:t>Bacteroidales</w:t>
      </w:r>
      <w:r w:rsidR="0024121D">
        <w:rPr>
          <w:rFonts w:ascii="Verdana" w:hAnsi="Verdana"/>
          <w:sz w:val="20"/>
          <w:lang w:val="en-GB"/>
        </w:rPr>
        <w:t>)</w:t>
      </w:r>
      <w:r w:rsidR="00871790">
        <w:rPr>
          <w:rFonts w:ascii="Verdana" w:hAnsi="Verdana"/>
          <w:sz w:val="20"/>
          <w:lang w:val="en-GB"/>
        </w:rPr>
        <w:t xml:space="preserve">. These </w:t>
      </w:r>
      <w:r w:rsidR="002303D5">
        <w:rPr>
          <w:rFonts w:ascii="Verdana" w:hAnsi="Verdana"/>
          <w:sz w:val="20"/>
          <w:lang w:val="en-GB"/>
        </w:rPr>
        <w:t xml:space="preserve">taxa </w:t>
      </w:r>
      <w:r w:rsidR="00871790">
        <w:rPr>
          <w:rFonts w:ascii="Verdana" w:hAnsi="Verdana"/>
          <w:sz w:val="20"/>
          <w:lang w:val="en-GB"/>
        </w:rPr>
        <w:t xml:space="preserve">that </w:t>
      </w:r>
      <w:r w:rsidR="002303D5">
        <w:rPr>
          <w:rFonts w:ascii="Verdana" w:hAnsi="Verdana"/>
          <w:sz w:val="20"/>
          <w:lang w:val="en-GB"/>
        </w:rPr>
        <w:t xml:space="preserve">also </w:t>
      </w:r>
      <w:r w:rsidR="00871790">
        <w:rPr>
          <w:rFonts w:ascii="Verdana" w:hAnsi="Verdana"/>
          <w:sz w:val="20"/>
          <w:lang w:val="en-GB"/>
        </w:rPr>
        <w:t>showed positive correlation to DOC (</w:t>
      </w:r>
      <w:r w:rsidR="004622FB">
        <w:rPr>
          <w:rFonts w:ascii="Verdana" w:hAnsi="Verdana"/>
          <w:sz w:val="20"/>
          <w:lang w:val="en-GB"/>
        </w:rPr>
        <w:t>Fig.</w:t>
      </w:r>
      <w:r w:rsidR="00871790">
        <w:rPr>
          <w:rFonts w:ascii="Verdana" w:hAnsi="Verdana"/>
          <w:sz w:val="20"/>
          <w:lang w:val="en-GB"/>
        </w:rPr>
        <w:t xml:space="preserve"> 4) </w:t>
      </w:r>
      <w:r w:rsidR="0024121D" w:rsidRPr="0024121D">
        <w:rPr>
          <w:rFonts w:ascii="Verdana" w:hAnsi="Verdana"/>
          <w:sz w:val="20"/>
          <w:lang w:val="en-GB"/>
        </w:rPr>
        <w:t xml:space="preserve">had low </w:t>
      </w:r>
      <w:r w:rsidR="0024121D">
        <w:rPr>
          <w:rFonts w:ascii="Verdana" w:hAnsi="Verdana"/>
          <w:sz w:val="20"/>
          <w:lang w:val="en-GB"/>
        </w:rPr>
        <w:t>initial</w:t>
      </w:r>
      <w:r w:rsidR="0024121D" w:rsidRPr="0024121D">
        <w:rPr>
          <w:rFonts w:ascii="Verdana" w:hAnsi="Verdana"/>
          <w:sz w:val="20"/>
          <w:lang w:val="en-GB"/>
        </w:rPr>
        <w:t xml:space="preserve"> </w:t>
      </w:r>
      <w:r w:rsidR="00C00792">
        <w:rPr>
          <w:rFonts w:ascii="Verdana" w:hAnsi="Verdana"/>
          <w:sz w:val="20"/>
          <w:lang w:val="en-GB"/>
        </w:rPr>
        <w:t>ARA</w:t>
      </w:r>
      <w:r w:rsidR="0024121D">
        <w:rPr>
          <w:rFonts w:ascii="Verdana" w:hAnsi="Verdana"/>
          <w:sz w:val="20"/>
          <w:lang w:val="en-GB"/>
        </w:rPr>
        <w:t xml:space="preserve"> </w:t>
      </w:r>
      <w:r w:rsidR="007023C5">
        <w:rPr>
          <w:rFonts w:ascii="Verdana" w:hAnsi="Verdana"/>
          <w:sz w:val="20"/>
          <w:lang w:val="en-GB"/>
        </w:rPr>
        <w:t xml:space="preserve">and </w:t>
      </w:r>
      <w:r w:rsidR="002E1325">
        <w:rPr>
          <w:rFonts w:ascii="Verdana" w:hAnsi="Verdana"/>
          <w:sz w:val="20"/>
          <w:lang w:val="en-GB"/>
        </w:rPr>
        <w:t>decreased</w:t>
      </w:r>
      <w:r w:rsidR="00E53ED5">
        <w:rPr>
          <w:rFonts w:ascii="Verdana" w:hAnsi="Verdana"/>
          <w:sz w:val="20"/>
          <w:lang w:val="en-GB"/>
        </w:rPr>
        <w:t xml:space="preserve"> </w:t>
      </w:r>
      <w:r w:rsidR="004F6F7F">
        <w:rPr>
          <w:rFonts w:ascii="Verdana" w:hAnsi="Verdana"/>
          <w:sz w:val="20"/>
          <w:lang w:val="en-GB"/>
        </w:rPr>
        <w:t xml:space="preserve">again </w:t>
      </w:r>
      <w:r w:rsidR="0024121D" w:rsidRPr="0024121D">
        <w:rPr>
          <w:rFonts w:ascii="Verdana" w:hAnsi="Verdana"/>
          <w:sz w:val="20"/>
          <w:lang w:val="en-GB"/>
        </w:rPr>
        <w:t>toward</w:t>
      </w:r>
      <w:r w:rsidR="002177BD">
        <w:rPr>
          <w:rFonts w:ascii="Verdana" w:hAnsi="Verdana"/>
          <w:sz w:val="20"/>
          <w:lang w:val="en-GB"/>
        </w:rPr>
        <w:t>s</w:t>
      </w:r>
      <w:r w:rsidR="0024121D" w:rsidRPr="0024121D">
        <w:rPr>
          <w:rFonts w:ascii="Verdana" w:hAnsi="Verdana"/>
          <w:sz w:val="20"/>
          <w:lang w:val="en-GB"/>
        </w:rPr>
        <w:t xml:space="preserve"> the end</w:t>
      </w:r>
      <w:r w:rsidR="002177BD">
        <w:rPr>
          <w:rFonts w:ascii="Verdana" w:hAnsi="Verdana"/>
          <w:sz w:val="20"/>
          <w:lang w:val="en-GB"/>
        </w:rPr>
        <w:t xml:space="preserve"> </w:t>
      </w:r>
      <w:r w:rsidR="002177BD" w:rsidRPr="002177BD">
        <w:rPr>
          <w:rFonts w:ascii="Verdana" w:hAnsi="Verdana"/>
          <w:sz w:val="20"/>
          <w:lang w:val="en-GB"/>
        </w:rPr>
        <w:t xml:space="preserve">of the field </w:t>
      </w:r>
      <w:r>
        <w:rPr>
          <w:rFonts w:ascii="Verdana" w:hAnsi="Verdana"/>
          <w:sz w:val="20"/>
          <w:lang w:val="en-GB"/>
        </w:rPr>
        <w:t>experiment</w:t>
      </w:r>
      <w:r w:rsidR="00DD3970">
        <w:rPr>
          <w:rFonts w:ascii="Verdana" w:hAnsi="Verdana"/>
          <w:sz w:val="20"/>
          <w:lang w:val="en-GB"/>
        </w:rPr>
        <w:t xml:space="preserve">. </w:t>
      </w:r>
      <w:r w:rsidR="00603283">
        <w:rPr>
          <w:rFonts w:ascii="Verdana" w:hAnsi="Verdana"/>
          <w:sz w:val="20"/>
          <w:lang w:val="en-GB"/>
        </w:rPr>
        <w:t xml:space="preserve">Other </w:t>
      </w:r>
      <w:r w:rsidR="00871790">
        <w:rPr>
          <w:rFonts w:ascii="Verdana" w:hAnsi="Verdana"/>
          <w:sz w:val="20"/>
          <w:lang w:val="en-GB"/>
        </w:rPr>
        <w:t xml:space="preserve">studies </w:t>
      </w:r>
      <w:r w:rsidR="00DD3970">
        <w:rPr>
          <w:rFonts w:ascii="Verdana" w:hAnsi="Verdana"/>
          <w:sz w:val="20"/>
          <w:lang w:val="en-GB"/>
        </w:rPr>
        <w:t>at CE contaminated sites</w:t>
      </w:r>
      <w:r w:rsidR="002E660A">
        <w:rPr>
          <w:rFonts w:ascii="Verdana" w:hAnsi="Verdana"/>
          <w:sz w:val="20"/>
          <w:lang w:val="en-GB"/>
        </w:rPr>
        <w:t xml:space="preserve"> </w:t>
      </w:r>
      <w:r w:rsidR="00871790">
        <w:rPr>
          <w:rFonts w:ascii="Verdana" w:hAnsi="Verdana"/>
          <w:sz w:val="20"/>
          <w:lang w:val="en-GB"/>
        </w:rPr>
        <w:t xml:space="preserve">reported </w:t>
      </w:r>
      <w:r w:rsidR="008C1526">
        <w:rPr>
          <w:rFonts w:ascii="Verdana" w:hAnsi="Verdana"/>
          <w:sz w:val="20"/>
          <w:lang w:val="en-GB"/>
        </w:rPr>
        <w:t>a</w:t>
      </w:r>
      <w:r w:rsidR="00603283">
        <w:rPr>
          <w:rFonts w:ascii="Verdana" w:hAnsi="Verdana"/>
          <w:sz w:val="20"/>
          <w:lang w:val="en-GB"/>
        </w:rPr>
        <w:t xml:space="preserve"> similar</w:t>
      </w:r>
      <w:r w:rsidR="008C1526">
        <w:rPr>
          <w:rFonts w:ascii="Verdana" w:hAnsi="Verdana"/>
          <w:sz w:val="20"/>
          <w:lang w:val="en-GB"/>
        </w:rPr>
        <w:t xml:space="preserve"> transient peak </w:t>
      </w:r>
      <w:r w:rsidR="00871790">
        <w:rPr>
          <w:rFonts w:ascii="Verdana" w:hAnsi="Verdana"/>
          <w:sz w:val="20"/>
          <w:lang w:val="en-GB"/>
        </w:rPr>
        <w:t xml:space="preserve">of these microbes </w:t>
      </w:r>
      <w:r w:rsidR="00F52E4D">
        <w:rPr>
          <w:rFonts w:ascii="Verdana" w:hAnsi="Verdana"/>
          <w:sz w:val="20"/>
          <w:lang w:val="en-GB"/>
        </w:rPr>
        <w:t xml:space="preserve">upon </w:t>
      </w:r>
      <w:r w:rsidR="00F415A1">
        <w:rPr>
          <w:rFonts w:ascii="Verdana" w:hAnsi="Verdana"/>
          <w:sz w:val="20"/>
          <w:lang w:val="en-GB"/>
        </w:rPr>
        <w:t>biostimulation</w:t>
      </w:r>
      <w:r w:rsidR="00871790">
        <w:rPr>
          <w:rFonts w:ascii="Verdana" w:hAnsi="Verdana"/>
          <w:sz w:val="20"/>
          <w:lang w:val="en-GB"/>
        </w:rPr>
        <w:t xml:space="preserve"> </w:t>
      </w:r>
      <w:r w:rsidR="00871790">
        <w:rPr>
          <w:rFonts w:ascii="Verdana" w:hAnsi="Verdana"/>
          <w:sz w:val="20"/>
          <w:lang w:val="en-GB"/>
        </w:rPr>
        <w:fldChar w:fldCharType="begin">
          <w:fldData xml:space="preserve">PEVuZE5vdGU+PENpdGU+PEF1dGhvcj5MZWU8L0F1dGhvcj48WWVhcj4yMDEyPC9ZZWFyPjxSZWNO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</w:fldData>
        </w:fldChar>
      </w:r>
      <w:r w:rsidR="0066193C">
        <w:rPr>
          <w:rFonts w:ascii="Verdana" w:hAnsi="Verdana"/>
          <w:sz w:val="20"/>
          <w:lang w:val="en-GB"/>
        </w:rPr>
        <w:instrText xml:space="preserve"> ADDIN EN.CITE </w:instrText>
      </w:r>
      <w:r w:rsidR="0066193C">
        <w:rPr>
          <w:rFonts w:ascii="Verdana" w:hAnsi="Verdana"/>
          <w:sz w:val="20"/>
          <w:lang w:val="en-GB"/>
        </w:rPr>
        <w:fldChar w:fldCharType="begin">
          <w:fldData xml:space="preserve">PEVuZE5vdGU+PENpdGU+PEF1dGhvcj5MZWU8L0F1dGhvcj48WWVhcj4yMDEyPC9ZZWFyPjxSZWNO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</w:fldData>
        </w:fldChar>
      </w:r>
      <w:r w:rsidR="0066193C">
        <w:rPr>
          <w:rFonts w:ascii="Verdana" w:hAnsi="Verdana"/>
          <w:sz w:val="20"/>
          <w:lang w:val="en-GB"/>
        </w:rPr>
        <w:instrText xml:space="preserve"> ADDIN EN.CITE.DATA </w:instrText>
      </w:r>
      <w:r w:rsidR="0066193C">
        <w:rPr>
          <w:rFonts w:ascii="Verdana" w:hAnsi="Verdana"/>
          <w:sz w:val="20"/>
          <w:lang w:val="en-GB"/>
        </w:rPr>
      </w:r>
      <w:r w:rsidR="0066193C">
        <w:rPr>
          <w:rFonts w:ascii="Verdana" w:hAnsi="Verdana"/>
          <w:sz w:val="20"/>
          <w:lang w:val="en-GB"/>
        </w:rPr>
        <w:fldChar w:fldCharType="end"/>
      </w:r>
      <w:r w:rsidR="00871790">
        <w:rPr>
          <w:rFonts w:ascii="Verdana" w:hAnsi="Verdana"/>
          <w:sz w:val="20"/>
          <w:lang w:val="en-GB"/>
        </w:rPr>
      </w:r>
      <w:r w:rsidR="00871790">
        <w:rPr>
          <w:rFonts w:ascii="Verdana" w:hAnsi="Verdana"/>
          <w:sz w:val="20"/>
          <w:lang w:val="en-GB"/>
        </w:rPr>
        <w:fldChar w:fldCharType="separate"/>
      </w:r>
      <w:r w:rsidR="0066193C">
        <w:rPr>
          <w:rFonts w:ascii="Verdana" w:hAnsi="Verdana"/>
          <w:noProof/>
          <w:sz w:val="20"/>
          <w:lang w:val="en-GB"/>
        </w:rPr>
        <w:t>(Macbeth et al., 2004; Lee et al., 2012; Pérez-De-Mora et al., 2014)</w:t>
      </w:r>
      <w:r w:rsidR="00871790">
        <w:rPr>
          <w:rFonts w:ascii="Verdana" w:hAnsi="Verdana"/>
          <w:sz w:val="20"/>
          <w:lang w:val="en-GB"/>
        </w:rPr>
        <w:fldChar w:fldCharType="end"/>
      </w:r>
      <w:r w:rsidR="00153F12">
        <w:rPr>
          <w:rFonts w:ascii="Verdana" w:hAnsi="Verdana"/>
          <w:sz w:val="20"/>
          <w:lang w:val="en-GB"/>
        </w:rPr>
        <w:t xml:space="preserve">. </w:t>
      </w:r>
      <w:r w:rsidR="00D05F73">
        <w:rPr>
          <w:rFonts w:ascii="Verdana" w:hAnsi="Verdana"/>
          <w:sz w:val="20"/>
          <w:lang w:val="en-GB"/>
        </w:rPr>
        <w:t xml:space="preserve">The emergence of </w:t>
      </w:r>
      <w:r w:rsidR="002303D5">
        <w:rPr>
          <w:rFonts w:ascii="Verdana" w:hAnsi="Verdana"/>
          <w:sz w:val="20"/>
          <w:lang w:val="en-GB"/>
        </w:rPr>
        <w:t xml:space="preserve">members of the genera </w:t>
      </w:r>
      <w:r w:rsidR="008D1A51" w:rsidRPr="00D05F73">
        <w:rPr>
          <w:rFonts w:ascii="Verdana" w:hAnsi="Verdana"/>
          <w:i/>
          <w:sz w:val="20"/>
          <w:lang w:val="en-GB"/>
        </w:rPr>
        <w:t>Trichococcus</w:t>
      </w:r>
      <w:r w:rsidR="008D1A51">
        <w:rPr>
          <w:rFonts w:ascii="Verdana" w:hAnsi="Verdana"/>
          <w:sz w:val="20"/>
          <w:lang w:val="en-GB"/>
        </w:rPr>
        <w:t xml:space="preserve">, </w:t>
      </w:r>
      <w:r w:rsidR="008D1A51" w:rsidRPr="00D05F73">
        <w:rPr>
          <w:rFonts w:ascii="Verdana" w:hAnsi="Verdana"/>
          <w:i/>
          <w:sz w:val="20"/>
          <w:lang w:val="en-GB"/>
        </w:rPr>
        <w:t>Clostridium</w:t>
      </w:r>
      <w:r w:rsidR="002303D5">
        <w:rPr>
          <w:rFonts w:ascii="Verdana" w:hAnsi="Verdana"/>
          <w:sz w:val="20"/>
          <w:lang w:val="en-GB"/>
        </w:rPr>
        <w:t xml:space="preserve"> and </w:t>
      </w:r>
      <w:r w:rsidR="008D1A51" w:rsidRPr="00D05F73">
        <w:rPr>
          <w:rFonts w:ascii="Verdana" w:hAnsi="Verdana"/>
          <w:i/>
          <w:sz w:val="20"/>
          <w:lang w:val="en-GB"/>
        </w:rPr>
        <w:t>Pelosinus</w:t>
      </w:r>
      <w:r w:rsidR="008D1A51">
        <w:rPr>
          <w:rFonts w:ascii="Verdana" w:hAnsi="Verdana"/>
          <w:sz w:val="20"/>
          <w:lang w:val="en-GB"/>
        </w:rPr>
        <w:t xml:space="preserve"> </w:t>
      </w:r>
      <w:r w:rsidR="00D05F73">
        <w:rPr>
          <w:rFonts w:ascii="Verdana" w:hAnsi="Verdana"/>
          <w:sz w:val="20"/>
          <w:lang w:val="en-GB"/>
        </w:rPr>
        <w:t xml:space="preserve">following biostimulation </w:t>
      </w:r>
      <w:r w:rsidR="00840B70">
        <w:rPr>
          <w:rFonts w:ascii="Verdana" w:hAnsi="Verdana"/>
          <w:sz w:val="20"/>
          <w:lang w:val="en-GB"/>
        </w:rPr>
        <w:t>(</w:t>
      </w:r>
      <w:r w:rsidR="004622FB">
        <w:rPr>
          <w:rFonts w:ascii="Verdana" w:hAnsi="Verdana"/>
          <w:sz w:val="20"/>
          <w:lang w:val="en-GB"/>
        </w:rPr>
        <w:t>Fig.</w:t>
      </w:r>
      <w:r w:rsidR="00840B70">
        <w:rPr>
          <w:rFonts w:ascii="Verdana" w:hAnsi="Verdana"/>
          <w:sz w:val="20"/>
          <w:lang w:val="en-GB"/>
        </w:rPr>
        <w:t xml:space="preserve"> </w:t>
      </w:r>
      <w:r w:rsidR="004B0133">
        <w:rPr>
          <w:rFonts w:ascii="Verdana" w:hAnsi="Verdana"/>
          <w:sz w:val="20"/>
          <w:lang w:val="en-GB"/>
        </w:rPr>
        <w:t>S4</w:t>
      </w:r>
      <w:r w:rsidR="00386848">
        <w:rPr>
          <w:rFonts w:ascii="Verdana" w:hAnsi="Verdana"/>
          <w:sz w:val="20"/>
          <w:lang w:val="en-GB"/>
        </w:rPr>
        <w:t>, Table S</w:t>
      </w:r>
      <w:r w:rsidR="00985D29">
        <w:rPr>
          <w:rFonts w:ascii="Verdana" w:hAnsi="Verdana"/>
          <w:sz w:val="20"/>
          <w:lang w:val="en-GB"/>
        </w:rPr>
        <w:t>3</w:t>
      </w:r>
      <w:r w:rsidR="00840B70">
        <w:rPr>
          <w:rFonts w:ascii="Verdana" w:hAnsi="Verdana"/>
          <w:sz w:val="20"/>
          <w:lang w:val="en-GB"/>
        </w:rPr>
        <w:t xml:space="preserve">) </w:t>
      </w:r>
      <w:r w:rsidR="005450F7">
        <w:rPr>
          <w:rFonts w:ascii="Verdana" w:hAnsi="Verdana"/>
          <w:sz w:val="20"/>
          <w:lang w:val="en-GB"/>
        </w:rPr>
        <w:t>is likely due</w:t>
      </w:r>
      <w:r w:rsidR="004F6730">
        <w:rPr>
          <w:rFonts w:ascii="Verdana" w:hAnsi="Verdana"/>
          <w:sz w:val="20"/>
          <w:lang w:val="en-GB"/>
        </w:rPr>
        <w:t xml:space="preserve"> to their </w:t>
      </w:r>
      <w:r w:rsidR="00457CC4">
        <w:rPr>
          <w:rFonts w:ascii="Verdana" w:hAnsi="Verdana"/>
          <w:sz w:val="20"/>
          <w:lang w:val="en-GB"/>
        </w:rPr>
        <w:t xml:space="preserve">glycerol fermentation capacity </w:t>
      </w:r>
      <w:r w:rsidR="004F1DA7">
        <w:rPr>
          <w:rFonts w:ascii="Verdana" w:hAnsi="Verdana"/>
          <w:sz w:val="20"/>
          <w:lang w:val="en-GB"/>
        </w:rPr>
        <w:fldChar w:fldCharType="begin">
          <w:fldData xml:space="preserve">PEVuZE5vdGU+PENpdGU+PEF1dGhvcj5CaWVibDwvQXV0aG9yPjxZZWFyPjIwMDE8L1llYXI+PFJl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</w:fldData>
        </w:fldChar>
      </w:r>
      <w:r w:rsidR="0066193C">
        <w:rPr>
          <w:rFonts w:ascii="Verdana" w:hAnsi="Verdana"/>
          <w:sz w:val="20"/>
          <w:lang w:val="en-GB"/>
        </w:rPr>
        <w:instrText xml:space="preserve"> ADDIN EN.CITE </w:instrText>
      </w:r>
      <w:r w:rsidR="0066193C">
        <w:rPr>
          <w:rFonts w:ascii="Verdana" w:hAnsi="Verdana"/>
          <w:sz w:val="20"/>
          <w:lang w:val="en-GB"/>
        </w:rPr>
        <w:fldChar w:fldCharType="begin">
          <w:fldData xml:space="preserve">PEVuZE5vdGU+PENpdGU+PEF1dGhvcj5CaWVibDwvQXV0aG9yPjxZZWFyPjIwMDE8L1llYXI+PFJl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</w:fldData>
        </w:fldChar>
      </w:r>
      <w:r w:rsidR="0066193C">
        <w:rPr>
          <w:rFonts w:ascii="Verdana" w:hAnsi="Verdana"/>
          <w:sz w:val="20"/>
          <w:lang w:val="en-GB"/>
        </w:rPr>
        <w:instrText xml:space="preserve"> ADDIN EN.CITE.DATA </w:instrText>
      </w:r>
      <w:r w:rsidR="0066193C">
        <w:rPr>
          <w:rFonts w:ascii="Verdana" w:hAnsi="Verdana"/>
          <w:sz w:val="20"/>
          <w:lang w:val="en-GB"/>
        </w:rPr>
      </w:r>
      <w:r w:rsidR="0066193C">
        <w:rPr>
          <w:rFonts w:ascii="Verdana" w:hAnsi="Verdana"/>
          <w:sz w:val="20"/>
          <w:lang w:val="en-GB"/>
        </w:rPr>
        <w:fldChar w:fldCharType="end"/>
      </w:r>
      <w:r w:rsidR="004F1DA7">
        <w:rPr>
          <w:rFonts w:ascii="Verdana" w:hAnsi="Verdana"/>
          <w:sz w:val="20"/>
          <w:lang w:val="en-GB"/>
        </w:rPr>
      </w:r>
      <w:r w:rsidR="004F1DA7">
        <w:rPr>
          <w:rFonts w:ascii="Verdana" w:hAnsi="Verdana"/>
          <w:sz w:val="20"/>
          <w:lang w:val="en-GB"/>
        </w:rPr>
        <w:fldChar w:fldCharType="separate"/>
      </w:r>
      <w:r w:rsidR="0066193C">
        <w:rPr>
          <w:rFonts w:ascii="Verdana" w:hAnsi="Verdana"/>
          <w:noProof/>
          <w:sz w:val="20"/>
          <w:lang w:val="en-GB"/>
        </w:rPr>
        <w:t>(Biebl, 2001; Moe et al., 2012; van Gelder et al., 2012; Wilkens et al., 2012)</w:t>
      </w:r>
      <w:r w:rsidR="004F1DA7">
        <w:rPr>
          <w:rFonts w:ascii="Verdana" w:hAnsi="Verdana"/>
          <w:sz w:val="20"/>
          <w:lang w:val="en-GB"/>
        </w:rPr>
        <w:fldChar w:fldCharType="end"/>
      </w:r>
      <w:r w:rsidR="00457CC4">
        <w:rPr>
          <w:rFonts w:ascii="Verdana" w:hAnsi="Verdana"/>
          <w:sz w:val="20"/>
          <w:lang w:val="en-GB"/>
        </w:rPr>
        <w:t>.</w:t>
      </w:r>
      <w:r w:rsidR="009337DC">
        <w:rPr>
          <w:rFonts w:ascii="Verdana" w:hAnsi="Verdana"/>
          <w:sz w:val="20"/>
          <w:lang w:val="en-GB"/>
        </w:rPr>
        <w:t xml:space="preserve"> </w:t>
      </w:r>
      <w:r w:rsidR="00F52E4D">
        <w:rPr>
          <w:rFonts w:ascii="Verdana" w:hAnsi="Verdana"/>
          <w:sz w:val="20"/>
          <w:lang w:val="en-GB"/>
        </w:rPr>
        <w:t>Moreover,</w:t>
      </w:r>
      <w:r w:rsidR="00843117">
        <w:rPr>
          <w:rFonts w:ascii="Verdana" w:hAnsi="Verdana"/>
          <w:sz w:val="20"/>
          <w:lang w:val="en-GB"/>
        </w:rPr>
        <w:t xml:space="preserve"> </w:t>
      </w:r>
      <w:r w:rsidR="00843117" w:rsidRPr="00843117">
        <w:rPr>
          <w:rFonts w:ascii="Verdana" w:hAnsi="Verdana"/>
          <w:i/>
          <w:sz w:val="20"/>
          <w:lang w:val="en-GB"/>
        </w:rPr>
        <w:t>Pelosinus</w:t>
      </w:r>
      <w:r w:rsidR="00843117">
        <w:rPr>
          <w:rFonts w:ascii="Verdana" w:hAnsi="Verdana"/>
          <w:sz w:val="20"/>
          <w:lang w:val="en-GB"/>
        </w:rPr>
        <w:t xml:space="preserve"> strains </w:t>
      </w:r>
      <w:r w:rsidR="00F52E4D">
        <w:rPr>
          <w:rFonts w:ascii="Verdana" w:hAnsi="Verdana"/>
          <w:sz w:val="20"/>
          <w:lang w:val="en-GB"/>
        </w:rPr>
        <w:t xml:space="preserve">were </w:t>
      </w:r>
      <w:r w:rsidR="00B03980">
        <w:rPr>
          <w:rFonts w:ascii="Verdana" w:hAnsi="Verdana"/>
          <w:sz w:val="20"/>
          <w:lang w:val="en-GB"/>
        </w:rPr>
        <w:t xml:space="preserve">shown </w:t>
      </w:r>
      <w:r w:rsidR="00F52E4D">
        <w:rPr>
          <w:rFonts w:ascii="Verdana" w:hAnsi="Verdana"/>
          <w:sz w:val="20"/>
          <w:lang w:val="en-GB"/>
        </w:rPr>
        <w:t>to s</w:t>
      </w:r>
      <w:r w:rsidR="00843117">
        <w:rPr>
          <w:rFonts w:ascii="Verdana" w:hAnsi="Verdana"/>
          <w:sz w:val="20"/>
          <w:lang w:val="en-GB"/>
        </w:rPr>
        <w:t>ustain</w:t>
      </w:r>
      <w:r w:rsidR="00F52E4D">
        <w:rPr>
          <w:rFonts w:ascii="Verdana" w:hAnsi="Verdana"/>
          <w:sz w:val="20"/>
          <w:lang w:val="en-GB"/>
        </w:rPr>
        <w:t xml:space="preserve"> growth of</w:t>
      </w:r>
      <w:r w:rsidR="00843117">
        <w:rPr>
          <w:rFonts w:ascii="Verdana" w:hAnsi="Verdana"/>
          <w:sz w:val="20"/>
          <w:lang w:val="en-GB"/>
        </w:rPr>
        <w:t xml:space="preserve"> </w:t>
      </w:r>
      <w:r w:rsidR="002303D5">
        <w:rPr>
          <w:rFonts w:ascii="Verdana" w:hAnsi="Verdana"/>
          <w:i/>
          <w:sz w:val="20"/>
          <w:lang w:val="en-GB"/>
        </w:rPr>
        <w:t>Dcm</w:t>
      </w:r>
      <w:r w:rsidR="00843117">
        <w:rPr>
          <w:rFonts w:ascii="Verdana" w:hAnsi="Verdana"/>
          <w:sz w:val="20"/>
          <w:lang w:val="en-GB"/>
        </w:rPr>
        <w:t xml:space="preserve"> by providing the necessary corrinoids </w:t>
      </w:r>
      <w:r w:rsidR="00843117">
        <w:rPr>
          <w:rFonts w:ascii="Verdana" w:hAnsi="Verdana"/>
          <w:sz w:val="20"/>
          <w:lang w:val="en-GB"/>
        </w:rPr>
        <w:fldChar w:fldCharType="begin">
          <w:fldData xml:space="preserve">PEVuZE5vdGU+PENpdGU+PEF1dGhvcj5NZW48L0F1dGhvcj48WWVhcj4yMDE0PC9ZZWFyPjxSZWNO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==
</w:fldData>
        </w:fldChar>
      </w:r>
      <w:r w:rsidR="0066193C">
        <w:rPr>
          <w:rFonts w:ascii="Verdana" w:hAnsi="Verdana"/>
          <w:sz w:val="20"/>
          <w:lang w:val="en-GB"/>
        </w:rPr>
        <w:instrText xml:space="preserve"> ADDIN EN.CITE </w:instrText>
      </w:r>
      <w:r w:rsidR="0066193C">
        <w:rPr>
          <w:rFonts w:ascii="Verdana" w:hAnsi="Verdana"/>
          <w:sz w:val="20"/>
          <w:lang w:val="en-GB"/>
        </w:rPr>
        <w:fldChar w:fldCharType="begin">
          <w:fldData xml:space="preserve">PEVuZE5vdGU+PENpdGU+PEF1dGhvcj5NZW48L0F1dGhvcj48WWVhcj4yMDE0PC9ZZWFyPjxSZWNO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==
</w:fldData>
        </w:fldChar>
      </w:r>
      <w:r w:rsidR="0066193C">
        <w:rPr>
          <w:rFonts w:ascii="Verdana" w:hAnsi="Verdana"/>
          <w:sz w:val="20"/>
          <w:lang w:val="en-GB"/>
        </w:rPr>
        <w:instrText xml:space="preserve"> ADDIN EN.CITE.DATA </w:instrText>
      </w:r>
      <w:r w:rsidR="0066193C">
        <w:rPr>
          <w:rFonts w:ascii="Verdana" w:hAnsi="Verdana"/>
          <w:sz w:val="20"/>
          <w:lang w:val="en-GB"/>
        </w:rPr>
      </w:r>
      <w:r w:rsidR="0066193C">
        <w:rPr>
          <w:rFonts w:ascii="Verdana" w:hAnsi="Verdana"/>
          <w:sz w:val="20"/>
          <w:lang w:val="en-GB"/>
        </w:rPr>
        <w:fldChar w:fldCharType="end"/>
      </w:r>
      <w:r w:rsidR="00843117">
        <w:rPr>
          <w:rFonts w:ascii="Verdana" w:hAnsi="Verdana"/>
          <w:sz w:val="20"/>
          <w:lang w:val="en-GB"/>
        </w:rPr>
      </w:r>
      <w:r w:rsidR="00843117">
        <w:rPr>
          <w:rFonts w:ascii="Verdana" w:hAnsi="Verdana"/>
          <w:sz w:val="20"/>
          <w:lang w:val="en-GB"/>
        </w:rPr>
        <w:fldChar w:fldCharType="separate"/>
      </w:r>
      <w:r w:rsidR="0066193C">
        <w:rPr>
          <w:rFonts w:ascii="Verdana" w:hAnsi="Verdana"/>
          <w:noProof/>
          <w:sz w:val="20"/>
          <w:lang w:val="en-GB"/>
        </w:rPr>
        <w:t>(Men et al., 2014; Men et al., 2015)</w:t>
      </w:r>
      <w:r w:rsidR="00843117">
        <w:rPr>
          <w:rFonts w:ascii="Verdana" w:hAnsi="Verdana"/>
          <w:sz w:val="20"/>
          <w:lang w:val="en-GB"/>
        </w:rPr>
        <w:fldChar w:fldCharType="end"/>
      </w:r>
      <w:r w:rsidR="00C83DA6">
        <w:rPr>
          <w:rFonts w:ascii="Verdana" w:hAnsi="Verdana"/>
          <w:sz w:val="20"/>
          <w:lang w:val="en-GB"/>
        </w:rPr>
        <w:t xml:space="preserve"> and were found to co-occur with OHRB in CE contaminated aquifers </w:t>
      </w:r>
      <w:r w:rsidR="00C83DA6">
        <w:rPr>
          <w:rFonts w:ascii="Verdana" w:hAnsi="Verdana"/>
          <w:sz w:val="20"/>
          <w:lang w:val="en-GB"/>
        </w:rPr>
        <w:fldChar w:fldCharType="begin"/>
      </w:r>
      <w:r w:rsidR="00C83DA6">
        <w:rPr>
          <w:rFonts w:ascii="Verdana" w:hAnsi="Verdana"/>
          <w:sz w:val="20"/>
          <w:lang w:val="en-GB"/>
        </w:rPr>
        <w:instrText xml:space="preserve"> ADDIN EN.CITE &lt;EndNote&gt;&lt;Cite&gt;&lt;Author&gt;Puigserver&lt;/Author&gt;&lt;Year&gt;2016&lt;/Year&gt;&lt;RecNum&gt;891&lt;/RecNum&gt;&lt;DisplayText&gt;(Puigserver et al., 2016)&lt;/DisplayText&gt;&lt;record&gt;&lt;rec-number&gt;891&lt;/rec-number&gt;&lt;foreign-keys&gt;&lt;key app="EN" db-id="0awspfw0cdftanew0wdv2sz1pwvrt0pdfz22" timestamp="1466577310"&gt;891&lt;/key&gt;&lt;/foreign-keys&gt;&lt;ref-type name="Journal Article"&gt;17&lt;/ref-type&gt;&lt;contributors&gt;&lt;authors&gt;&lt;author&gt;Puigserver, Diana&lt;/author&gt;&lt;author&gt;Herrero, Jofre&lt;/author&gt;&lt;author&gt;Torres, Mònica&lt;/author&gt;&lt;author&gt;Cortés, Amparo&lt;/author&gt;&lt;author&gt;Nijenhuis, Ivonne&lt;/author&gt;&lt;author&gt;Kuntze, Kevin&lt;/author&gt;&lt;author&gt;Parker, Beth L&lt;/author&gt;&lt;author&gt;Carmona, José M&lt;/author&gt;&lt;/authors&gt;&lt;/contributors&gt;&lt;titles&gt;&lt;title&gt;Reductive dechlorination in recalcitrant sources of chloroethenes in the transition zone between aquifers and aquitards&lt;/title&gt;&lt;secondary-title&gt;Environmental Science and Pollution Research&lt;/secondary-title&gt;&lt;/titles&gt;&lt;periodical&gt;&lt;full-title&gt;Environmental Science and Pollution Research&lt;/full-title&gt;&lt;abbr-1&gt;Environ. Sci. Pollut. Res.&lt;/abbr-1&gt;&lt;/periodical&gt;&lt;pages&gt;1-18&lt;/pages&gt;&lt;dates&gt;&lt;year&gt;2016&lt;/year&gt;&lt;/dates&gt;&lt;isbn&gt;0944-1344&lt;/isbn&gt;&lt;urls&gt;&lt;/urls&gt;&lt;/record&gt;&lt;/Cite&gt;&lt;/EndNote&gt;</w:instrText>
      </w:r>
      <w:r w:rsidR="00C83DA6">
        <w:rPr>
          <w:rFonts w:ascii="Verdana" w:hAnsi="Verdana"/>
          <w:sz w:val="20"/>
          <w:lang w:val="en-GB"/>
        </w:rPr>
        <w:fldChar w:fldCharType="separate"/>
      </w:r>
      <w:r w:rsidR="00C83DA6">
        <w:rPr>
          <w:rFonts w:ascii="Verdana" w:hAnsi="Verdana"/>
          <w:noProof/>
          <w:sz w:val="20"/>
          <w:lang w:val="en-GB"/>
        </w:rPr>
        <w:t>(Puigserver et al., 2016)</w:t>
      </w:r>
      <w:r w:rsidR="00C83DA6">
        <w:rPr>
          <w:rFonts w:ascii="Verdana" w:hAnsi="Verdana"/>
          <w:sz w:val="20"/>
          <w:lang w:val="en-GB"/>
        </w:rPr>
        <w:fldChar w:fldCharType="end"/>
      </w:r>
      <w:r w:rsidR="00843117">
        <w:rPr>
          <w:rFonts w:ascii="Verdana" w:hAnsi="Verdana"/>
          <w:sz w:val="20"/>
          <w:lang w:val="en-GB"/>
        </w:rPr>
        <w:t xml:space="preserve">. </w:t>
      </w:r>
      <w:r w:rsidR="00DC2D60">
        <w:rPr>
          <w:rFonts w:ascii="Verdana" w:hAnsi="Verdana"/>
          <w:sz w:val="20"/>
          <w:lang w:val="en-GB"/>
        </w:rPr>
        <w:t xml:space="preserve">The observed </w:t>
      </w:r>
      <w:r w:rsidR="006E541F">
        <w:rPr>
          <w:rFonts w:ascii="Verdana" w:hAnsi="Verdana"/>
          <w:sz w:val="20"/>
          <w:lang w:val="en-GB"/>
        </w:rPr>
        <w:t xml:space="preserve">putative </w:t>
      </w:r>
      <w:r w:rsidR="00DC2D60">
        <w:rPr>
          <w:rFonts w:ascii="Verdana" w:hAnsi="Verdana"/>
          <w:sz w:val="20"/>
          <w:lang w:val="en-GB"/>
        </w:rPr>
        <w:t xml:space="preserve">acetogenic bacteria belonging to </w:t>
      </w:r>
      <w:r w:rsidR="00DC2D60" w:rsidRPr="00400D0E">
        <w:rPr>
          <w:rFonts w:ascii="Verdana" w:hAnsi="Verdana"/>
          <w:i/>
          <w:sz w:val="20"/>
          <w:lang w:val="en-GB"/>
        </w:rPr>
        <w:t>Acetobacterium</w:t>
      </w:r>
      <w:r w:rsidR="00DC2D60">
        <w:rPr>
          <w:rFonts w:ascii="Verdana" w:hAnsi="Verdana"/>
          <w:sz w:val="20"/>
          <w:lang w:val="en-GB"/>
        </w:rPr>
        <w:t xml:space="preserve">, </w:t>
      </w:r>
      <w:r w:rsidR="00DC2D60" w:rsidRPr="00D05F73">
        <w:rPr>
          <w:rFonts w:ascii="Verdana" w:hAnsi="Verdana"/>
          <w:i/>
          <w:sz w:val="20"/>
          <w:lang w:val="en-GB"/>
        </w:rPr>
        <w:t>Clostridium</w:t>
      </w:r>
      <w:r w:rsidR="00DC2D60">
        <w:rPr>
          <w:rFonts w:ascii="Verdana" w:hAnsi="Verdana"/>
          <w:sz w:val="20"/>
          <w:lang w:val="en-GB"/>
        </w:rPr>
        <w:t xml:space="preserve"> and </w:t>
      </w:r>
      <w:r w:rsidR="00DC2D60" w:rsidRPr="00400D0E">
        <w:rPr>
          <w:rFonts w:ascii="Verdana" w:hAnsi="Verdana"/>
          <w:sz w:val="20"/>
          <w:lang w:val="en-GB"/>
        </w:rPr>
        <w:t>Spirochaetaceae</w:t>
      </w:r>
      <w:r w:rsidR="00DC2D60">
        <w:rPr>
          <w:rFonts w:ascii="Verdana" w:hAnsi="Verdana"/>
          <w:sz w:val="20"/>
          <w:lang w:val="en-GB"/>
        </w:rPr>
        <w:t xml:space="preserve"> </w:t>
      </w:r>
      <w:r w:rsidR="00AF366E">
        <w:rPr>
          <w:rFonts w:ascii="Verdana" w:hAnsi="Verdana"/>
          <w:sz w:val="20"/>
          <w:lang w:val="en-GB"/>
        </w:rPr>
        <w:t>(</w:t>
      </w:r>
      <w:r w:rsidR="004622FB">
        <w:rPr>
          <w:rFonts w:ascii="Verdana" w:hAnsi="Verdana"/>
          <w:sz w:val="20"/>
          <w:lang w:val="en-GB"/>
        </w:rPr>
        <w:t>Fig.</w:t>
      </w:r>
      <w:r w:rsidR="00AF366E">
        <w:rPr>
          <w:rFonts w:ascii="Verdana" w:hAnsi="Verdana"/>
          <w:sz w:val="20"/>
          <w:lang w:val="en-GB"/>
        </w:rPr>
        <w:t xml:space="preserve"> </w:t>
      </w:r>
      <w:r w:rsidR="004B0133">
        <w:rPr>
          <w:rFonts w:ascii="Verdana" w:hAnsi="Verdana"/>
          <w:sz w:val="20"/>
          <w:lang w:val="en-GB"/>
        </w:rPr>
        <w:t>S4</w:t>
      </w:r>
      <w:r w:rsidR="00386848">
        <w:rPr>
          <w:rFonts w:ascii="Verdana" w:hAnsi="Verdana"/>
          <w:sz w:val="20"/>
          <w:lang w:val="en-GB"/>
        </w:rPr>
        <w:t>, Table S</w:t>
      </w:r>
      <w:r w:rsidR="00985D29">
        <w:rPr>
          <w:rFonts w:ascii="Verdana" w:hAnsi="Verdana"/>
          <w:sz w:val="20"/>
          <w:lang w:val="en-GB"/>
        </w:rPr>
        <w:t>3</w:t>
      </w:r>
      <w:r w:rsidR="00AF366E">
        <w:rPr>
          <w:rFonts w:ascii="Verdana" w:hAnsi="Verdana"/>
          <w:sz w:val="20"/>
          <w:lang w:val="en-GB"/>
        </w:rPr>
        <w:t xml:space="preserve">) </w:t>
      </w:r>
      <w:r w:rsidR="00C00792">
        <w:rPr>
          <w:rFonts w:ascii="Verdana" w:hAnsi="Verdana"/>
          <w:sz w:val="20"/>
          <w:lang w:val="en-GB"/>
        </w:rPr>
        <w:t xml:space="preserve">have been proposed </w:t>
      </w:r>
      <w:r w:rsidR="008D1C45">
        <w:rPr>
          <w:rFonts w:ascii="Verdana" w:hAnsi="Verdana"/>
          <w:sz w:val="20"/>
          <w:lang w:val="en-GB"/>
        </w:rPr>
        <w:t>to</w:t>
      </w:r>
      <w:r w:rsidR="003946E7">
        <w:rPr>
          <w:rFonts w:ascii="Verdana" w:hAnsi="Verdana"/>
          <w:sz w:val="20"/>
          <w:lang w:val="en-GB"/>
        </w:rPr>
        <w:t xml:space="preserve"> stimulate </w:t>
      </w:r>
      <w:r w:rsidR="003946E7" w:rsidRPr="003946E7">
        <w:rPr>
          <w:rFonts w:ascii="Verdana" w:hAnsi="Verdana"/>
          <w:i/>
          <w:sz w:val="20"/>
          <w:lang w:val="en-GB"/>
        </w:rPr>
        <w:t>Dcm</w:t>
      </w:r>
      <w:r w:rsidR="003946E7">
        <w:rPr>
          <w:rFonts w:ascii="Verdana" w:hAnsi="Verdana"/>
          <w:sz w:val="20"/>
          <w:lang w:val="en-GB"/>
        </w:rPr>
        <w:t xml:space="preserve"> growth by production of </w:t>
      </w:r>
      <w:r w:rsidR="00DC2D60">
        <w:rPr>
          <w:rFonts w:ascii="Verdana" w:hAnsi="Verdana"/>
          <w:sz w:val="20"/>
          <w:lang w:val="en-GB"/>
        </w:rPr>
        <w:t xml:space="preserve">acetate </w:t>
      </w:r>
      <w:r w:rsidR="003946E7">
        <w:rPr>
          <w:rFonts w:ascii="Verdana" w:hAnsi="Verdana"/>
          <w:sz w:val="20"/>
          <w:lang w:val="en-GB"/>
        </w:rPr>
        <w:t>and</w:t>
      </w:r>
      <w:r w:rsidR="002E1325">
        <w:rPr>
          <w:rFonts w:ascii="Verdana" w:hAnsi="Verdana"/>
          <w:sz w:val="20"/>
          <w:lang w:val="en-GB"/>
        </w:rPr>
        <w:t xml:space="preserve"> </w:t>
      </w:r>
      <w:r w:rsidR="00DC2D60">
        <w:rPr>
          <w:rFonts w:ascii="Verdana" w:hAnsi="Verdana"/>
          <w:sz w:val="20"/>
          <w:lang w:val="en-GB"/>
        </w:rPr>
        <w:t>corrinoid cofactors</w:t>
      </w:r>
      <w:r w:rsidR="005B01CB">
        <w:rPr>
          <w:rFonts w:ascii="Verdana" w:hAnsi="Verdana"/>
          <w:sz w:val="20"/>
          <w:lang w:val="en-GB"/>
        </w:rPr>
        <w:t xml:space="preserve"> </w:t>
      </w:r>
      <w:r w:rsidR="005B01CB">
        <w:rPr>
          <w:rFonts w:ascii="Verdana" w:hAnsi="Verdana"/>
          <w:sz w:val="20"/>
          <w:lang w:val="en-GB"/>
        </w:rPr>
        <w:fldChar w:fldCharType="begin">
          <w:fldData xml:space="preserve">PEVuZE5vdGU+PENpdGU+PEF1dGhvcj5NYWNiZXRoPC9BdXRob3I+PFllYXI+MjAwNDwvWWVhcj48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</w:fldData>
        </w:fldChar>
      </w:r>
      <w:r w:rsidR="0066193C">
        <w:rPr>
          <w:rFonts w:ascii="Verdana" w:hAnsi="Verdana"/>
          <w:sz w:val="20"/>
          <w:lang w:val="en-GB"/>
        </w:rPr>
        <w:instrText xml:space="preserve"> ADDIN EN.CITE </w:instrText>
      </w:r>
      <w:r w:rsidR="0066193C">
        <w:rPr>
          <w:rFonts w:ascii="Verdana" w:hAnsi="Verdana"/>
          <w:sz w:val="20"/>
          <w:lang w:val="en-GB"/>
        </w:rPr>
        <w:fldChar w:fldCharType="begin">
          <w:fldData xml:space="preserve">PEVuZE5vdGU+PENpdGU+PEF1dGhvcj5NYWNiZXRoPC9BdXRob3I+PFllYXI+MjAwNDwvWWVhcj48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</w:fldData>
        </w:fldChar>
      </w:r>
      <w:r w:rsidR="0066193C">
        <w:rPr>
          <w:rFonts w:ascii="Verdana" w:hAnsi="Verdana"/>
          <w:sz w:val="20"/>
          <w:lang w:val="en-GB"/>
        </w:rPr>
        <w:instrText xml:space="preserve"> ADDIN EN.CITE.DATA </w:instrText>
      </w:r>
      <w:r w:rsidR="0066193C">
        <w:rPr>
          <w:rFonts w:ascii="Verdana" w:hAnsi="Verdana"/>
          <w:sz w:val="20"/>
          <w:lang w:val="en-GB"/>
        </w:rPr>
      </w:r>
      <w:r w:rsidR="0066193C">
        <w:rPr>
          <w:rFonts w:ascii="Verdana" w:hAnsi="Verdana"/>
          <w:sz w:val="20"/>
          <w:lang w:val="en-GB"/>
        </w:rPr>
        <w:fldChar w:fldCharType="end"/>
      </w:r>
      <w:r w:rsidR="005B01CB">
        <w:rPr>
          <w:rFonts w:ascii="Verdana" w:hAnsi="Verdana"/>
          <w:sz w:val="20"/>
          <w:lang w:val="en-GB"/>
        </w:rPr>
      </w:r>
      <w:r w:rsidR="005B01CB">
        <w:rPr>
          <w:rFonts w:ascii="Verdana" w:hAnsi="Verdana"/>
          <w:sz w:val="20"/>
          <w:lang w:val="en-GB"/>
        </w:rPr>
        <w:fldChar w:fldCharType="separate"/>
      </w:r>
      <w:r w:rsidR="0066193C">
        <w:rPr>
          <w:rFonts w:ascii="Verdana" w:hAnsi="Verdana"/>
          <w:noProof/>
          <w:sz w:val="20"/>
          <w:lang w:val="en-GB"/>
        </w:rPr>
        <w:t>(Macbeth et al., 2004; He et al., 2007; Pérez-De-Mora et al., 2014)</w:t>
      </w:r>
      <w:r w:rsidR="005B01CB">
        <w:rPr>
          <w:rFonts w:ascii="Verdana" w:hAnsi="Verdana"/>
          <w:sz w:val="20"/>
          <w:lang w:val="en-GB"/>
        </w:rPr>
        <w:fldChar w:fldCharType="end"/>
      </w:r>
      <w:r w:rsidR="00DC2D60" w:rsidRPr="0051327F">
        <w:rPr>
          <w:rFonts w:ascii="Verdana" w:hAnsi="Verdana"/>
          <w:sz w:val="20"/>
          <w:lang w:val="en-GB"/>
        </w:rPr>
        <w:t>.</w:t>
      </w:r>
    </w:p>
    <w:p w:rsidR="0063123F" w:rsidRDefault="00177F89" w:rsidP="0025093E">
      <w:pPr>
        <w:spacing w:line="480" w:lineRule="auto"/>
        <w:rPr>
          <w:rFonts w:ascii="Verdana" w:hAnsi="Verdana"/>
          <w:sz w:val="20"/>
          <w:lang w:val="en-GB"/>
        </w:rPr>
      </w:pPr>
      <w:r>
        <w:rPr>
          <w:rFonts w:ascii="Verdana" w:hAnsi="Verdana"/>
          <w:sz w:val="20"/>
          <w:lang w:val="en-GB"/>
        </w:rPr>
        <w:t>S</w:t>
      </w:r>
      <w:r w:rsidR="00C9323B">
        <w:rPr>
          <w:rFonts w:ascii="Verdana" w:hAnsi="Verdana"/>
          <w:sz w:val="20"/>
          <w:lang w:val="en-GB"/>
        </w:rPr>
        <w:t>ulfate reduc</w:t>
      </w:r>
      <w:r w:rsidR="00752477">
        <w:rPr>
          <w:rFonts w:ascii="Verdana" w:hAnsi="Verdana"/>
          <w:sz w:val="20"/>
          <w:lang w:val="en-GB"/>
        </w:rPr>
        <w:t xml:space="preserve">tion </w:t>
      </w:r>
      <w:r w:rsidR="002303D5">
        <w:rPr>
          <w:rFonts w:ascii="Verdana" w:hAnsi="Verdana"/>
          <w:sz w:val="20"/>
          <w:lang w:val="en-GB"/>
        </w:rPr>
        <w:t xml:space="preserve">appeared to be </w:t>
      </w:r>
      <w:r w:rsidR="00752477">
        <w:rPr>
          <w:rFonts w:ascii="Verdana" w:hAnsi="Verdana"/>
          <w:sz w:val="20"/>
          <w:lang w:val="en-GB"/>
        </w:rPr>
        <w:t>the prevalent electron-</w:t>
      </w:r>
      <w:r w:rsidR="00C9323B">
        <w:rPr>
          <w:rFonts w:ascii="Verdana" w:hAnsi="Verdana"/>
          <w:sz w:val="20"/>
          <w:lang w:val="en-GB"/>
        </w:rPr>
        <w:t>accepting process</w:t>
      </w:r>
      <w:r w:rsidR="002303D5">
        <w:rPr>
          <w:rFonts w:ascii="Verdana" w:hAnsi="Verdana"/>
          <w:sz w:val="20"/>
          <w:lang w:val="en-GB"/>
        </w:rPr>
        <w:t xml:space="preserve"> at the site</w:t>
      </w:r>
      <w:r w:rsidR="00C9323B">
        <w:rPr>
          <w:rFonts w:ascii="Verdana" w:hAnsi="Verdana"/>
          <w:sz w:val="20"/>
          <w:lang w:val="en-GB"/>
        </w:rPr>
        <w:t xml:space="preserve">. </w:t>
      </w:r>
      <w:r w:rsidR="00840B70">
        <w:rPr>
          <w:rFonts w:ascii="Verdana" w:hAnsi="Verdana"/>
          <w:sz w:val="20"/>
          <w:lang w:val="en-GB"/>
        </w:rPr>
        <w:t xml:space="preserve">Between </w:t>
      </w:r>
      <w:r w:rsidR="003D2B51">
        <w:rPr>
          <w:rFonts w:ascii="Verdana" w:hAnsi="Verdana"/>
          <w:sz w:val="20"/>
          <w:lang w:val="en-GB"/>
        </w:rPr>
        <w:t>day 37 and 195</w:t>
      </w:r>
      <w:r w:rsidR="0044206D">
        <w:rPr>
          <w:rFonts w:ascii="Verdana" w:hAnsi="Verdana"/>
          <w:sz w:val="20"/>
          <w:lang w:val="en-GB"/>
        </w:rPr>
        <w:t>,</w:t>
      </w:r>
      <w:r w:rsidR="003D2B51">
        <w:rPr>
          <w:rFonts w:ascii="Verdana" w:hAnsi="Verdana"/>
          <w:sz w:val="20"/>
          <w:lang w:val="en-GB"/>
        </w:rPr>
        <w:t xml:space="preserve"> </w:t>
      </w:r>
      <w:r w:rsidR="00840B70" w:rsidRPr="003F486B">
        <w:rPr>
          <w:rFonts w:ascii="Verdana" w:hAnsi="Verdana"/>
          <w:sz w:val="20"/>
          <w:lang w:val="en-GB"/>
        </w:rPr>
        <w:t>Desulfobulbaceae</w:t>
      </w:r>
      <w:r w:rsidR="00840B70">
        <w:rPr>
          <w:rFonts w:ascii="Verdana" w:hAnsi="Verdana"/>
          <w:sz w:val="20"/>
          <w:lang w:val="en-GB"/>
        </w:rPr>
        <w:t xml:space="preserve"> flourished that </w:t>
      </w:r>
      <w:r w:rsidR="003D2B51">
        <w:rPr>
          <w:rFonts w:ascii="Verdana" w:hAnsi="Verdana"/>
          <w:sz w:val="20"/>
          <w:lang w:val="en-GB"/>
        </w:rPr>
        <w:t>can</w:t>
      </w:r>
      <w:r w:rsidR="003D2B51">
        <w:rPr>
          <w:rFonts w:ascii="Verdana" w:hAnsi="Verdana"/>
          <w:i/>
          <w:sz w:val="20"/>
          <w:lang w:val="en-GB"/>
        </w:rPr>
        <w:t xml:space="preserve"> </w:t>
      </w:r>
      <w:r w:rsidR="004D6BF3" w:rsidRPr="00E74F89">
        <w:rPr>
          <w:rFonts w:ascii="Verdana" w:hAnsi="Verdana"/>
          <w:sz w:val="20"/>
          <w:lang w:val="en-GB"/>
        </w:rPr>
        <w:t>perform</w:t>
      </w:r>
      <w:r w:rsidR="003D2B51" w:rsidRPr="00FD083A">
        <w:rPr>
          <w:rFonts w:ascii="Verdana" w:hAnsi="Verdana"/>
          <w:sz w:val="20"/>
          <w:lang w:val="en-GB"/>
        </w:rPr>
        <w:t xml:space="preserve"> </w:t>
      </w:r>
      <w:r w:rsidR="003D2B51">
        <w:rPr>
          <w:rFonts w:ascii="Verdana" w:hAnsi="Verdana"/>
          <w:sz w:val="20"/>
          <w:lang w:val="en-GB"/>
        </w:rPr>
        <w:t xml:space="preserve">incomplete </w:t>
      </w:r>
      <w:r w:rsidR="003D2B51" w:rsidRPr="00FD083A">
        <w:rPr>
          <w:rFonts w:ascii="Verdana" w:hAnsi="Verdana"/>
          <w:sz w:val="20"/>
          <w:lang w:val="en-GB"/>
        </w:rPr>
        <w:t xml:space="preserve">oxidation of </w:t>
      </w:r>
      <w:r w:rsidR="003D2B51">
        <w:rPr>
          <w:rFonts w:ascii="Verdana" w:hAnsi="Verdana"/>
          <w:sz w:val="20"/>
          <w:lang w:val="en-GB"/>
        </w:rPr>
        <w:t xml:space="preserve">propionate coupled to sulfate </w:t>
      </w:r>
      <w:r w:rsidR="002303D5" w:rsidRPr="00974CAB">
        <w:rPr>
          <w:rFonts w:ascii="Verdana" w:hAnsi="Verdana"/>
          <w:sz w:val="20"/>
          <w:lang w:val="en-GB"/>
        </w:rPr>
        <w:t>reduction</w:t>
      </w:r>
      <w:r w:rsidR="002303D5">
        <w:rPr>
          <w:rFonts w:ascii="Verdana" w:hAnsi="Verdana"/>
          <w:sz w:val="20"/>
          <w:lang w:val="en-GB"/>
        </w:rPr>
        <w:t xml:space="preserve"> </w:t>
      </w:r>
      <w:r w:rsidR="00E61801">
        <w:rPr>
          <w:rFonts w:ascii="Verdana" w:hAnsi="Verdana"/>
          <w:sz w:val="20"/>
          <w:lang w:val="en-GB"/>
        </w:rPr>
        <w:fldChar w:fldCharType="begin"/>
      </w:r>
      <w:r w:rsidR="0066193C">
        <w:rPr>
          <w:rFonts w:ascii="Verdana" w:hAnsi="Verdana"/>
          <w:sz w:val="20"/>
          <w:lang w:val="en-GB"/>
        </w:rPr>
        <w:instrText xml:space="preserve"> ADDIN EN.CITE &lt;EndNote&gt;&lt;Cite&gt;&lt;Author&gt;Rabus&lt;/Author&gt;&lt;Year&gt;2013&lt;/Year&gt;&lt;RecNum&gt;732&lt;/RecNum&gt;&lt;DisplayText&gt;(Rabus et al., 2013)&lt;/DisplayText&gt;&lt;record&gt;&lt;rec-number&gt;732&lt;/rec-number&gt;&lt;foreign-keys&gt;&lt;key app="EN" db-id="0awspfw0cdftanew0wdv2sz1pwvrt0pdfz22" timestamp="1454580969"&gt;732&lt;/key&gt;&lt;/foreign-keys&gt;&lt;ref-type name="Book Section"&gt;5&lt;/ref-type&gt;&lt;contributors&gt;&lt;authors&gt;&lt;author&gt;Rabus, R.&lt;/author&gt;&lt;author&gt;Hansen, T. A.&lt;/author&gt;&lt;author&gt;Widdel, F.&lt;/author&gt;&lt;/authors&gt;&lt;/contributors&gt;&lt;auth-address&gt;Institute for Chemistry and Biology of the Marine Environment (ICBM), University of Oldenburg, Oldenburg, Germany&amp;#xD;Microbial Physiology (MICFYS), University of Groningen, Groningen, Netherlands&amp;#xD;Max-Planck-Institut für Marine Mikrobiologie, Bremen, Germany&lt;/auth-address&gt;&lt;titles&gt;&lt;title&gt;Dissimilatory sulfate- and sulfur-reducing prokaryotes&lt;/title&gt;&lt;secondary-title&gt;In The Prokaryotes: Prokaryotic Physiology and Biochemistry, ed. Rosenberg E, DeLong EF, Stackenbrandt E, Lory S, Thompson F&lt;/secondary-title&gt;&lt;/titles&gt;&lt;pages&gt;309-404&lt;/pages&gt;&lt;dates&gt;&lt;year&gt;2013&lt;/year&gt;&lt;/dates&gt;&lt;publisher&gt;Berlin: Springer-Verlag&lt;/publisher&gt;&lt;urls&gt;&lt;related-urls&gt;&lt;url&gt;http://www.scopus.com/inward/record.url?eid=2-s2.0-84929045571&amp;amp;partnerID=40&amp;amp;md5=43f8741605be1b4c6db62bf4765a642b&lt;/url&gt;&lt;/related-urls&gt;&lt;/urls&gt;&lt;electronic-resource-num&gt;10.1007/978-3-642-30141-4_70&lt;/electronic-resource-num&gt;&lt;remote-database-name&gt;Scopus&lt;/remote-database-name&gt;&lt;/record&gt;&lt;/Cite&gt;&lt;/EndNote&gt;</w:instrText>
      </w:r>
      <w:r w:rsidR="00E61801">
        <w:rPr>
          <w:rFonts w:ascii="Verdana" w:hAnsi="Verdana"/>
          <w:sz w:val="20"/>
          <w:lang w:val="en-GB"/>
        </w:rPr>
        <w:fldChar w:fldCharType="separate"/>
      </w:r>
      <w:r w:rsidR="0066193C">
        <w:rPr>
          <w:rFonts w:ascii="Verdana" w:hAnsi="Verdana"/>
          <w:noProof/>
          <w:sz w:val="20"/>
          <w:lang w:val="en-GB"/>
        </w:rPr>
        <w:t xml:space="preserve">(Rabus et al., </w:t>
      </w:r>
      <w:del w:id="121" w:author="Atashgahi, Siavash" w:date="2016-08-29T14:27:00Z">
        <w:r w:rsidR="0066193C" w:rsidDel="00F257A3">
          <w:rPr>
            <w:rFonts w:ascii="Verdana" w:hAnsi="Verdana"/>
            <w:noProof/>
            <w:sz w:val="20"/>
            <w:lang w:val="en-GB"/>
          </w:rPr>
          <w:delText>2013</w:delText>
        </w:r>
      </w:del>
      <w:ins w:id="122" w:author="Atashgahi, Siavash" w:date="2016-08-29T14:27:00Z">
        <w:r w:rsidR="00F257A3">
          <w:rPr>
            <w:rFonts w:ascii="Verdana" w:hAnsi="Verdana"/>
            <w:noProof/>
            <w:sz w:val="20"/>
            <w:lang w:val="en-GB"/>
          </w:rPr>
          <w:t>2006</w:t>
        </w:r>
      </w:ins>
      <w:r w:rsidR="0066193C">
        <w:rPr>
          <w:rFonts w:ascii="Verdana" w:hAnsi="Verdana"/>
          <w:noProof/>
          <w:sz w:val="20"/>
          <w:lang w:val="en-GB"/>
        </w:rPr>
        <w:t>)</w:t>
      </w:r>
      <w:r w:rsidR="00E61801">
        <w:rPr>
          <w:rFonts w:ascii="Verdana" w:hAnsi="Verdana"/>
          <w:sz w:val="20"/>
          <w:lang w:val="en-GB"/>
        </w:rPr>
        <w:fldChar w:fldCharType="end"/>
      </w:r>
      <w:r w:rsidR="00830ECB">
        <w:rPr>
          <w:rFonts w:ascii="Verdana" w:hAnsi="Verdana"/>
          <w:sz w:val="20"/>
          <w:lang w:val="en-GB"/>
        </w:rPr>
        <w:t xml:space="preserve"> </w:t>
      </w:r>
      <w:r w:rsidR="00B86046">
        <w:rPr>
          <w:rFonts w:ascii="Verdana" w:hAnsi="Verdana"/>
          <w:sz w:val="20"/>
          <w:lang w:val="en-GB"/>
        </w:rPr>
        <w:t>yielding</w:t>
      </w:r>
      <w:r w:rsidR="003D2B51" w:rsidRPr="00FD083A">
        <w:rPr>
          <w:rFonts w:ascii="Verdana" w:hAnsi="Verdana"/>
          <w:sz w:val="20"/>
          <w:lang w:val="en-GB"/>
        </w:rPr>
        <w:t xml:space="preserve"> </w:t>
      </w:r>
      <w:r w:rsidR="003D2B51" w:rsidRPr="00FD083A">
        <w:rPr>
          <w:rFonts w:ascii="Verdana" w:hAnsi="Verdana"/>
          <w:sz w:val="20"/>
          <w:lang w:val="en-GB"/>
        </w:rPr>
        <w:lastRenderedPageBreak/>
        <w:t xml:space="preserve">acetate </w:t>
      </w:r>
      <w:r w:rsidR="003D2B51">
        <w:rPr>
          <w:rFonts w:ascii="Verdana" w:hAnsi="Verdana"/>
          <w:sz w:val="20"/>
          <w:lang w:val="en-GB"/>
        </w:rPr>
        <w:t xml:space="preserve">and sulfide </w:t>
      </w:r>
      <w:r w:rsidR="00B86046">
        <w:rPr>
          <w:rFonts w:ascii="Verdana" w:hAnsi="Verdana"/>
          <w:sz w:val="20"/>
          <w:lang w:val="en-GB"/>
        </w:rPr>
        <w:t xml:space="preserve">that can stimulate </w:t>
      </w:r>
      <w:r w:rsidR="00D76AE2">
        <w:rPr>
          <w:rFonts w:ascii="Verdana" w:hAnsi="Verdana"/>
          <w:sz w:val="20"/>
          <w:lang w:val="en-GB"/>
        </w:rPr>
        <w:fldChar w:fldCharType="begin">
          <w:fldData xml:space="preserve">PEVuZE5vdGU+PENpdGU+PEF1dGhvcj5Mw7ZmZmxlcjwvQXV0aG9yPjxZZWFyPjIwMTM8L1llYXI+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</w:fldData>
        </w:fldChar>
      </w:r>
      <w:r w:rsidR="00D76AE2">
        <w:rPr>
          <w:rFonts w:ascii="Verdana" w:hAnsi="Verdana"/>
          <w:sz w:val="20"/>
          <w:lang w:val="en-GB"/>
        </w:rPr>
        <w:instrText xml:space="preserve"> ADDIN EN.CITE </w:instrText>
      </w:r>
      <w:r w:rsidR="00D76AE2">
        <w:rPr>
          <w:rFonts w:ascii="Verdana" w:hAnsi="Verdana"/>
          <w:sz w:val="20"/>
          <w:lang w:val="en-GB"/>
        </w:rPr>
        <w:fldChar w:fldCharType="begin">
          <w:fldData xml:space="preserve">PEVuZE5vdGU+PENpdGU+PEF1dGhvcj5Mw7ZmZmxlcjwvQXV0aG9yPjxZZWFyPjIwMTM8L1llYXI+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</w:fldData>
        </w:fldChar>
      </w:r>
      <w:r w:rsidR="00D76AE2">
        <w:rPr>
          <w:rFonts w:ascii="Verdana" w:hAnsi="Verdana"/>
          <w:sz w:val="20"/>
          <w:lang w:val="en-GB"/>
        </w:rPr>
        <w:instrText xml:space="preserve"> ADDIN EN.CITE.DATA </w:instrText>
      </w:r>
      <w:r w:rsidR="00D76AE2">
        <w:rPr>
          <w:rFonts w:ascii="Verdana" w:hAnsi="Verdana"/>
          <w:sz w:val="20"/>
          <w:lang w:val="en-GB"/>
        </w:rPr>
      </w:r>
      <w:r w:rsidR="00D76AE2">
        <w:rPr>
          <w:rFonts w:ascii="Verdana" w:hAnsi="Verdana"/>
          <w:sz w:val="20"/>
          <w:lang w:val="en-GB"/>
        </w:rPr>
        <w:fldChar w:fldCharType="end"/>
      </w:r>
      <w:r w:rsidR="00D76AE2">
        <w:rPr>
          <w:rFonts w:ascii="Verdana" w:hAnsi="Verdana"/>
          <w:sz w:val="20"/>
          <w:lang w:val="en-GB"/>
        </w:rPr>
      </w:r>
      <w:r w:rsidR="00D76AE2">
        <w:rPr>
          <w:rFonts w:ascii="Verdana" w:hAnsi="Verdana"/>
          <w:sz w:val="20"/>
          <w:lang w:val="en-GB"/>
        </w:rPr>
        <w:fldChar w:fldCharType="separate"/>
      </w:r>
      <w:r w:rsidR="00D76AE2">
        <w:rPr>
          <w:rFonts w:ascii="Verdana" w:hAnsi="Verdana"/>
          <w:noProof/>
          <w:sz w:val="20"/>
          <w:lang w:val="en-GB"/>
        </w:rPr>
        <w:t>(Löffler et al., 2013)</w:t>
      </w:r>
      <w:r w:rsidR="00D76AE2">
        <w:rPr>
          <w:rFonts w:ascii="Verdana" w:hAnsi="Verdana"/>
          <w:sz w:val="20"/>
          <w:lang w:val="en-GB"/>
        </w:rPr>
        <w:fldChar w:fldCharType="end"/>
      </w:r>
      <w:r w:rsidR="00D76AE2">
        <w:rPr>
          <w:rFonts w:ascii="Verdana" w:hAnsi="Verdana"/>
          <w:sz w:val="20"/>
          <w:lang w:val="en-GB"/>
        </w:rPr>
        <w:t xml:space="preserve"> </w:t>
      </w:r>
      <w:r w:rsidR="00B86046">
        <w:rPr>
          <w:rFonts w:ascii="Verdana" w:hAnsi="Verdana"/>
          <w:sz w:val="20"/>
          <w:lang w:val="en-GB"/>
        </w:rPr>
        <w:t>and inhibit</w:t>
      </w:r>
      <w:r w:rsidR="00D76AE2">
        <w:rPr>
          <w:rFonts w:ascii="Verdana" w:hAnsi="Verdana"/>
          <w:sz w:val="20"/>
          <w:lang w:val="en-GB"/>
        </w:rPr>
        <w:t xml:space="preserve"> </w:t>
      </w:r>
      <w:r w:rsidR="00D76AE2">
        <w:rPr>
          <w:rFonts w:ascii="Verdana" w:hAnsi="Verdana"/>
          <w:sz w:val="20"/>
          <w:lang w:val="en-GB"/>
        </w:rPr>
        <w:fldChar w:fldCharType="begin"/>
      </w:r>
      <w:r w:rsidR="00D76AE2">
        <w:rPr>
          <w:rFonts w:ascii="Verdana" w:hAnsi="Verdana"/>
          <w:sz w:val="20"/>
          <w:lang w:val="en-GB"/>
        </w:rPr>
        <w:instrText xml:space="preserve"> ADDIN EN.CITE &lt;EndNote&gt;&lt;Cite&gt;&lt;Author&gt;He&lt;/Author&gt;&lt;Year&gt;2005&lt;/Year&gt;&lt;RecNum&gt;730&lt;/RecNum&gt;&lt;DisplayText&gt;(He et al., 2005)&lt;/DisplayText&gt;&lt;record&gt;&lt;rec-number&gt;730&lt;/rec-number&gt;&lt;foreign-keys&gt;&lt;key app="EN" db-id="0awspfw0cdftanew0wdv2sz1pwvrt0pdfz22" timestamp="1454402465"&gt;730&lt;/key&gt;&lt;/foreign-keys&gt;&lt;ref-type name="Journal Article"&gt;17&lt;/ref-type&gt;&lt;contributors&gt;&lt;authors&gt;&lt;author&gt;He, J.&lt;/author&gt;&lt;author&gt;Sung, Y.&lt;/author&gt;&lt;author&gt;Krajmalnik-Brown, R.&lt;/author&gt;&lt;author&gt;Ritalahti, K. M.&lt;/author&gt;&lt;author&gt;Löffler, F. E.&lt;/author&gt;&lt;/authors&gt;&lt;/contributors&gt;&lt;auth-address&gt;School of Civil and Environmental Engineering, Georgia Institute of Technology, Atlanta, GA, United States&amp;#xD;School of Biology, Georgia Institute of Technology, Atlanta, GA, United States&amp;#xD;Department of Civil and Environmental Engineering, University of California, Berkeley, CA 94720-1710, United States&lt;/auth-address&gt;&lt;titles&gt;&lt;title&gt;&lt;style face="normal" font="default" size="100%"&gt;Isolation and characterization of &lt;/style&gt;&lt;style face="italic" font="default" size="100%"&gt;Dehalococcoides &lt;/style&gt;&lt;style face="normal" font="default" size="100%"&gt;sp. strain FL2, a trichloroethene (TCE)- and 1,2-dichloroethene-respiring anaerobe&lt;/style&gt;&lt;/title&gt;&lt;secondary-title&gt;Environ Microbiol&lt;/secondary-title&gt;&lt;/titles&gt;&lt;periodical&gt;&lt;full-title&gt;Environ Microbiol&lt;/full-title&gt;&lt;/periodical&gt;&lt;pages&gt;1442-1450&lt;/pages&gt;&lt;volume&gt;7&lt;/volume&gt;&lt;number&gt;9&lt;/number&gt;&lt;dates&gt;&lt;year&gt;2005&lt;/year&gt;&lt;/dates&gt;&lt;urls&gt;&lt;related-urls&gt;&lt;url&gt;http://www.scopus.com/inward/record.url?eid=2-s2.0-23944434942&amp;amp;partnerID=40&amp;amp;md5=513d0db1e3d95456554885e872f86ae2&lt;/url&gt;&lt;/related-urls&gt;&lt;/urls&gt;&lt;electronic-resource-num&gt;10.1111/j.1462-2920.2005.00830.x&lt;/electronic-resource-num&gt;&lt;remote-database-name&gt;Scopus&lt;/remote-database-name&gt;&lt;/record&gt;&lt;/Cite&gt;&lt;/EndNote&gt;</w:instrText>
      </w:r>
      <w:r w:rsidR="00D76AE2">
        <w:rPr>
          <w:rFonts w:ascii="Verdana" w:hAnsi="Verdana"/>
          <w:sz w:val="20"/>
          <w:lang w:val="en-GB"/>
        </w:rPr>
        <w:fldChar w:fldCharType="separate"/>
      </w:r>
      <w:r w:rsidR="00D76AE2">
        <w:rPr>
          <w:rFonts w:ascii="Verdana" w:hAnsi="Verdana"/>
          <w:noProof/>
          <w:sz w:val="20"/>
          <w:lang w:val="en-GB"/>
        </w:rPr>
        <w:t>(He et al., 2005)</w:t>
      </w:r>
      <w:r w:rsidR="00D76AE2">
        <w:rPr>
          <w:rFonts w:ascii="Verdana" w:hAnsi="Verdana"/>
          <w:sz w:val="20"/>
          <w:lang w:val="en-GB"/>
        </w:rPr>
        <w:fldChar w:fldCharType="end"/>
      </w:r>
      <w:r w:rsidR="00B86046">
        <w:rPr>
          <w:rFonts w:ascii="Verdana" w:hAnsi="Verdana"/>
          <w:sz w:val="20"/>
          <w:lang w:val="en-GB"/>
        </w:rPr>
        <w:t xml:space="preserve"> </w:t>
      </w:r>
      <w:r w:rsidR="00B86046" w:rsidRPr="00B86046">
        <w:rPr>
          <w:rFonts w:ascii="Verdana" w:hAnsi="Verdana"/>
          <w:i/>
          <w:sz w:val="20"/>
          <w:lang w:val="en-GB"/>
        </w:rPr>
        <w:t>Dcm</w:t>
      </w:r>
      <w:r w:rsidR="00B86046">
        <w:rPr>
          <w:rFonts w:ascii="Verdana" w:hAnsi="Verdana"/>
          <w:sz w:val="20"/>
          <w:lang w:val="en-GB"/>
        </w:rPr>
        <w:t xml:space="preserve"> growth, respectively</w:t>
      </w:r>
      <w:r w:rsidR="003D2B51">
        <w:rPr>
          <w:rFonts w:ascii="Verdana" w:hAnsi="Verdana"/>
          <w:sz w:val="20"/>
          <w:lang w:val="en-GB"/>
        </w:rPr>
        <w:t xml:space="preserve">. </w:t>
      </w:r>
      <w:r w:rsidR="00BB3F07">
        <w:rPr>
          <w:rFonts w:ascii="Verdana" w:hAnsi="Verdana"/>
          <w:sz w:val="20"/>
          <w:lang w:val="en-GB"/>
        </w:rPr>
        <w:t>On the other hand</w:t>
      </w:r>
      <w:r w:rsidR="0044206D">
        <w:rPr>
          <w:rFonts w:ascii="Verdana" w:hAnsi="Verdana"/>
          <w:sz w:val="20"/>
          <w:lang w:val="en-GB"/>
        </w:rPr>
        <w:t>,</w:t>
      </w:r>
      <w:r w:rsidR="00BB3F07">
        <w:rPr>
          <w:rFonts w:ascii="Verdana" w:hAnsi="Verdana"/>
          <w:sz w:val="20"/>
          <w:lang w:val="en-GB"/>
        </w:rPr>
        <w:t xml:space="preserve"> both glycerol and </w:t>
      </w:r>
      <w:r w:rsidR="00B86046">
        <w:rPr>
          <w:rFonts w:ascii="Verdana" w:hAnsi="Verdana"/>
          <w:sz w:val="20"/>
          <w:lang w:val="en-US"/>
        </w:rPr>
        <w:t xml:space="preserve">its degradation product </w:t>
      </w:r>
      <w:r w:rsidR="00B86046">
        <w:rPr>
          <w:rFonts w:ascii="Verdana" w:hAnsi="Verdana"/>
          <w:sz w:val="20"/>
          <w:lang w:val="en-GB"/>
        </w:rPr>
        <w:t>1,3-propanediol</w:t>
      </w:r>
      <w:r w:rsidR="00B86046" w:rsidRPr="00704457">
        <w:rPr>
          <w:rFonts w:ascii="Verdana" w:hAnsi="Verdana"/>
          <w:sz w:val="20"/>
          <w:lang w:val="en-GB"/>
        </w:rPr>
        <w:t xml:space="preserve"> </w:t>
      </w:r>
      <w:r w:rsidR="003D2B51">
        <w:rPr>
          <w:rFonts w:ascii="Verdana" w:hAnsi="Verdana"/>
          <w:sz w:val="20"/>
          <w:lang w:val="en-GB"/>
        </w:rPr>
        <w:t xml:space="preserve">can be converted to acetate </w:t>
      </w:r>
      <w:r w:rsidR="00840B70">
        <w:rPr>
          <w:rFonts w:ascii="Verdana" w:hAnsi="Verdana"/>
          <w:sz w:val="20"/>
          <w:lang w:val="en-GB"/>
        </w:rPr>
        <w:t xml:space="preserve">using sulfate as electron acceptor </w:t>
      </w:r>
      <w:r w:rsidR="003D2B51">
        <w:rPr>
          <w:rFonts w:ascii="Verdana" w:hAnsi="Verdana"/>
          <w:sz w:val="20"/>
          <w:lang w:val="en-GB"/>
        </w:rPr>
        <w:t xml:space="preserve">by members of </w:t>
      </w:r>
      <w:r w:rsidR="00840B70">
        <w:rPr>
          <w:rFonts w:ascii="Verdana" w:hAnsi="Verdana"/>
          <w:sz w:val="20"/>
          <w:lang w:val="en-GB"/>
        </w:rPr>
        <w:t xml:space="preserve">the genus </w:t>
      </w:r>
      <w:r w:rsidR="003D2B51" w:rsidRPr="003F2B04">
        <w:rPr>
          <w:rFonts w:ascii="Verdana" w:hAnsi="Verdana"/>
          <w:i/>
          <w:sz w:val="20"/>
          <w:lang w:val="en-GB"/>
        </w:rPr>
        <w:t>Desulfovibrio</w:t>
      </w:r>
      <w:r w:rsidR="003D2B51">
        <w:rPr>
          <w:rFonts w:ascii="Verdana" w:hAnsi="Verdana"/>
          <w:sz w:val="20"/>
          <w:lang w:val="en-GB"/>
        </w:rPr>
        <w:t xml:space="preserve"> </w:t>
      </w:r>
      <w:r w:rsidR="003D2B51">
        <w:rPr>
          <w:rFonts w:ascii="Verdana" w:hAnsi="Verdana"/>
          <w:sz w:val="20"/>
          <w:lang w:val="en-GB"/>
        </w:rPr>
        <w:fldChar w:fldCharType="begin">
          <w:fldData xml:space="preserve">PEVuZE5vdGU+PENpdGU+PEF1dGhvcj5RYXRpYmk8L0F1dGhvcj48WWVhcj4xOTk4PC9ZZWFyPjxS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</w:fldData>
        </w:fldChar>
      </w:r>
      <w:r w:rsidR="0066193C">
        <w:rPr>
          <w:rFonts w:ascii="Verdana" w:hAnsi="Verdana"/>
          <w:sz w:val="20"/>
          <w:lang w:val="en-GB"/>
        </w:rPr>
        <w:instrText xml:space="preserve"> ADDIN EN.CITE </w:instrText>
      </w:r>
      <w:r w:rsidR="0066193C">
        <w:rPr>
          <w:rFonts w:ascii="Verdana" w:hAnsi="Verdana"/>
          <w:sz w:val="20"/>
          <w:lang w:val="en-GB"/>
        </w:rPr>
        <w:fldChar w:fldCharType="begin">
          <w:fldData xml:space="preserve">PEVuZE5vdGU+PENpdGU+PEF1dGhvcj5RYXRpYmk8L0F1dGhvcj48WWVhcj4xOTk4PC9ZZWFyPjxS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</w:fldData>
        </w:fldChar>
      </w:r>
      <w:r w:rsidR="0066193C">
        <w:rPr>
          <w:rFonts w:ascii="Verdana" w:hAnsi="Verdana"/>
          <w:sz w:val="20"/>
          <w:lang w:val="en-GB"/>
        </w:rPr>
        <w:instrText xml:space="preserve"> ADDIN EN.CITE.DATA </w:instrText>
      </w:r>
      <w:r w:rsidR="0066193C">
        <w:rPr>
          <w:rFonts w:ascii="Verdana" w:hAnsi="Verdana"/>
          <w:sz w:val="20"/>
          <w:lang w:val="en-GB"/>
        </w:rPr>
      </w:r>
      <w:r w:rsidR="0066193C">
        <w:rPr>
          <w:rFonts w:ascii="Verdana" w:hAnsi="Verdana"/>
          <w:sz w:val="20"/>
          <w:lang w:val="en-GB"/>
        </w:rPr>
        <w:fldChar w:fldCharType="end"/>
      </w:r>
      <w:r w:rsidR="003D2B51">
        <w:rPr>
          <w:rFonts w:ascii="Verdana" w:hAnsi="Verdana"/>
          <w:sz w:val="20"/>
          <w:lang w:val="en-GB"/>
        </w:rPr>
      </w:r>
      <w:r w:rsidR="003D2B51">
        <w:rPr>
          <w:rFonts w:ascii="Verdana" w:hAnsi="Verdana"/>
          <w:sz w:val="20"/>
          <w:lang w:val="en-GB"/>
        </w:rPr>
        <w:fldChar w:fldCharType="separate"/>
      </w:r>
      <w:r w:rsidR="0066193C">
        <w:rPr>
          <w:rFonts w:ascii="Verdana" w:hAnsi="Verdana"/>
          <w:noProof/>
          <w:sz w:val="20"/>
          <w:lang w:val="en-GB"/>
        </w:rPr>
        <w:t>(Qatibi et al., 1991; Qatibi et al., 1998)</w:t>
      </w:r>
      <w:r w:rsidR="003D2B51">
        <w:rPr>
          <w:rFonts w:ascii="Verdana" w:hAnsi="Verdana"/>
          <w:sz w:val="20"/>
          <w:lang w:val="en-GB"/>
        </w:rPr>
        <w:fldChar w:fldCharType="end"/>
      </w:r>
      <w:r w:rsidR="003D2B51">
        <w:rPr>
          <w:rFonts w:ascii="Verdana" w:hAnsi="Verdana"/>
          <w:sz w:val="20"/>
          <w:lang w:val="en-GB"/>
        </w:rPr>
        <w:t xml:space="preserve"> that were present during the same period. </w:t>
      </w:r>
      <w:r w:rsidR="00AA0A38">
        <w:rPr>
          <w:rFonts w:ascii="Verdana" w:hAnsi="Verdana"/>
          <w:sz w:val="20"/>
          <w:lang w:val="en-GB"/>
        </w:rPr>
        <w:t xml:space="preserve">Further, </w:t>
      </w:r>
      <w:r w:rsidR="00AA0A38" w:rsidRPr="003F2B04">
        <w:rPr>
          <w:rFonts w:ascii="Verdana" w:hAnsi="Verdana"/>
          <w:i/>
          <w:sz w:val="20"/>
          <w:lang w:val="en-GB"/>
        </w:rPr>
        <w:t>Desulfovibrio</w:t>
      </w:r>
      <w:r w:rsidR="00AA0A38">
        <w:rPr>
          <w:rFonts w:ascii="Verdana" w:hAnsi="Verdana"/>
          <w:sz w:val="20"/>
          <w:lang w:val="en-GB"/>
        </w:rPr>
        <w:t xml:space="preserve"> strains are known to sustain </w:t>
      </w:r>
      <w:r w:rsidR="00AA0A38" w:rsidRPr="00A97EF1">
        <w:rPr>
          <w:rFonts w:ascii="Verdana" w:hAnsi="Verdana"/>
          <w:i/>
          <w:sz w:val="20"/>
          <w:lang w:val="en-GB"/>
        </w:rPr>
        <w:t>Dcm</w:t>
      </w:r>
      <w:r w:rsidR="00AA0A38">
        <w:rPr>
          <w:rFonts w:ascii="Verdana" w:hAnsi="Verdana"/>
          <w:sz w:val="20"/>
          <w:lang w:val="en-GB"/>
        </w:rPr>
        <w:t xml:space="preserve"> growth by providing hydrogen, acetate</w:t>
      </w:r>
      <w:r w:rsidR="00F415A1">
        <w:rPr>
          <w:rFonts w:ascii="Verdana" w:hAnsi="Verdana"/>
          <w:sz w:val="20"/>
          <w:lang w:val="en-GB"/>
        </w:rPr>
        <w:t xml:space="preserve"> and</w:t>
      </w:r>
      <w:r w:rsidR="00AA0A38">
        <w:rPr>
          <w:rFonts w:ascii="Verdana" w:hAnsi="Verdana"/>
          <w:sz w:val="20"/>
          <w:lang w:val="en-GB"/>
        </w:rPr>
        <w:t xml:space="preserve"> corrinoid cofactors </w:t>
      </w:r>
      <w:r w:rsidR="00AA0A38">
        <w:rPr>
          <w:rFonts w:ascii="Verdana" w:hAnsi="Verdana"/>
          <w:sz w:val="20"/>
          <w:lang w:val="en-GB"/>
        </w:rPr>
        <w:fldChar w:fldCharType="begin">
          <w:fldData xml:space="preserve">PEVuZE5vdGU+PENpdGU+PEF1dGhvcj5NZW48L0F1dGhvcj48WWVhcj4yMDEyPC9ZZWFyPjxSZWNO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</w:fldData>
        </w:fldChar>
      </w:r>
      <w:r w:rsidR="0066193C">
        <w:rPr>
          <w:rFonts w:ascii="Verdana" w:hAnsi="Verdana"/>
          <w:sz w:val="20"/>
          <w:lang w:val="en-GB"/>
        </w:rPr>
        <w:instrText xml:space="preserve"> ADDIN EN.CITE </w:instrText>
      </w:r>
      <w:r w:rsidR="0066193C">
        <w:rPr>
          <w:rFonts w:ascii="Verdana" w:hAnsi="Verdana"/>
          <w:sz w:val="20"/>
          <w:lang w:val="en-GB"/>
        </w:rPr>
        <w:fldChar w:fldCharType="begin">
          <w:fldData xml:space="preserve">PEVuZE5vdGU+PENpdGU+PEF1dGhvcj5NZW48L0F1dGhvcj48WWVhcj4yMDEyPC9ZZWFyPjxSZWNO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</w:fldData>
        </w:fldChar>
      </w:r>
      <w:r w:rsidR="0066193C">
        <w:rPr>
          <w:rFonts w:ascii="Verdana" w:hAnsi="Verdana"/>
          <w:sz w:val="20"/>
          <w:lang w:val="en-GB"/>
        </w:rPr>
        <w:instrText xml:space="preserve"> ADDIN EN.CITE.DATA </w:instrText>
      </w:r>
      <w:r w:rsidR="0066193C">
        <w:rPr>
          <w:rFonts w:ascii="Verdana" w:hAnsi="Verdana"/>
          <w:sz w:val="20"/>
          <w:lang w:val="en-GB"/>
        </w:rPr>
      </w:r>
      <w:r w:rsidR="0066193C">
        <w:rPr>
          <w:rFonts w:ascii="Verdana" w:hAnsi="Verdana"/>
          <w:sz w:val="20"/>
          <w:lang w:val="en-GB"/>
        </w:rPr>
        <w:fldChar w:fldCharType="end"/>
      </w:r>
      <w:r w:rsidR="00AA0A38">
        <w:rPr>
          <w:rFonts w:ascii="Verdana" w:hAnsi="Verdana"/>
          <w:sz w:val="20"/>
          <w:lang w:val="en-GB"/>
        </w:rPr>
      </w:r>
      <w:r w:rsidR="00AA0A38">
        <w:rPr>
          <w:rFonts w:ascii="Verdana" w:hAnsi="Verdana"/>
          <w:sz w:val="20"/>
          <w:lang w:val="en-GB"/>
        </w:rPr>
        <w:fldChar w:fldCharType="separate"/>
      </w:r>
      <w:r w:rsidR="0066193C">
        <w:rPr>
          <w:rFonts w:ascii="Verdana" w:hAnsi="Verdana"/>
          <w:noProof/>
          <w:sz w:val="20"/>
          <w:lang w:val="en-GB"/>
        </w:rPr>
        <w:t>(Men et al., 2012)</w:t>
      </w:r>
      <w:r w:rsidR="00AA0A38">
        <w:rPr>
          <w:rFonts w:ascii="Verdana" w:hAnsi="Verdana"/>
          <w:sz w:val="20"/>
          <w:lang w:val="en-GB"/>
        </w:rPr>
        <w:fldChar w:fldCharType="end"/>
      </w:r>
      <w:r w:rsidR="00AA0A38">
        <w:rPr>
          <w:rFonts w:ascii="Verdana" w:hAnsi="Verdana"/>
          <w:sz w:val="20"/>
          <w:lang w:val="en-US"/>
        </w:rPr>
        <w:t xml:space="preserve">. </w:t>
      </w:r>
      <w:r w:rsidR="00B477E2">
        <w:rPr>
          <w:rFonts w:ascii="Verdana" w:hAnsi="Verdana"/>
          <w:sz w:val="20"/>
          <w:lang w:val="en-GB"/>
        </w:rPr>
        <w:t>However,</w:t>
      </w:r>
      <w:r w:rsidR="00816CF1">
        <w:rPr>
          <w:rFonts w:ascii="Verdana" w:hAnsi="Verdana"/>
          <w:sz w:val="20"/>
          <w:lang w:val="en-US"/>
        </w:rPr>
        <w:t xml:space="preserve"> </w:t>
      </w:r>
      <w:r w:rsidR="00A43B96">
        <w:rPr>
          <w:rFonts w:ascii="Verdana" w:hAnsi="Verdana"/>
          <w:sz w:val="20"/>
          <w:lang w:val="en-GB"/>
        </w:rPr>
        <w:t>sulfate at &gt;500 mg/</w:t>
      </w:r>
      <w:r w:rsidR="00B2088D">
        <w:rPr>
          <w:rFonts w:ascii="Verdana" w:hAnsi="Verdana"/>
          <w:sz w:val="20"/>
          <w:lang w:val="en-GB"/>
        </w:rPr>
        <w:t>l</w:t>
      </w:r>
      <w:r w:rsidR="00A43B96">
        <w:rPr>
          <w:rFonts w:ascii="Verdana" w:hAnsi="Verdana"/>
          <w:sz w:val="20"/>
          <w:lang w:val="en-GB"/>
        </w:rPr>
        <w:t xml:space="preserve"> </w:t>
      </w:r>
      <w:r w:rsidR="00C00792">
        <w:rPr>
          <w:rFonts w:ascii="Verdana" w:hAnsi="Verdana"/>
          <w:sz w:val="20"/>
          <w:lang w:val="en-GB"/>
        </w:rPr>
        <w:t xml:space="preserve">as </w:t>
      </w:r>
      <w:r w:rsidR="00A43B96">
        <w:rPr>
          <w:rFonts w:ascii="Verdana" w:hAnsi="Verdana"/>
          <w:sz w:val="20"/>
          <w:lang w:val="en-GB"/>
        </w:rPr>
        <w:t xml:space="preserve">observed in 3B and 7A filters </w:t>
      </w:r>
      <w:r w:rsidR="00C00792">
        <w:rPr>
          <w:rFonts w:ascii="Verdana" w:hAnsi="Verdana"/>
          <w:sz w:val="20"/>
          <w:lang w:val="en-GB"/>
        </w:rPr>
        <w:t>(</w:t>
      </w:r>
      <w:r w:rsidR="004622FB">
        <w:rPr>
          <w:rFonts w:ascii="Verdana" w:hAnsi="Verdana"/>
          <w:sz w:val="20"/>
          <w:lang w:val="en-GB"/>
        </w:rPr>
        <w:t>Fig.</w:t>
      </w:r>
      <w:r w:rsidR="00752477">
        <w:rPr>
          <w:rFonts w:ascii="Verdana" w:hAnsi="Verdana"/>
          <w:sz w:val="20"/>
          <w:lang w:val="en-GB"/>
        </w:rPr>
        <w:t xml:space="preserve"> S</w:t>
      </w:r>
      <w:r w:rsidR="004B0133">
        <w:rPr>
          <w:rFonts w:ascii="Verdana" w:hAnsi="Verdana"/>
          <w:sz w:val="20"/>
          <w:lang w:val="en-GB"/>
        </w:rPr>
        <w:t>1</w:t>
      </w:r>
      <w:r w:rsidR="00752477">
        <w:rPr>
          <w:rFonts w:ascii="Verdana" w:hAnsi="Verdana"/>
          <w:sz w:val="20"/>
          <w:lang w:val="en-GB"/>
        </w:rPr>
        <w:t>, Table S</w:t>
      </w:r>
      <w:r w:rsidR="002F557A">
        <w:rPr>
          <w:rFonts w:ascii="Verdana" w:hAnsi="Verdana"/>
          <w:sz w:val="20"/>
          <w:lang w:val="en-GB"/>
        </w:rPr>
        <w:t>1</w:t>
      </w:r>
      <w:r w:rsidR="00A43B96">
        <w:rPr>
          <w:rFonts w:ascii="Verdana" w:hAnsi="Verdana"/>
          <w:sz w:val="20"/>
          <w:lang w:val="en-GB"/>
        </w:rPr>
        <w:t xml:space="preserve">) might be inhibitory to </w:t>
      </w:r>
      <w:r w:rsidR="00840B70" w:rsidRPr="00A43B96">
        <w:rPr>
          <w:rFonts w:ascii="Verdana" w:hAnsi="Verdana"/>
          <w:i/>
          <w:sz w:val="20"/>
          <w:lang w:val="en-GB"/>
        </w:rPr>
        <w:t>D</w:t>
      </w:r>
      <w:r w:rsidR="00386848">
        <w:rPr>
          <w:rFonts w:ascii="Verdana" w:hAnsi="Verdana"/>
          <w:i/>
          <w:sz w:val="20"/>
          <w:lang w:val="en-GB"/>
        </w:rPr>
        <w:t>cm</w:t>
      </w:r>
      <w:r w:rsidR="00840B70">
        <w:rPr>
          <w:rFonts w:ascii="Verdana" w:hAnsi="Verdana"/>
          <w:sz w:val="20"/>
          <w:lang w:val="en-GB"/>
        </w:rPr>
        <w:t xml:space="preserve"> </w:t>
      </w:r>
      <w:r w:rsidR="00A43B96">
        <w:rPr>
          <w:rFonts w:ascii="Verdana" w:hAnsi="Verdana"/>
          <w:sz w:val="20"/>
          <w:lang w:val="en-GB"/>
        </w:rPr>
        <w:t xml:space="preserve">due to electron donor exhaustion </w:t>
      </w:r>
      <w:r w:rsidR="00A43B96">
        <w:rPr>
          <w:rFonts w:ascii="Verdana" w:hAnsi="Verdana"/>
          <w:sz w:val="20"/>
          <w:lang w:val="en-GB"/>
        </w:rPr>
        <w:fldChar w:fldCharType="begin"/>
      </w:r>
      <w:r w:rsidR="0066193C">
        <w:rPr>
          <w:rFonts w:ascii="Verdana" w:hAnsi="Verdana"/>
          <w:sz w:val="20"/>
          <w:lang w:val="en-GB"/>
        </w:rPr>
        <w:instrText xml:space="preserve"> ADDIN EN.CITE &lt;EndNote&gt;&lt;Cite&gt;&lt;Author&gt;Hoelen&lt;/Author&gt;&lt;Year&gt;2004&lt;/Year&gt;&lt;RecNum&gt;727&lt;/RecNum&gt;&lt;DisplayText&gt;(Hoelen and Reinhard, 2004)&lt;/DisplayText&gt;&lt;record&gt;&lt;rec-number&gt;727&lt;/rec-number&gt;&lt;foreign-keys&gt;&lt;key app="EN" db-id="0awspfw0cdftanew0wdv2sz1pwvrt0pdfz22" timestamp="1454358722"&gt;727&lt;/key&gt;&lt;/foreign-keys&gt;&lt;ref-type name="Journal Article"&gt;17&lt;/ref-type&gt;&lt;contributors&gt;&lt;authors&gt;&lt;author&gt;Hoelen, T. P.&lt;/author&gt;&lt;author&gt;Reinhard, M.&lt;/author&gt;&lt;/authors&gt;&lt;/contributors&gt;&lt;auth-address&gt;Dept. of Civ. and Environ. Eng., Stanford University, Stanford, California 94305-4020, United States&lt;/auth-address&gt;&lt;titles&gt;&lt;title&gt;Complete biological dehalogenation of chlorinated ethylenes in sulfate containing groundwater&lt;/title&gt;&lt;secondary-title&gt;Biodegradation&lt;/secondary-title&gt;&lt;/titles&gt;&lt;periodical&gt;&lt;full-title&gt;Biodegradation&lt;/full-title&gt;&lt;/periodical&gt;&lt;pages&gt;395-403&lt;/pages&gt;&lt;volume&gt;15&lt;/volume&gt;&lt;number&gt;6&lt;/number&gt;&lt;keywords&gt;&lt;keyword&gt;chlorinated ethylenes&lt;/keyword&gt;&lt;keyword&gt;dehalogenation&lt;/keyword&gt;&lt;keyword&gt;hydrogen threshold level&lt;/keyword&gt;&lt;keyword&gt;sulfate&lt;/keyword&gt;&lt;keyword&gt;sulfide toxicity&lt;/keyword&gt;&lt;keyword&gt;toluene&lt;/keyword&gt;&lt;/keywords&gt;&lt;dates&gt;&lt;year&gt;2004&lt;/year&gt;&lt;/dates&gt;&lt;urls&gt;&lt;related-urls&gt;&lt;url&gt;http://www.scopus.com/inward/record.url?eid=2-s2.0-7044240872&amp;amp;partnerID=40&amp;amp;md5=79a0992fcb90753cb8310fc10cccc6e6&lt;/url&gt;&lt;/related-urls&gt;&lt;/urls&gt;&lt;electronic-resource-num&gt;10.1023/B:BIOD.0000044592.33729.d6&lt;/electronic-resource-num&gt;&lt;remote-database-name&gt;Scopus&lt;/remote-database-name&gt;&lt;/record&gt;&lt;/Cite&gt;&lt;/EndNote&gt;</w:instrText>
      </w:r>
      <w:r w:rsidR="00A43B96">
        <w:rPr>
          <w:rFonts w:ascii="Verdana" w:hAnsi="Verdana"/>
          <w:sz w:val="20"/>
          <w:lang w:val="en-GB"/>
        </w:rPr>
        <w:fldChar w:fldCharType="separate"/>
      </w:r>
      <w:r w:rsidR="0066193C">
        <w:rPr>
          <w:rFonts w:ascii="Verdana" w:hAnsi="Verdana"/>
          <w:noProof/>
          <w:sz w:val="20"/>
          <w:lang w:val="en-GB"/>
        </w:rPr>
        <w:t>(Hoelen and Reinhard, 2004)</w:t>
      </w:r>
      <w:r w:rsidR="00A43B96">
        <w:rPr>
          <w:rFonts w:ascii="Verdana" w:hAnsi="Verdana"/>
          <w:sz w:val="20"/>
          <w:lang w:val="en-GB"/>
        </w:rPr>
        <w:fldChar w:fldCharType="end"/>
      </w:r>
      <w:r w:rsidR="002303D5">
        <w:rPr>
          <w:rFonts w:ascii="Verdana" w:hAnsi="Verdana"/>
          <w:sz w:val="20"/>
          <w:lang w:val="en-GB"/>
        </w:rPr>
        <w:t>,</w:t>
      </w:r>
      <w:r w:rsidR="00C53A7B">
        <w:rPr>
          <w:rFonts w:ascii="Verdana" w:hAnsi="Verdana"/>
          <w:sz w:val="20"/>
          <w:lang w:val="en-GB"/>
        </w:rPr>
        <w:t xml:space="preserve"> </w:t>
      </w:r>
      <w:r w:rsidR="00B477E2">
        <w:rPr>
          <w:rFonts w:ascii="Verdana" w:hAnsi="Verdana"/>
          <w:sz w:val="20"/>
          <w:lang w:val="en-GB"/>
        </w:rPr>
        <w:t xml:space="preserve">though </w:t>
      </w:r>
      <w:r w:rsidR="00840B70">
        <w:rPr>
          <w:rFonts w:ascii="Verdana" w:hAnsi="Verdana"/>
          <w:sz w:val="20"/>
          <w:lang w:val="en-GB"/>
        </w:rPr>
        <w:t xml:space="preserve">this seems unlikely </w:t>
      </w:r>
      <w:r w:rsidR="00D16090">
        <w:rPr>
          <w:rFonts w:ascii="Verdana" w:hAnsi="Verdana"/>
          <w:sz w:val="20"/>
          <w:lang w:val="en-GB"/>
        </w:rPr>
        <w:t xml:space="preserve">on the basis of </w:t>
      </w:r>
      <w:r w:rsidR="004D6BF3">
        <w:rPr>
          <w:rFonts w:ascii="Verdana" w:hAnsi="Verdana"/>
          <w:sz w:val="20"/>
          <w:lang w:val="en-GB"/>
        </w:rPr>
        <w:t xml:space="preserve">the observed </w:t>
      </w:r>
      <w:r w:rsidR="00D16090">
        <w:rPr>
          <w:rFonts w:ascii="Verdana" w:hAnsi="Verdana"/>
          <w:sz w:val="20"/>
          <w:lang w:val="en-GB"/>
        </w:rPr>
        <w:t>dechlorina</w:t>
      </w:r>
      <w:r w:rsidR="00752477">
        <w:rPr>
          <w:rFonts w:ascii="Verdana" w:hAnsi="Verdana"/>
          <w:sz w:val="20"/>
          <w:lang w:val="en-GB"/>
        </w:rPr>
        <w:t>tion at these filters</w:t>
      </w:r>
      <w:r w:rsidR="00D81633">
        <w:rPr>
          <w:rFonts w:ascii="Verdana" w:hAnsi="Verdana"/>
          <w:sz w:val="20"/>
          <w:lang w:val="en-GB"/>
        </w:rPr>
        <w:t xml:space="preserve"> (</w:t>
      </w:r>
      <w:r w:rsidR="004622FB">
        <w:rPr>
          <w:rFonts w:ascii="Verdana" w:hAnsi="Verdana"/>
          <w:sz w:val="20"/>
          <w:lang w:val="en-GB"/>
        </w:rPr>
        <w:t>Fig.</w:t>
      </w:r>
      <w:r w:rsidR="00D81633">
        <w:rPr>
          <w:rFonts w:ascii="Verdana" w:hAnsi="Verdana"/>
          <w:sz w:val="20"/>
          <w:lang w:val="en-GB"/>
        </w:rPr>
        <w:t xml:space="preserve"> 1)</w:t>
      </w:r>
      <w:r w:rsidR="00A43B96">
        <w:rPr>
          <w:rFonts w:ascii="Verdana" w:hAnsi="Verdana"/>
          <w:sz w:val="20"/>
          <w:lang w:val="en-GB"/>
        </w:rPr>
        <w:t xml:space="preserve">. </w:t>
      </w:r>
      <w:r w:rsidR="001905BA">
        <w:rPr>
          <w:rFonts w:ascii="Verdana" w:hAnsi="Verdana"/>
          <w:sz w:val="20"/>
          <w:lang w:val="en-GB"/>
        </w:rPr>
        <w:t xml:space="preserve">Methanogenesis as a sink of </w:t>
      </w:r>
      <w:r w:rsidR="00D1364E">
        <w:rPr>
          <w:rFonts w:ascii="Verdana" w:hAnsi="Verdana"/>
          <w:sz w:val="20"/>
          <w:lang w:val="en-GB"/>
        </w:rPr>
        <w:t>hydrogen and acetate</w:t>
      </w:r>
      <w:r w:rsidR="001905BA">
        <w:rPr>
          <w:rFonts w:ascii="Verdana" w:hAnsi="Verdana"/>
          <w:sz w:val="20"/>
          <w:lang w:val="en-GB"/>
        </w:rPr>
        <w:t xml:space="preserve"> </w:t>
      </w:r>
      <w:r w:rsidR="00635694">
        <w:rPr>
          <w:rFonts w:ascii="Verdana" w:hAnsi="Verdana"/>
          <w:sz w:val="20"/>
          <w:lang w:val="en-GB"/>
        </w:rPr>
        <w:fldChar w:fldCharType="begin"/>
      </w:r>
      <w:r w:rsidR="0066193C">
        <w:rPr>
          <w:rFonts w:ascii="Verdana" w:hAnsi="Verdana"/>
          <w:sz w:val="20"/>
          <w:lang w:val="en-GB"/>
        </w:rPr>
        <w:instrText xml:space="preserve"> ADDIN EN.CITE &lt;EndNote&gt;&lt;Cite&gt;&lt;Author&gt;Smatlak&lt;/Author&gt;&lt;Year&gt;1996&lt;/Year&gt;&lt;RecNum&gt;370&lt;/RecNum&gt;&lt;DisplayText&gt;(Smatlak et al., 1996)&lt;/DisplayText&gt;&lt;record&gt;&lt;rec-number&gt;370&lt;/rec-number&gt;&lt;foreign-keys&gt;&lt;key app="EN" db-id="0awspfw0cdftanew0wdv2sz1pwvrt0pdfz22" timestamp="1413883124"&gt;370&lt;/key&gt;&lt;/foreign-keys&gt;&lt;ref-type name="Journal Article"&gt;17&lt;/ref-type&gt;&lt;contributors&gt;&lt;authors&gt;&lt;author&gt;Smatlak, C. R.&lt;/author&gt;&lt;author&gt;Gossett, J. M.&lt;/author&gt;&lt;author&gt;Zinder, S. H.&lt;/author&gt;&lt;/authors&gt;&lt;/contributors&gt;&lt;auth-address&gt;School of Civil Engineering, Hollister Hall, Cornell University, Ithaca, NY 14853, United States&amp;#xD;Section of Microbiology, Wing Hall, Cornell University, Ithaca, NY 14853, United States&lt;/auth-address&gt;&lt;titles&gt;&lt;title&gt;Comparative kinetics of hydrogen utilization for reductive dechlorination of tetrachloroethene and methanogenesis in an anaerobic enrichment culture&lt;/title&gt;&lt;secondary-title&gt;Environmental Science and Technology&lt;/secondary-title&gt;&lt;translated-title&gt;Environmental Science and Technology&lt;/translated-title&gt;&lt;/titles&gt;&lt;periodical&gt;&lt;full-title&gt;Environmental Science and Technology&lt;/full-title&gt;&lt;abbr-1&gt;Environ. Sci. Technol.&lt;/abbr-1&gt;&lt;/periodical&gt;&lt;pages&gt;2850-2858&lt;/pages&gt;&lt;volume&gt;30&lt;/volume&gt;&lt;number&gt;9&lt;/number&gt;&lt;dates&gt;&lt;year&gt;1996&lt;/year&gt;&lt;/dates&gt;&lt;urls&gt;&lt;related-urls&gt;&lt;url&gt;http://www.scopus.com/inward/record.url?eid=2-s2.0-0030245810&amp;amp;partnerID=40&amp;amp;md5=d386fef9f831851446a3e046d2a03234&lt;/url&gt;&lt;/related-urls&gt;&lt;/urls&gt;&lt;/record&gt;&lt;/Cite&gt;&lt;/EndNote&gt;</w:instrText>
      </w:r>
      <w:r w:rsidR="00635694">
        <w:rPr>
          <w:rFonts w:ascii="Verdana" w:hAnsi="Verdana"/>
          <w:sz w:val="20"/>
          <w:lang w:val="en-GB"/>
        </w:rPr>
        <w:fldChar w:fldCharType="separate"/>
      </w:r>
      <w:r w:rsidR="0066193C">
        <w:rPr>
          <w:rFonts w:ascii="Verdana" w:hAnsi="Verdana"/>
          <w:noProof/>
          <w:sz w:val="20"/>
          <w:lang w:val="en-GB"/>
        </w:rPr>
        <w:t>(Smatlak et al., 1996)</w:t>
      </w:r>
      <w:r w:rsidR="00635694">
        <w:rPr>
          <w:rFonts w:ascii="Verdana" w:hAnsi="Verdana"/>
          <w:sz w:val="20"/>
          <w:lang w:val="en-GB"/>
        </w:rPr>
        <w:fldChar w:fldCharType="end"/>
      </w:r>
      <w:r w:rsidR="00635694">
        <w:rPr>
          <w:rFonts w:ascii="Verdana" w:hAnsi="Verdana"/>
          <w:sz w:val="20"/>
          <w:lang w:val="en-GB"/>
        </w:rPr>
        <w:t xml:space="preserve"> </w:t>
      </w:r>
      <w:r w:rsidR="00421B23">
        <w:rPr>
          <w:rFonts w:ascii="Verdana" w:hAnsi="Verdana"/>
          <w:sz w:val="20"/>
          <w:lang w:val="en-GB"/>
        </w:rPr>
        <w:t>did not seem to be</w:t>
      </w:r>
      <w:r w:rsidR="002E2ABA">
        <w:rPr>
          <w:rFonts w:ascii="Verdana" w:hAnsi="Verdana"/>
          <w:sz w:val="20"/>
          <w:lang w:val="en-GB"/>
        </w:rPr>
        <w:t xml:space="preserve"> a major concern </w:t>
      </w:r>
      <w:r w:rsidR="004D6BF3">
        <w:rPr>
          <w:rFonts w:ascii="Verdana" w:hAnsi="Verdana"/>
          <w:sz w:val="20"/>
          <w:lang w:val="en-GB"/>
        </w:rPr>
        <w:t xml:space="preserve">for </w:t>
      </w:r>
      <w:r w:rsidR="00421B23">
        <w:rPr>
          <w:rFonts w:ascii="Verdana" w:hAnsi="Verdana"/>
          <w:sz w:val="20"/>
          <w:lang w:val="en-GB"/>
        </w:rPr>
        <w:t>OHR</w:t>
      </w:r>
      <w:r w:rsidR="004D6BF3">
        <w:rPr>
          <w:rFonts w:ascii="Verdana" w:hAnsi="Verdana"/>
          <w:sz w:val="20"/>
          <w:lang w:val="en-GB"/>
        </w:rPr>
        <w:t xml:space="preserve"> </w:t>
      </w:r>
      <w:r w:rsidR="00EF10E7">
        <w:rPr>
          <w:rFonts w:ascii="Verdana" w:hAnsi="Verdana"/>
          <w:sz w:val="20"/>
          <w:lang w:val="en-GB"/>
        </w:rPr>
        <w:t>ex</w:t>
      </w:r>
      <w:r w:rsidR="00701826">
        <w:rPr>
          <w:rFonts w:ascii="Verdana" w:hAnsi="Verdana"/>
          <w:sz w:val="20"/>
          <w:lang w:val="en-GB"/>
        </w:rPr>
        <w:t>c</w:t>
      </w:r>
      <w:r w:rsidR="00EF10E7">
        <w:rPr>
          <w:rFonts w:ascii="Verdana" w:hAnsi="Verdana"/>
          <w:sz w:val="20"/>
          <w:lang w:val="en-GB"/>
        </w:rPr>
        <w:t xml:space="preserve">ept </w:t>
      </w:r>
      <w:r w:rsidR="004D6BF3">
        <w:rPr>
          <w:rFonts w:ascii="Verdana" w:hAnsi="Verdana"/>
          <w:sz w:val="20"/>
          <w:lang w:val="en-GB"/>
        </w:rPr>
        <w:t xml:space="preserve">at filters </w:t>
      </w:r>
      <w:r w:rsidR="00EF10E7">
        <w:rPr>
          <w:rFonts w:ascii="Verdana" w:hAnsi="Verdana"/>
          <w:sz w:val="20"/>
          <w:lang w:val="en-GB"/>
        </w:rPr>
        <w:t xml:space="preserve">5A and 5B that </w:t>
      </w:r>
      <w:r w:rsidR="00906880">
        <w:rPr>
          <w:rFonts w:ascii="Verdana" w:hAnsi="Verdana"/>
          <w:sz w:val="20"/>
          <w:lang w:val="en-GB"/>
        </w:rPr>
        <w:t xml:space="preserve">showed </w:t>
      </w:r>
      <w:r w:rsidR="00EF10E7">
        <w:rPr>
          <w:rFonts w:ascii="Verdana" w:hAnsi="Verdana"/>
          <w:sz w:val="20"/>
          <w:lang w:val="en-GB"/>
        </w:rPr>
        <w:t xml:space="preserve">the highest DOC </w:t>
      </w:r>
      <w:r w:rsidR="00906880">
        <w:rPr>
          <w:rFonts w:ascii="Verdana" w:hAnsi="Verdana"/>
          <w:sz w:val="20"/>
          <w:lang w:val="en-GB"/>
        </w:rPr>
        <w:t xml:space="preserve">levels </w:t>
      </w:r>
      <w:r w:rsidR="00C73456">
        <w:rPr>
          <w:rFonts w:ascii="Verdana" w:hAnsi="Verdana"/>
          <w:sz w:val="20"/>
          <w:lang w:val="en-GB"/>
        </w:rPr>
        <w:t>upon</w:t>
      </w:r>
      <w:r w:rsidR="00D543F5">
        <w:rPr>
          <w:rFonts w:ascii="Verdana" w:hAnsi="Verdana"/>
          <w:sz w:val="20"/>
          <w:lang w:val="en-GB"/>
        </w:rPr>
        <w:t xml:space="preserve"> biostimulation </w:t>
      </w:r>
      <w:r w:rsidR="00EF10E7">
        <w:rPr>
          <w:rFonts w:ascii="Verdana" w:hAnsi="Verdana"/>
          <w:sz w:val="20"/>
          <w:lang w:val="en-GB"/>
        </w:rPr>
        <w:t>and</w:t>
      </w:r>
      <w:r w:rsidR="00D543F5">
        <w:rPr>
          <w:rFonts w:ascii="Verdana" w:hAnsi="Verdana"/>
          <w:sz w:val="20"/>
          <w:lang w:val="en-GB"/>
        </w:rPr>
        <w:t xml:space="preserve"> </w:t>
      </w:r>
      <w:r w:rsidR="00421B23">
        <w:rPr>
          <w:rFonts w:ascii="Verdana" w:hAnsi="Verdana"/>
          <w:sz w:val="20"/>
          <w:lang w:val="en-GB"/>
        </w:rPr>
        <w:t xml:space="preserve">enhanced </w:t>
      </w:r>
      <w:r w:rsidR="00EF10E7">
        <w:rPr>
          <w:rFonts w:ascii="Verdana" w:hAnsi="Verdana"/>
          <w:sz w:val="20"/>
          <w:lang w:val="en-GB"/>
        </w:rPr>
        <w:t>methanogenesis by day 265</w:t>
      </w:r>
      <w:r w:rsidR="0077668C">
        <w:rPr>
          <w:rFonts w:ascii="Verdana" w:hAnsi="Verdana"/>
          <w:sz w:val="20"/>
          <w:lang w:val="en-GB"/>
        </w:rPr>
        <w:t xml:space="preserve"> </w:t>
      </w:r>
      <w:r w:rsidR="0077668C" w:rsidRPr="00A64FBB">
        <w:rPr>
          <w:rFonts w:ascii="Verdana" w:hAnsi="Verdana"/>
          <w:sz w:val="20"/>
          <w:lang w:val="en-GB"/>
        </w:rPr>
        <w:t>(Fig. S1, Table S1)</w:t>
      </w:r>
      <w:r w:rsidR="00D76AE2">
        <w:rPr>
          <w:rFonts w:ascii="Verdana" w:hAnsi="Verdana"/>
          <w:sz w:val="20"/>
          <w:lang w:val="en-GB"/>
        </w:rPr>
        <w:t xml:space="preserve"> which</w:t>
      </w:r>
      <w:r w:rsidR="00D543F5">
        <w:rPr>
          <w:rFonts w:ascii="Verdana" w:hAnsi="Verdana"/>
          <w:sz w:val="20"/>
          <w:lang w:val="en-GB"/>
        </w:rPr>
        <w:t xml:space="preserve"> can be a</w:t>
      </w:r>
      <w:r w:rsidR="00CA151C">
        <w:rPr>
          <w:rFonts w:ascii="Verdana" w:hAnsi="Verdana"/>
          <w:sz w:val="20"/>
          <w:lang w:val="en-GB"/>
        </w:rPr>
        <w:t>n</w:t>
      </w:r>
      <w:r w:rsidR="00D543F5">
        <w:rPr>
          <w:rFonts w:ascii="Verdana" w:hAnsi="Verdana"/>
          <w:sz w:val="20"/>
          <w:lang w:val="en-GB"/>
        </w:rPr>
        <w:t xml:space="preserve"> explanation for </w:t>
      </w:r>
      <w:r w:rsidR="00AD6301">
        <w:rPr>
          <w:rFonts w:ascii="Verdana" w:hAnsi="Verdana"/>
          <w:sz w:val="20"/>
          <w:lang w:val="en-GB"/>
        </w:rPr>
        <w:t xml:space="preserve">the </w:t>
      </w:r>
      <w:r w:rsidR="00D543F5">
        <w:rPr>
          <w:rFonts w:ascii="Verdana" w:hAnsi="Verdana"/>
          <w:sz w:val="20"/>
          <w:lang w:val="en-GB"/>
        </w:rPr>
        <w:t>lack of dechlorination at these filters</w:t>
      </w:r>
      <w:r w:rsidR="007A3BD8">
        <w:rPr>
          <w:rFonts w:ascii="Verdana" w:hAnsi="Verdana"/>
          <w:sz w:val="20"/>
          <w:lang w:val="en-GB"/>
        </w:rPr>
        <w:t>.</w:t>
      </w:r>
    </w:p>
    <w:p w:rsidR="0063123F" w:rsidRDefault="0063123F" w:rsidP="0025093E">
      <w:pPr>
        <w:spacing w:line="480" w:lineRule="auto"/>
        <w:rPr>
          <w:rFonts w:ascii="Verdana" w:hAnsi="Verdana" w:cs="AdvMINION-I"/>
          <w:i/>
          <w:sz w:val="20"/>
          <w:lang w:val="en-GB"/>
        </w:rPr>
      </w:pPr>
    </w:p>
    <w:p w:rsidR="000D1B38" w:rsidRDefault="000D1B38" w:rsidP="0025093E">
      <w:pPr>
        <w:spacing w:line="480" w:lineRule="auto"/>
        <w:rPr>
          <w:rFonts w:ascii="Verdana" w:hAnsi="Verdana"/>
          <w:i/>
          <w:sz w:val="20"/>
          <w:lang w:val="en-GB" w:eastAsia="nl-NL"/>
        </w:rPr>
      </w:pPr>
      <w:r>
        <w:rPr>
          <w:rFonts w:ascii="Verdana" w:hAnsi="Verdana"/>
          <w:i/>
          <w:sz w:val="20"/>
          <w:lang w:val="en-GB" w:eastAsia="nl-NL"/>
        </w:rPr>
        <w:t>Geochemical and microbial dynamics: the control well</w:t>
      </w:r>
    </w:p>
    <w:p w:rsidR="000D1B38" w:rsidRDefault="000D1B38" w:rsidP="0025093E">
      <w:pPr>
        <w:spacing w:line="480" w:lineRule="auto"/>
        <w:rPr>
          <w:rFonts w:ascii="Verdana" w:hAnsi="Verdana"/>
          <w:sz w:val="20"/>
          <w:lang w:val="en-US"/>
        </w:rPr>
      </w:pPr>
      <w:r>
        <w:rPr>
          <w:rFonts w:ascii="Verdana" w:hAnsi="Verdana"/>
          <w:sz w:val="20"/>
          <w:lang w:val="en-US"/>
        </w:rPr>
        <w:t>D</w:t>
      </w:r>
      <w:r w:rsidRPr="000D1B38">
        <w:rPr>
          <w:rFonts w:ascii="Verdana" w:hAnsi="Verdana"/>
          <w:sz w:val="20"/>
          <w:lang w:val="en-US"/>
        </w:rPr>
        <w:t xml:space="preserve">espite stable geochemical parameters in the up-gradient control well, the bacterial community observed at days 195 and 265 highly diverged from the original state. This could be due to the high hydraulic conductivity of 1-3 m/day </w:t>
      </w:r>
      <w:r w:rsidR="006F48F1">
        <w:rPr>
          <w:rFonts w:ascii="Verdana" w:hAnsi="Verdana"/>
          <w:sz w:val="20"/>
          <w:lang w:val="en-US"/>
        </w:rPr>
        <w:t xml:space="preserve">at this site </w:t>
      </w:r>
      <w:r w:rsidRPr="000D1B38">
        <w:rPr>
          <w:rFonts w:ascii="Verdana" w:hAnsi="Verdana"/>
          <w:sz w:val="20"/>
          <w:lang w:val="en-US"/>
        </w:rPr>
        <w:fldChar w:fldCharType="begin">
          <w:fldData xml:space="preserve">PEVuZE5vdGU+PENpdGU+PEF1dGhvcj5IYW1vbnRzPC9BdXRob3I+PFllYXI+MjAwOTwvWWVhcj48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PEVuZE5vdGU+PENpdGU+PEF1dGhvcj5IYW1vbnRzPC9BdXRob3I+PFllYXI+MjAwOTwvWWVhcj48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Pr="000D1B38">
        <w:rPr>
          <w:rFonts w:ascii="Verdana" w:hAnsi="Verdana"/>
          <w:sz w:val="20"/>
          <w:lang w:val="en-US"/>
        </w:rPr>
      </w:r>
      <w:r w:rsidRPr="000D1B38">
        <w:rPr>
          <w:rFonts w:ascii="Verdana" w:hAnsi="Verdana"/>
          <w:sz w:val="20"/>
          <w:lang w:val="en-US"/>
        </w:rPr>
        <w:fldChar w:fldCharType="separate"/>
      </w:r>
      <w:r w:rsidR="0066193C">
        <w:rPr>
          <w:rFonts w:ascii="Verdana" w:hAnsi="Verdana"/>
          <w:noProof/>
          <w:sz w:val="20"/>
          <w:lang w:val="en-US"/>
        </w:rPr>
        <w:t>(Hamonts et al., 2009)</w:t>
      </w:r>
      <w:r w:rsidRPr="000D1B38">
        <w:rPr>
          <w:rFonts w:ascii="Verdana" w:hAnsi="Verdana"/>
          <w:sz w:val="20"/>
          <w:lang w:val="en-US"/>
        </w:rPr>
        <w:fldChar w:fldCharType="end"/>
      </w:r>
      <w:r w:rsidRPr="000D1B38">
        <w:rPr>
          <w:rFonts w:ascii="Verdana" w:hAnsi="Verdana"/>
          <w:sz w:val="20"/>
          <w:lang w:val="en-US"/>
        </w:rPr>
        <w:t xml:space="preserve"> facilitating a rapid dispersion and community succession</w:t>
      </w:r>
      <w:r w:rsidR="006F48F1">
        <w:rPr>
          <w:rFonts w:ascii="Verdana" w:hAnsi="Verdana"/>
          <w:sz w:val="20"/>
          <w:lang w:val="en-US"/>
        </w:rPr>
        <w:t xml:space="preserve"> </w:t>
      </w:r>
      <w:r w:rsidR="006F48F1">
        <w:rPr>
          <w:rFonts w:ascii="Verdana" w:hAnsi="Verdana"/>
          <w:sz w:val="20"/>
          <w:lang w:val="en-US"/>
        </w:rPr>
        <w:fldChar w:fldCharType="begin">
          <w:fldData xml:space="preserve">PEVuZE5vdGU+PENpdGU+PEF1dGhvcj5aaG91PC9BdXRob3I+PFllYXI+MjAxNDwvWWVhcj48UmVj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</w:fldData>
        </w:fldChar>
      </w:r>
      <w:r w:rsidR="0066193C">
        <w:rPr>
          <w:rFonts w:ascii="Verdana" w:hAnsi="Verdana"/>
          <w:sz w:val="20"/>
          <w:lang w:val="en-US"/>
        </w:rPr>
        <w:instrText xml:space="preserve"> ADDIN EN.CITE </w:instrText>
      </w:r>
      <w:r w:rsidR="0066193C">
        <w:rPr>
          <w:rFonts w:ascii="Verdana" w:hAnsi="Verdana"/>
          <w:sz w:val="20"/>
          <w:lang w:val="en-US"/>
        </w:rPr>
        <w:fldChar w:fldCharType="begin">
          <w:fldData xml:space="preserve">PEVuZE5vdGU+PENpdGU+PEF1dGhvcj5aaG91PC9BdXRob3I+PFllYXI+MjAxNDwvWWVhcj48UmVj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</w:fldData>
        </w:fldChar>
      </w:r>
      <w:r w:rsidR="0066193C">
        <w:rPr>
          <w:rFonts w:ascii="Verdana" w:hAnsi="Verdana"/>
          <w:sz w:val="20"/>
          <w:lang w:val="en-US"/>
        </w:rPr>
        <w:instrText xml:space="preserve"> ADDIN EN.CITE.DATA </w:instrText>
      </w:r>
      <w:r w:rsidR="0066193C">
        <w:rPr>
          <w:rFonts w:ascii="Verdana" w:hAnsi="Verdana"/>
          <w:sz w:val="20"/>
          <w:lang w:val="en-US"/>
        </w:rPr>
      </w:r>
      <w:r w:rsidR="0066193C">
        <w:rPr>
          <w:rFonts w:ascii="Verdana" w:hAnsi="Verdana"/>
          <w:sz w:val="20"/>
          <w:lang w:val="en-US"/>
        </w:rPr>
        <w:fldChar w:fldCharType="end"/>
      </w:r>
      <w:r w:rsidR="006F48F1">
        <w:rPr>
          <w:rFonts w:ascii="Verdana" w:hAnsi="Verdana"/>
          <w:sz w:val="20"/>
          <w:lang w:val="en-US"/>
        </w:rPr>
      </w:r>
      <w:r w:rsidR="006F48F1">
        <w:rPr>
          <w:rFonts w:ascii="Verdana" w:hAnsi="Verdana"/>
          <w:sz w:val="20"/>
          <w:lang w:val="en-US"/>
        </w:rPr>
        <w:fldChar w:fldCharType="separate"/>
      </w:r>
      <w:r w:rsidR="0066193C">
        <w:rPr>
          <w:rFonts w:ascii="Verdana" w:hAnsi="Verdana"/>
          <w:noProof/>
          <w:sz w:val="20"/>
          <w:lang w:val="en-US"/>
        </w:rPr>
        <w:t>(Zhou et al., 2014)</w:t>
      </w:r>
      <w:r w:rsidR="006F48F1">
        <w:rPr>
          <w:rFonts w:ascii="Verdana" w:hAnsi="Verdana"/>
          <w:sz w:val="20"/>
          <w:lang w:val="en-US"/>
        </w:rPr>
        <w:fldChar w:fldCharType="end"/>
      </w:r>
      <w:r w:rsidRPr="000D1B38">
        <w:rPr>
          <w:rFonts w:ascii="Verdana" w:hAnsi="Verdana"/>
          <w:sz w:val="20"/>
          <w:lang w:val="en-US"/>
        </w:rPr>
        <w:t>. Accordingly, the pre-biostimulation bacterial community in the stimulated well</w:t>
      </w:r>
      <w:r w:rsidR="006F48F1">
        <w:rPr>
          <w:rFonts w:ascii="Verdana" w:hAnsi="Verdana"/>
          <w:sz w:val="20"/>
          <w:lang w:val="en-US"/>
        </w:rPr>
        <w:t>s</w:t>
      </w:r>
      <w:r w:rsidRPr="000D1B38">
        <w:rPr>
          <w:rFonts w:ascii="Verdana" w:hAnsi="Verdana"/>
          <w:sz w:val="20"/>
          <w:lang w:val="en-US"/>
        </w:rPr>
        <w:t xml:space="preserve"> was significantly different from the control well (Table S</w:t>
      </w:r>
      <w:r w:rsidR="00985D29">
        <w:rPr>
          <w:rFonts w:ascii="Verdana" w:hAnsi="Verdana"/>
          <w:sz w:val="20"/>
          <w:lang w:val="en-US"/>
        </w:rPr>
        <w:t>4</w:t>
      </w:r>
      <w:r w:rsidRPr="000D1B38">
        <w:rPr>
          <w:rFonts w:ascii="Verdana" w:hAnsi="Verdana"/>
          <w:sz w:val="20"/>
          <w:lang w:val="en-US"/>
        </w:rPr>
        <w:t xml:space="preserve">) whereas the geochemical parameters were similar between </w:t>
      </w:r>
      <w:r w:rsidR="006F48F1" w:rsidRPr="000D1B38">
        <w:rPr>
          <w:rFonts w:ascii="Verdana" w:hAnsi="Verdana"/>
          <w:sz w:val="20"/>
          <w:lang w:val="en-US"/>
        </w:rPr>
        <w:t>the pre-biostimulation</w:t>
      </w:r>
      <w:r w:rsidR="006F48F1" w:rsidRPr="000D1B38" w:rsidDel="006F48F1">
        <w:rPr>
          <w:rFonts w:ascii="Verdana" w:hAnsi="Verdana"/>
          <w:sz w:val="20"/>
          <w:lang w:val="en-US"/>
        </w:rPr>
        <w:t xml:space="preserve"> </w:t>
      </w:r>
      <w:r w:rsidR="006F48F1">
        <w:rPr>
          <w:rFonts w:ascii="Verdana" w:hAnsi="Verdana"/>
          <w:sz w:val="20"/>
          <w:lang w:val="en-US"/>
        </w:rPr>
        <w:t xml:space="preserve">and control well </w:t>
      </w:r>
      <w:r w:rsidRPr="000D1B38">
        <w:rPr>
          <w:rFonts w:ascii="Verdana" w:hAnsi="Verdana"/>
          <w:sz w:val="20"/>
          <w:lang w:val="en-US"/>
        </w:rPr>
        <w:t>samples (</w:t>
      </w:r>
      <w:r w:rsidR="004622FB">
        <w:rPr>
          <w:rFonts w:ascii="Verdana" w:hAnsi="Verdana"/>
          <w:sz w:val="20"/>
          <w:lang w:val="en-US"/>
        </w:rPr>
        <w:t>Fig.</w:t>
      </w:r>
      <w:r w:rsidRPr="000D1B38">
        <w:rPr>
          <w:rFonts w:ascii="Verdana" w:hAnsi="Verdana"/>
          <w:sz w:val="20"/>
          <w:lang w:val="en-US"/>
        </w:rPr>
        <w:t xml:space="preserve"> S</w:t>
      </w:r>
      <w:r w:rsidR="004B0133">
        <w:rPr>
          <w:rFonts w:ascii="Verdana" w:hAnsi="Verdana"/>
          <w:sz w:val="20"/>
          <w:lang w:val="en-US"/>
        </w:rPr>
        <w:t>1</w:t>
      </w:r>
      <w:r w:rsidR="00406EB5">
        <w:rPr>
          <w:rFonts w:ascii="Verdana" w:hAnsi="Verdana"/>
          <w:sz w:val="20"/>
          <w:lang w:val="en-US"/>
        </w:rPr>
        <w:t>, Table S</w:t>
      </w:r>
      <w:r w:rsidR="002F557A">
        <w:rPr>
          <w:rFonts w:ascii="Verdana" w:hAnsi="Verdana"/>
          <w:sz w:val="20"/>
          <w:lang w:val="en-US"/>
        </w:rPr>
        <w:t>1</w:t>
      </w:r>
      <w:r w:rsidRPr="000D1B38">
        <w:rPr>
          <w:rFonts w:ascii="Verdana" w:hAnsi="Verdana"/>
          <w:sz w:val="20"/>
          <w:lang w:val="en-US"/>
        </w:rPr>
        <w:t xml:space="preserve">). On the other hand, the bacterial community in the stimulated wells at day 265 </w:t>
      </w:r>
      <w:r w:rsidRPr="008434E6">
        <w:rPr>
          <w:rFonts w:ascii="Verdana" w:hAnsi="Verdana"/>
          <w:sz w:val="20"/>
          <w:lang w:val="en-US"/>
        </w:rPr>
        <w:t>was significantly different from the pre-biostimulation community but not from the control well (Table S</w:t>
      </w:r>
      <w:r w:rsidR="00985D29">
        <w:rPr>
          <w:rFonts w:ascii="Verdana" w:hAnsi="Verdana"/>
          <w:sz w:val="20"/>
          <w:lang w:val="en-US"/>
        </w:rPr>
        <w:t>4</w:t>
      </w:r>
      <w:r w:rsidRPr="008434E6">
        <w:rPr>
          <w:rFonts w:ascii="Verdana" w:hAnsi="Verdana"/>
          <w:sz w:val="20"/>
          <w:lang w:val="en-US"/>
        </w:rPr>
        <w:t xml:space="preserve">). This indicates that the resident taxa in the impacted wells exploiting the stimulated conditions were also exposed to the arriving </w:t>
      </w:r>
      <w:r w:rsidR="00272630" w:rsidRPr="008434E6">
        <w:rPr>
          <w:rFonts w:ascii="Verdana" w:hAnsi="Verdana"/>
          <w:sz w:val="20"/>
          <w:lang w:val="en-US"/>
        </w:rPr>
        <w:t xml:space="preserve">immigrant </w:t>
      </w:r>
      <w:r w:rsidRPr="008434E6">
        <w:rPr>
          <w:rFonts w:ascii="Verdana" w:hAnsi="Verdana"/>
          <w:sz w:val="20"/>
          <w:lang w:val="en-US"/>
        </w:rPr>
        <w:t>taxa brought by groundwater flow</w:t>
      </w:r>
      <w:r w:rsidR="00272630" w:rsidRPr="008434E6">
        <w:rPr>
          <w:rFonts w:ascii="Verdana" w:hAnsi="Verdana"/>
          <w:sz w:val="20"/>
          <w:lang w:val="en-US"/>
        </w:rPr>
        <w:t>,</w:t>
      </w:r>
      <w:r w:rsidR="00272630" w:rsidRPr="008434E6">
        <w:rPr>
          <w:lang w:val="en-GB"/>
        </w:rPr>
        <w:t xml:space="preserve"> </w:t>
      </w:r>
      <w:r w:rsidR="00272630" w:rsidRPr="008434E6">
        <w:rPr>
          <w:rFonts w:ascii="Verdana" w:hAnsi="Verdana"/>
          <w:sz w:val="20"/>
          <w:lang w:val="en-US"/>
        </w:rPr>
        <w:t xml:space="preserve">in line with what has previously been suggested by Shade and co-workers </w:t>
      </w:r>
      <w:r w:rsidR="00272630" w:rsidRPr="008434E6">
        <w:rPr>
          <w:rFonts w:ascii="Verdana" w:hAnsi="Verdana"/>
          <w:sz w:val="20"/>
          <w:lang w:val="en-US"/>
        </w:rPr>
        <w:fldChar w:fldCharType="begin"/>
      </w:r>
      <w:r w:rsidR="0066193C">
        <w:rPr>
          <w:rFonts w:ascii="Verdana" w:hAnsi="Verdana"/>
          <w:sz w:val="20"/>
          <w:lang w:val="en-US"/>
        </w:rPr>
        <w:instrText xml:space="preserve"> ADDIN EN.CITE &lt;EndNote&gt;&lt;Cite&gt;&lt;Author&gt;Shade&lt;/Author&gt;&lt;Year&gt;2012&lt;/Year&gt;&lt;RecNum&gt;678&lt;/RecNum&gt;&lt;DisplayText&gt;(Shade et al., 2012)&lt;/DisplayText&gt;&lt;record&gt;&lt;rec-number&gt;678&lt;/rec-number&gt;&lt;foreign-keys&gt;&lt;key app="EN" db-id="0awspfw0cdftanew0wdv2sz1pwvrt0pdfz22" timestamp="1453795580"&gt;678&lt;/key&gt;&lt;/foreign-keys&gt;&lt;ref-type name="Journal Article"&gt;17&lt;/ref-type&gt;&lt;contributors&gt;&lt;authors&gt;&lt;author&gt;Shade, Ashley&lt;/author&gt;&lt;author&gt;Peter, Hannes&lt;/author&gt;&lt;author&gt;Allison, Steven D.&lt;/author&gt;&lt;author&gt;Baho, Didier L.&lt;/author&gt;&lt;author&gt;Berga, Merce&lt;/author&gt;&lt;author&gt;Buergmann, Helmut&lt;/author&gt;&lt;author&gt;Huber, David H.&lt;/author&gt;&lt;author&gt;Langenheder, Silke&lt;/author&gt;&lt;author&gt;Lennon, Jay T.&lt;/author&gt;&lt;author&gt;Martiny, Jennifer B. H.&lt;/author&gt;&lt;author&gt;Matulich, Kristin L.&lt;/author&gt;&lt;author&gt;Schmidt, Thomas M.&lt;/author&gt;&lt;author&gt;Handelsman, Jo&lt;/author&gt;&lt;/authors&gt;&lt;/contributors&gt;&lt;titles&gt;&lt;title&gt;Fundamentals of microbial community resistance and resilience&lt;/title&gt;&lt;secondary-title&gt;Frontiers in Microbiology&lt;/secondary-title&gt;&lt;/titles&gt;&lt;periodical&gt;&lt;full-title&gt;Frontiers in Microbiology&lt;/full-title&gt;&lt;abbr-1&gt;Front. Microbiol.&lt;/abbr-1&gt;&lt;/periodical&gt;&lt;pages&gt;417&lt;/pages&gt;&lt;volume&gt;3&lt;/volume&gt;&lt;dates&gt;&lt;year&gt;2012&lt;/year&gt;&lt;pub-dates&gt;&lt;date&gt;2012&lt;/date&gt;&lt;/pub-dates&gt;&lt;/dates&gt;&lt;isbn&gt;1664-302X&lt;/isbn&gt;&lt;accession-num&gt;WOS:000208863600418&lt;/accession-num&gt;&lt;urls&gt;&lt;related-urls&gt;&lt;url&gt;&amp;lt;Go to ISI&amp;gt;://WOS:000208863600418&lt;/url&gt;&lt;/related-urls&gt;&lt;/urls&gt;&lt;custom7&gt;417&lt;/custom7&gt;&lt;electronic-resource-num&gt;10.3389/fmicb.2012.00417&lt;/electronic-resource-num&gt;&lt;/record&gt;&lt;/Cite&gt;&lt;/EndNote&gt;</w:instrText>
      </w:r>
      <w:r w:rsidR="00272630" w:rsidRPr="008434E6">
        <w:rPr>
          <w:rFonts w:ascii="Verdana" w:hAnsi="Verdana"/>
          <w:sz w:val="20"/>
          <w:lang w:val="en-US"/>
        </w:rPr>
        <w:fldChar w:fldCharType="separate"/>
      </w:r>
      <w:r w:rsidR="0066193C">
        <w:rPr>
          <w:rFonts w:ascii="Verdana" w:hAnsi="Verdana"/>
          <w:noProof/>
          <w:sz w:val="20"/>
          <w:lang w:val="en-US"/>
        </w:rPr>
        <w:t>(Shade et al., 2012)</w:t>
      </w:r>
      <w:r w:rsidR="00272630" w:rsidRPr="008434E6">
        <w:rPr>
          <w:rFonts w:ascii="Verdana" w:hAnsi="Verdana"/>
          <w:sz w:val="20"/>
          <w:lang w:val="en-US"/>
        </w:rPr>
        <w:fldChar w:fldCharType="end"/>
      </w:r>
      <w:r w:rsidRPr="008434E6">
        <w:rPr>
          <w:rFonts w:ascii="Verdana" w:hAnsi="Verdana"/>
          <w:sz w:val="20"/>
          <w:lang w:val="en-US"/>
        </w:rPr>
        <w:t xml:space="preserve">. However, it </w:t>
      </w:r>
      <w:r w:rsidR="002A4DDB">
        <w:rPr>
          <w:rFonts w:ascii="Verdana" w:hAnsi="Verdana"/>
          <w:sz w:val="20"/>
          <w:lang w:val="en-US"/>
        </w:rPr>
        <w:t>was</w:t>
      </w:r>
      <w:r w:rsidR="002A4DDB" w:rsidRPr="008434E6">
        <w:rPr>
          <w:rFonts w:ascii="Verdana" w:hAnsi="Verdana"/>
          <w:sz w:val="20"/>
          <w:lang w:val="en-US"/>
        </w:rPr>
        <w:t xml:space="preserve"> </w:t>
      </w:r>
      <w:r w:rsidRPr="008434E6">
        <w:rPr>
          <w:rFonts w:ascii="Verdana" w:hAnsi="Verdana"/>
          <w:sz w:val="20"/>
          <w:lang w:val="en-US"/>
        </w:rPr>
        <w:t>only towards the end of the experiment (and hence fading stimulation) that the immigrant taxa bec</w:t>
      </w:r>
      <w:r w:rsidR="002A4DDB">
        <w:rPr>
          <w:rFonts w:ascii="Verdana" w:hAnsi="Verdana"/>
          <w:sz w:val="20"/>
          <w:lang w:val="en-US"/>
        </w:rPr>
        <w:t>a</w:t>
      </w:r>
      <w:r w:rsidRPr="008434E6">
        <w:rPr>
          <w:rFonts w:ascii="Verdana" w:hAnsi="Verdana"/>
          <w:sz w:val="20"/>
          <w:lang w:val="en-US"/>
        </w:rPr>
        <w:t xml:space="preserve">me established </w:t>
      </w:r>
      <w:r w:rsidRPr="008434E6">
        <w:rPr>
          <w:rFonts w:ascii="Verdana" w:hAnsi="Verdana"/>
          <w:sz w:val="20"/>
          <w:lang w:val="en-US"/>
        </w:rPr>
        <w:lastRenderedPageBreak/>
        <w:t xml:space="preserve">in stimulated wells which </w:t>
      </w:r>
      <w:r w:rsidR="0045630B" w:rsidRPr="008434E6">
        <w:rPr>
          <w:rFonts w:ascii="Verdana" w:hAnsi="Verdana"/>
          <w:sz w:val="20"/>
          <w:lang w:val="en-US"/>
        </w:rPr>
        <w:t>can be described by</w:t>
      </w:r>
      <w:r w:rsidR="00265485" w:rsidRPr="008434E6">
        <w:rPr>
          <w:rFonts w:ascii="Verdana" w:hAnsi="Verdana"/>
          <w:sz w:val="20"/>
          <w:lang w:val="en-US"/>
        </w:rPr>
        <w:t xml:space="preserve"> </w:t>
      </w:r>
      <w:r w:rsidR="0045630B" w:rsidRPr="008434E6">
        <w:rPr>
          <w:rFonts w:ascii="Verdana" w:hAnsi="Verdana"/>
          <w:sz w:val="20"/>
          <w:lang w:val="en-US"/>
        </w:rPr>
        <w:t xml:space="preserve">the </w:t>
      </w:r>
      <w:r w:rsidRPr="008434E6">
        <w:rPr>
          <w:rFonts w:ascii="Verdana" w:hAnsi="Verdana"/>
          <w:sz w:val="20"/>
          <w:lang w:val="en-US"/>
        </w:rPr>
        <w:t xml:space="preserve">niche occupation concept </w:t>
      </w:r>
      <w:r w:rsidR="0045630B" w:rsidRPr="008434E6">
        <w:rPr>
          <w:rFonts w:ascii="Verdana" w:hAnsi="Verdana"/>
          <w:sz w:val="20"/>
          <w:lang w:val="en-US"/>
        </w:rPr>
        <w:t xml:space="preserve">outlined </w:t>
      </w:r>
      <w:r w:rsidRPr="008434E6">
        <w:rPr>
          <w:rFonts w:ascii="Verdana" w:hAnsi="Verdana"/>
          <w:sz w:val="20"/>
          <w:lang w:val="en-US"/>
        </w:rPr>
        <w:t xml:space="preserve">in </w:t>
      </w:r>
      <w:r w:rsidR="004622FB">
        <w:rPr>
          <w:rFonts w:ascii="Verdana" w:hAnsi="Verdana"/>
          <w:sz w:val="20"/>
          <w:lang w:val="en-US"/>
        </w:rPr>
        <w:t>Fig.</w:t>
      </w:r>
      <w:r w:rsidRPr="008434E6">
        <w:rPr>
          <w:rFonts w:ascii="Verdana" w:hAnsi="Verdana"/>
          <w:sz w:val="20"/>
          <w:lang w:val="en-US"/>
        </w:rPr>
        <w:t xml:space="preserve"> </w:t>
      </w:r>
      <w:r w:rsidR="00406EB5" w:rsidRPr="008434E6">
        <w:rPr>
          <w:rFonts w:ascii="Verdana" w:hAnsi="Verdana"/>
          <w:sz w:val="20"/>
          <w:lang w:val="en-US"/>
        </w:rPr>
        <w:t>S</w:t>
      </w:r>
      <w:r w:rsidR="004B0133">
        <w:rPr>
          <w:rFonts w:ascii="Verdana" w:hAnsi="Verdana"/>
          <w:sz w:val="20"/>
          <w:lang w:val="en-US"/>
        </w:rPr>
        <w:t>5</w:t>
      </w:r>
      <w:r w:rsidRPr="008434E6">
        <w:rPr>
          <w:rFonts w:ascii="Verdana" w:hAnsi="Verdana"/>
          <w:sz w:val="20"/>
          <w:lang w:val="en-US"/>
        </w:rPr>
        <w:t>. The observed geochemical stability but compositional instability of the control well over time</w:t>
      </w:r>
      <w:r w:rsidRPr="000D1B38">
        <w:rPr>
          <w:rFonts w:ascii="Verdana" w:hAnsi="Verdana"/>
          <w:sz w:val="20"/>
          <w:lang w:val="en-US"/>
        </w:rPr>
        <w:t xml:space="preserve"> indicates the necessity of previous knowledge of community behavior in relation to site geochemistry/hydrology as baseline prior to biostimulation to better guide intensity, duration and location of post-biostimulation sampling.</w:t>
      </w:r>
    </w:p>
    <w:p w:rsidR="000D1B38" w:rsidRPr="000D1B38" w:rsidRDefault="000D1B38" w:rsidP="0025093E">
      <w:pPr>
        <w:spacing w:line="480" w:lineRule="auto"/>
        <w:rPr>
          <w:rFonts w:ascii="Verdana" w:hAnsi="Verdana"/>
          <w:i/>
          <w:sz w:val="20"/>
          <w:lang w:val="en-GB" w:eastAsia="nl-NL"/>
        </w:rPr>
      </w:pPr>
    </w:p>
    <w:p w:rsidR="00EF10E7" w:rsidRDefault="00F07511" w:rsidP="0025093E">
      <w:pPr>
        <w:spacing w:line="480" w:lineRule="auto"/>
        <w:rPr>
          <w:rFonts w:ascii="Verdana" w:hAnsi="Verdana"/>
          <w:sz w:val="20"/>
          <w:lang w:val="en-GB"/>
        </w:rPr>
      </w:pPr>
      <w:r>
        <w:rPr>
          <w:rFonts w:ascii="Verdana" w:hAnsi="Verdana" w:cs="AdvMINION-I"/>
          <w:i/>
          <w:sz w:val="20"/>
          <w:lang w:val="en-GB"/>
        </w:rPr>
        <w:t>Putative s</w:t>
      </w:r>
      <w:r w:rsidR="0063123F">
        <w:rPr>
          <w:rFonts w:ascii="Verdana" w:hAnsi="Verdana" w:cs="AdvMINION-I"/>
          <w:i/>
          <w:sz w:val="20"/>
          <w:lang w:val="en-GB"/>
        </w:rPr>
        <w:t xml:space="preserve">ulfur cycle </w:t>
      </w:r>
      <w:r>
        <w:rPr>
          <w:rFonts w:ascii="Verdana" w:hAnsi="Verdana" w:cs="AdvMINION-I"/>
          <w:i/>
          <w:sz w:val="20"/>
          <w:lang w:val="en-GB"/>
        </w:rPr>
        <w:t>following biostimulation</w:t>
      </w:r>
      <w:r w:rsidR="00D543F5">
        <w:rPr>
          <w:rFonts w:ascii="Verdana" w:hAnsi="Verdana"/>
          <w:sz w:val="20"/>
          <w:lang w:val="en-GB"/>
        </w:rPr>
        <w:t xml:space="preserve"> </w:t>
      </w:r>
    </w:p>
    <w:p w:rsidR="00797E04" w:rsidRPr="007715BF" w:rsidRDefault="00B70A93" w:rsidP="0025093E">
      <w:pPr>
        <w:spacing w:line="480" w:lineRule="auto"/>
        <w:rPr>
          <w:lang w:val="en-GB"/>
        </w:rPr>
      </w:pPr>
      <w:r w:rsidRPr="00D543F5">
        <w:rPr>
          <w:rFonts w:ascii="Verdana" w:hAnsi="Verdana"/>
          <w:sz w:val="20"/>
          <w:lang w:val="en-GB"/>
        </w:rPr>
        <w:t xml:space="preserve">After </w:t>
      </w:r>
      <w:r w:rsidR="007715BF">
        <w:rPr>
          <w:rFonts w:ascii="Verdana" w:hAnsi="Verdana"/>
          <w:sz w:val="20"/>
          <w:lang w:val="en-GB"/>
        </w:rPr>
        <w:t>the</w:t>
      </w:r>
      <w:r w:rsidR="007715BF" w:rsidRPr="00D543F5">
        <w:rPr>
          <w:rFonts w:ascii="Verdana" w:hAnsi="Verdana"/>
          <w:sz w:val="20"/>
          <w:lang w:val="en-GB"/>
        </w:rPr>
        <w:t xml:space="preserve"> </w:t>
      </w:r>
      <w:r w:rsidRPr="00D543F5">
        <w:rPr>
          <w:rFonts w:ascii="Verdana" w:hAnsi="Verdana"/>
          <w:sz w:val="20"/>
          <w:lang w:val="en-GB"/>
        </w:rPr>
        <w:t xml:space="preserve">dominance </w:t>
      </w:r>
      <w:r w:rsidR="007715BF">
        <w:rPr>
          <w:rFonts w:ascii="Verdana" w:hAnsi="Verdana"/>
          <w:sz w:val="20"/>
          <w:lang w:val="en-GB"/>
        </w:rPr>
        <w:t xml:space="preserve">of sulfate reducers </w:t>
      </w:r>
      <w:r w:rsidR="00906880">
        <w:rPr>
          <w:rFonts w:ascii="Verdana" w:hAnsi="Verdana"/>
          <w:sz w:val="20"/>
          <w:lang w:val="en-GB"/>
        </w:rPr>
        <w:t>between day 37 and 195</w:t>
      </w:r>
      <w:r w:rsidRPr="00D543F5">
        <w:rPr>
          <w:rFonts w:ascii="Verdana" w:hAnsi="Verdana"/>
          <w:sz w:val="20"/>
          <w:lang w:val="en-GB"/>
        </w:rPr>
        <w:t xml:space="preserve"> and </w:t>
      </w:r>
      <w:r w:rsidR="007C1EF5" w:rsidRPr="00D543F5">
        <w:rPr>
          <w:rFonts w:ascii="Verdana" w:hAnsi="Verdana"/>
          <w:sz w:val="20"/>
          <w:lang w:val="en-GB"/>
        </w:rPr>
        <w:t>concurrent</w:t>
      </w:r>
      <w:r w:rsidRPr="00D543F5">
        <w:rPr>
          <w:rFonts w:ascii="Verdana" w:hAnsi="Verdana"/>
          <w:sz w:val="20"/>
          <w:lang w:val="en-GB"/>
        </w:rPr>
        <w:t xml:space="preserve"> </w:t>
      </w:r>
      <w:r w:rsidR="00C0342D" w:rsidRPr="00D543F5">
        <w:rPr>
          <w:rFonts w:ascii="Verdana" w:hAnsi="Verdana"/>
          <w:sz w:val="20"/>
          <w:lang w:val="en-GB"/>
        </w:rPr>
        <w:t>s</w:t>
      </w:r>
      <w:r w:rsidR="00D44AE8" w:rsidRPr="00D543F5">
        <w:rPr>
          <w:rFonts w:ascii="Verdana" w:hAnsi="Verdana"/>
          <w:sz w:val="20"/>
          <w:lang w:val="en-GB"/>
        </w:rPr>
        <w:t>ulfate</w:t>
      </w:r>
      <w:r w:rsidRPr="00D543F5">
        <w:rPr>
          <w:rFonts w:ascii="Verdana" w:hAnsi="Verdana"/>
          <w:sz w:val="20"/>
          <w:lang w:val="en-GB"/>
        </w:rPr>
        <w:t xml:space="preserve"> </w:t>
      </w:r>
      <w:r w:rsidR="008A6368">
        <w:rPr>
          <w:rFonts w:ascii="Verdana" w:hAnsi="Verdana"/>
          <w:sz w:val="20"/>
          <w:lang w:val="en-GB"/>
        </w:rPr>
        <w:t>depletion</w:t>
      </w:r>
      <w:r w:rsidRPr="00D543F5">
        <w:rPr>
          <w:rFonts w:ascii="Verdana" w:hAnsi="Verdana"/>
          <w:sz w:val="20"/>
          <w:lang w:val="en-GB"/>
        </w:rPr>
        <w:t xml:space="preserve">, </w:t>
      </w:r>
      <w:r w:rsidR="00C0342D" w:rsidRPr="00D543F5">
        <w:rPr>
          <w:rFonts w:ascii="Verdana" w:hAnsi="Verdana"/>
          <w:sz w:val="20"/>
          <w:lang w:val="en-GB"/>
        </w:rPr>
        <w:t>s</w:t>
      </w:r>
      <w:r w:rsidR="00D44AE8" w:rsidRPr="00D543F5">
        <w:rPr>
          <w:rFonts w:ascii="Verdana" w:hAnsi="Verdana"/>
          <w:sz w:val="20"/>
          <w:lang w:val="en-GB"/>
        </w:rPr>
        <w:t>ulfate</w:t>
      </w:r>
      <w:r w:rsidRPr="00D543F5">
        <w:rPr>
          <w:rFonts w:ascii="Verdana" w:hAnsi="Verdana"/>
          <w:sz w:val="20"/>
          <w:lang w:val="en-GB"/>
        </w:rPr>
        <w:t xml:space="preserve"> concentration</w:t>
      </w:r>
      <w:r w:rsidR="00B644CF">
        <w:rPr>
          <w:rFonts w:ascii="Verdana" w:hAnsi="Verdana"/>
          <w:sz w:val="20"/>
          <w:lang w:val="en-GB"/>
        </w:rPr>
        <w:t>s</w:t>
      </w:r>
      <w:r w:rsidRPr="00D543F5">
        <w:rPr>
          <w:rFonts w:ascii="Verdana" w:hAnsi="Verdana"/>
          <w:sz w:val="20"/>
          <w:lang w:val="en-GB"/>
        </w:rPr>
        <w:t xml:space="preserve"> </w:t>
      </w:r>
      <w:r w:rsidR="001C29D8" w:rsidRPr="00D543F5">
        <w:rPr>
          <w:rFonts w:ascii="Verdana" w:hAnsi="Verdana"/>
          <w:sz w:val="20"/>
          <w:lang w:val="en-GB"/>
        </w:rPr>
        <w:t>increased again</w:t>
      </w:r>
      <w:r w:rsidR="00AC7675" w:rsidRPr="00D543F5">
        <w:rPr>
          <w:rFonts w:ascii="Verdana" w:hAnsi="Verdana"/>
          <w:sz w:val="20"/>
          <w:lang w:val="en-GB"/>
        </w:rPr>
        <w:t xml:space="preserve"> in most wells</w:t>
      </w:r>
      <w:r w:rsidR="00B644CF">
        <w:rPr>
          <w:rFonts w:ascii="Verdana" w:hAnsi="Verdana"/>
          <w:sz w:val="20"/>
          <w:lang w:val="en-GB"/>
        </w:rPr>
        <w:t xml:space="preserve"> at day 265</w:t>
      </w:r>
      <w:r w:rsidR="00AC7675" w:rsidRPr="00D543F5">
        <w:rPr>
          <w:rFonts w:ascii="Verdana" w:hAnsi="Verdana"/>
          <w:sz w:val="20"/>
          <w:lang w:val="en-GB"/>
        </w:rPr>
        <w:t xml:space="preserve">. This was accompanied by </w:t>
      </w:r>
      <w:r w:rsidR="004D6BF3">
        <w:rPr>
          <w:rFonts w:ascii="Verdana" w:hAnsi="Verdana"/>
          <w:sz w:val="20"/>
          <w:lang w:val="en-GB"/>
        </w:rPr>
        <w:t xml:space="preserve">a </w:t>
      </w:r>
      <w:r w:rsidR="00AC7675" w:rsidRPr="00D543F5">
        <w:rPr>
          <w:rFonts w:ascii="Verdana" w:hAnsi="Verdana"/>
          <w:sz w:val="20"/>
          <w:lang w:val="en-GB"/>
        </w:rPr>
        <w:t>substantial</w:t>
      </w:r>
      <w:r w:rsidRPr="00D543F5">
        <w:rPr>
          <w:rFonts w:ascii="Verdana" w:hAnsi="Verdana"/>
          <w:sz w:val="20"/>
          <w:lang w:val="en-GB"/>
        </w:rPr>
        <w:t xml:space="preserve"> reduction of Desulfobulbaceae </w:t>
      </w:r>
      <w:r w:rsidR="00B644CF">
        <w:rPr>
          <w:rFonts w:ascii="Verdana" w:hAnsi="Verdana"/>
          <w:sz w:val="20"/>
          <w:lang w:val="en-GB"/>
        </w:rPr>
        <w:t>ARA</w:t>
      </w:r>
      <w:r w:rsidR="001C29D8" w:rsidRPr="00D543F5">
        <w:rPr>
          <w:rFonts w:ascii="Verdana" w:hAnsi="Verdana"/>
          <w:sz w:val="20"/>
          <w:lang w:val="en-GB"/>
        </w:rPr>
        <w:t xml:space="preserve">, </w:t>
      </w:r>
      <w:r w:rsidR="008A6368">
        <w:rPr>
          <w:rFonts w:ascii="Verdana" w:hAnsi="Verdana"/>
          <w:sz w:val="20"/>
          <w:lang w:val="en-GB"/>
        </w:rPr>
        <w:t>re-</w:t>
      </w:r>
      <w:r w:rsidRPr="00D543F5">
        <w:rPr>
          <w:rFonts w:ascii="Verdana" w:hAnsi="Verdana"/>
          <w:sz w:val="20"/>
          <w:lang w:val="en-GB"/>
        </w:rPr>
        <w:t>e</w:t>
      </w:r>
      <w:r w:rsidR="00C73456">
        <w:rPr>
          <w:rFonts w:ascii="Verdana" w:hAnsi="Verdana"/>
          <w:sz w:val="20"/>
          <w:lang w:val="en-GB"/>
        </w:rPr>
        <w:t>stablishment</w:t>
      </w:r>
      <w:r w:rsidRPr="00D543F5">
        <w:rPr>
          <w:rFonts w:ascii="Verdana" w:hAnsi="Verdana"/>
          <w:sz w:val="20"/>
          <w:lang w:val="en-GB"/>
        </w:rPr>
        <w:t xml:space="preserve"> of initially abundant </w:t>
      </w:r>
      <w:r w:rsidRPr="00D543F5">
        <w:rPr>
          <w:rFonts w:ascii="Verdana" w:hAnsi="Verdana" w:cs="AdvMINION-I"/>
          <w:i/>
          <w:sz w:val="20"/>
          <w:lang w:val="en-GB"/>
        </w:rPr>
        <w:t>Sulfuricurvum</w:t>
      </w:r>
      <w:r w:rsidRPr="00D543F5">
        <w:rPr>
          <w:rFonts w:ascii="Verdana" w:hAnsi="Verdana" w:cs="AdvMINION-I"/>
          <w:sz w:val="20"/>
          <w:lang w:val="en-GB"/>
        </w:rPr>
        <w:t xml:space="preserve"> and </w:t>
      </w:r>
      <w:r w:rsidRPr="00D543F5">
        <w:rPr>
          <w:rFonts w:ascii="Verdana" w:hAnsi="Verdana" w:cs="AdvMINION-I"/>
          <w:i/>
          <w:sz w:val="20"/>
          <w:lang w:val="en-GB"/>
        </w:rPr>
        <w:t>Sulfurospirillum</w:t>
      </w:r>
      <w:r w:rsidR="00B644CF">
        <w:rPr>
          <w:rFonts w:ascii="Verdana" w:hAnsi="Verdana" w:cs="AdvMINION-I"/>
          <w:i/>
          <w:sz w:val="20"/>
          <w:lang w:val="en-GB"/>
        </w:rPr>
        <w:t>,</w:t>
      </w:r>
      <w:r w:rsidR="001C29D8" w:rsidRPr="00D543F5">
        <w:rPr>
          <w:rFonts w:ascii="Verdana" w:hAnsi="Verdana" w:cs="AdvMINION-I"/>
          <w:sz w:val="20"/>
          <w:lang w:val="en-GB"/>
        </w:rPr>
        <w:t xml:space="preserve"> and appearance of </w:t>
      </w:r>
      <w:r w:rsidR="001927E0">
        <w:rPr>
          <w:rFonts w:ascii="Verdana" w:hAnsi="Verdana" w:cs="AdvMINION-I"/>
          <w:sz w:val="20"/>
          <w:lang w:val="en-GB"/>
        </w:rPr>
        <w:t xml:space="preserve">putative </w:t>
      </w:r>
      <w:r w:rsidR="00B01328" w:rsidRPr="00D543F5">
        <w:rPr>
          <w:rFonts w:ascii="Verdana" w:hAnsi="Verdana" w:cs="AdvMINION-I"/>
          <w:sz w:val="20"/>
          <w:lang w:val="en-GB"/>
        </w:rPr>
        <w:t xml:space="preserve">sulfur </w:t>
      </w:r>
      <w:r w:rsidR="004F7A8B">
        <w:rPr>
          <w:rFonts w:ascii="Verdana" w:hAnsi="Verdana" w:cs="AdvMINION-I"/>
          <w:sz w:val="20"/>
          <w:lang w:val="en-GB"/>
        </w:rPr>
        <w:t>oxidi</w:t>
      </w:r>
      <w:r w:rsidR="001927E0">
        <w:rPr>
          <w:rFonts w:ascii="Verdana" w:hAnsi="Verdana" w:cs="AdvMINION-I"/>
          <w:sz w:val="20"/>
          <w:lang w:val="en-GB"/>
        </w:rPr>
        <w:t xml:space="preserve">zers </w:t>
      </w:r>
      <w:r w:rsidR="001F763F">
        <w:rPr>
          <w:rFonts w:ascii="Verdana" w:hAnsi="Verdana" w:cs="AdvMINION-I"/>
          <w:sz w:val="20"/>
          <w:lang w:val="en-GB"/>
        </w:rPr>
        <w:t xml:space="preserve">i.e. </w:t>
      </w:r>
      <w:r w:rsidRPr="00D543F5">
        <w:rPr>
          <w:rFonts w:ascii="Verdana" w:hAnsi="Verdana" w:cs="AdvMINION-I"/>
          <w:sz w:val="20"/>
          <w:lang w:val="en-GB"/>
        </w:rPr>
        <w:t xml:space="preserve">Deferribacteres </w:t>
      </w:r>
      <w:r w:rsidR="001C29D8" w:rsidRPr="00D543F5">
        <w:rPr>
          <w:rFonts w:ascii="Verdana" w:hAnsi="Verdana" w:cs="AdvMINION-I"/>
          <w:sz w:val="20"/>
          <w:lang w:val="en-GB"/>
        </w:rPr>
        <w:t>and the c</w:t>
      </w:r>
      <w:r w:rsidR="00B242FC" w:rsidRPr="00D543F5">
        <w:rPr>
          <w:rFonts w:ascii="Verdana" w:hAnsi="Verdana" w:cs="AdvMINION-I"/>
          <w:sz w:val="20"/>
          <w:lang w:val="en-GB"/>
        </w:rPr>
        <w:t>andidate phylum OD1</w:t>
      </w:r>
      <w:r w:rsidR="00B644CF">
        <w:rPr>
          <w:rFonts w:ascii="Verdana" w:hAnsi="Verdana" w:cs="AdvMINION-I"/>
          <w:sz w:val="20"/>
          <w:lang w:val="en-GB"/>
        </w:rPr>
        <w:t>,</w:t>
      </w:r>
      <w:r w:rsidR="00B242FC" w:rsidRPr="00D543F5">
        <w:rPr>
          <w:rFonts w:ascii="Verdana" w:hAnsi="Verdana" w:cs="AdvMINION-I"/>
          <w:sz w:val="20"/>
          <w:lang w:val="en-GB"/>
        </w:rPr>
        <w:t xml:space="preserve"> whi</w:t>
      </w:r>
      <w:r w:rsidR="00C73456">
        <w:rPr>
          <w:rFonts w:ascii="Verdana" w:hAnsi="Verdana" w:cs="AdvMINION-I"/>
          <w:sz w:val="20"/>
          <w:lang w:val="en-GB"/>
        </w:rPr>
        <w:t>ch</w:t>
      </w:r>
      <w:r w:rsidRPr="00D543F5">
        <w:rPr>
          <w:rFonts w:ascii="Verdana" w:hAnsi="Verdana" w:cs="AdvMINION-I"/>
          <w:sz w:val="20"/>
          <w:lang w:val="en-GB"/>
        </w:rPr>
        <w:t xml:space="preserve"> were </w:t>
      </w:r>
      <w:r w:rsidR="00CE058B" w:rsidRPr="00D543F5">
        <w:rPr>
          <w:rFonts w:ascii="Verdana" w:hAnsi="Verdana" w:cs="AdvMINION-I"/>
          <w:sz w:val="20"/>
          <w:lang w:val="en-GB"/>
        </w:rPr>
        <w:t>barely detectable</w:t>
      </w:r>
      <w:r w:rsidRPr="00D543F5">
        <w:rPr>
          <w:rFonts w:ascii="Verdana" w:hAnsi="Verdana" w:cs="AdvMINION-I"/>
          <w:sz w:val="20"/>
          <w:lang w:val="en-GB"/>
        </w:rPr>
        <w:t xml:space="preserve"> in pre-</w:t>
      </w:r>
      <w:r w:rsidR="00BE56C2" w:rsidRPr="00D543F5">
        <w:rPr>
          <w:rFonts w:ascii="Verdana" w:hAnsi="Verdana" w:cs="AdvMINION-I"/>
          <w:sz w:val="20"/>
          <w:lang w:val="en-GB"/>
        </w:rPr>
        <w:t>biostimulation</w:t>
      </w:r>
      <w:r w:rsidRPr="00D543F5">
        <w:rPr>
          <w:rFonts w:ascii="Verdana" w:hAnsi="Verdana" w:cs="AdvMINION-I"/>
          <w:sz w:val="20"/>
          <w:lang w:val="en-GB"/>
        </w:rPr>
        <w:t xml:space="preserve"> samples</w:t>
      </w:r>
      <w:r w:rsidR="004F7A8B">
        <w:rPr>
          <w:rFonts w:ascii="Verdana" w:hAnsi="Verdana" w:cs="AdvMINION-I"/>
          <w:sz w:val="20"/>
          <w:lang w:val="en-GB"/>
        </w:rPr>
        <w:t xml:space="preserve"> (</w:t>
      </w:r>
      <w:r w:rsidR="004622FB">
        <w:rPr>
          <w:rFonts w:ascii="Verdana" w:hAnsi="Verdana" w:cs="AdvMINION-I"/>
          <w:sz w:val="20"/>
          <w:lang w:val="en-GB"/>
        </w:rPr>
        <w:t>Fig.</w:t>
      </w:r>
      <w:r w:rsidR="004F7A8B">
        <w:rPr>
          <w:rFonts w:ascii="Verdana" w:hAnsi="Verdana" w:cs="AdvMINION-I"/>
          <w:sz w:val="20"/>
          <w:lang w:val="en-GB"/>
        </w:rPr>
        <w:t xml:space="preserve"> </w:t>
      </w:r>
      <w:r w:rsidR="003B6234">
        <w:rPr>
          <w:rFonts w:ascii="Verdana" w:hAnsi="Verdana" w:cs="AdvMINION-I"/>
          <w:sz w:val="20"/>
          <w:lang w:val="en-GB"/>
        </w:rPr>
        <w:t>3</w:t>
      </w:r>
      <w:r w:rsidR="004F7A8B">
        <w:rPr>
          <w:rFonts w:ascii="Verdana" w:hAnsi="Verdana" w:cs="AdvMINION-I"/>
          <w:sz w:val="20"/>
          <w:lang w:val="en-GB"/>
        </w:rPr>
        <w:t>)</w:t>
      </w:r>
      <w:r w:rsidRPr="00D543F5">
        <w:rPr>
          <w:rFonts w:ascii="Verdana" w:hAnsi="Verdana" w:cs="AdvMINION-I"/>
          <w:sz w:val="20"/>
          <w:lang w:val="en-GB"/>
        </w:rPr>
        <w:t xml:space="preserve">. </w:t>
      </w:r>
      <w:r w:rsidR="00127EC4" w:rsidRPr="00D543F5">
        <w:rPr>
          <w:rFonts w:ascii="Verdana" w:hAnsi="Verdana" w:cs="AdvMINION-I"/>
          <w:sz w:val="20"/>
          <w:lang w:val="en-GB"/>
        </w:rPr>
        <w:t xml:space="preserve">The chemolithoautotrophic </w:t>
      </w:r>
      <w:r w:rsidR="00127EC4" w:rsidRPr="00D543F5">
        <w:rPr>
          <w:rFonts w:ascii="Verdana" w:hAnsi="Verdana"/>
          <w:sz w:val="20"/>
          <w:lang w:val="en-GB"/>
        </w:rPr>
        <w:t xml:space="preserve">oxidation of the reduced sulfur </w:t>
      </w:r>
      <w:r w:rsidR="00701826">
        <w:rPr>
          <w:rFonts w:ascii="Verdana" w:hAnsi="Verdana"/>
          <w:sz w:val="20"/>
          <w:lang w:val="en-GB"/>
        </w:rPr>
        <w:t>compounds</w:t>
      </w:r>
      <w:r w:rsidR="00701826" w:rsidRPr="00D543F5">
        <w:rPr>
          <w:rFonts w:ascii="Verdana" w:hAnsi="Verdana"/>
          <w:sz w:val="20"/>
          <w:lang w:val="en-GB"/>
        </w:rPr>
        <w:t xml:space="preserve"> </w:t>
      </w:r>
      <w:r w:rsidR="00127EC4" w:rsidRPr="00D543F5">
        <w:rPr>
          <w:rFonts w:ascii="Verdana" w:hAnsi="Verdana" w:cs="AdvMINION-I"/>
          <w:sz w:val="20"/>
          <w:lang w:val="en-GB"/>
        </w:rPr>
        <w:t xml:space="preserve">by </w:t>
      </w:r>
      <w:r w:rsidR="007D5A51" w:rsidRPr="00D543F5">
        <w:rPr>
          <w:rFonts w:ascii="Verdana" w:hAnsi="Verdana" w:cs="AdvMINION-I"/>
          <w:i/>
          <w:sz w:val="20"/>
          <w:lang w:val="en-GB"/>
        </w:rPr>
        <w:t>Sulfuricurvum</w:t>
      </w:r>
      <w:r w:rsidR="007D5A51" w:rsidRPr="00D543F5">
        <w:rPr>
          <w:rFonts w:ascii="Verdana" w:hAnsi="Verdana" w:cs="AdvMINION-I"/>
          <w:sz w:val="20"/>
          <w:lang w:val="en-GB"/>
        </w:rPr>
        <w:t xml:space="preserve"> and </w:t>
      </w:r>
      <w:r w:rsidR="007D5A51" w:rsidRPr="00D543F5">
        <w:rPr>
          <w:rFonts w:ascii="Verdana" w:hAnsi="Verdana" w:cs="AdvMINION-I"/>
          <w:i/>
          <w:sz w:val="20"/>
          <w:lang w:val="en-GB"/>
        </w:rPr>
        <w:t>Sulfurospirillum</w:t>
      </w:r>
      <w:r w:rsidR="007D5A51" w:rsidRPr="00D543F5">
        <w:rPr>
          <w:rFonts w:ascii="Verdana" w:hAnsi="Verdana" w:cs="AdvMINION-I"/>
          <w:sz w:val="20"/>
          <w:lang w:val="en-GB"/>
        </w:rPr>
        <w:t xml:space="preserve"> </w:t>
      </w:r>
      <w:r w:rsidR="00127EC4" w:rsidRPr="00D543F5">
        <w:rPr>
          <w:rFonts w:ascii="Verdana" w:hAnsi="Verdana" w:cs="AdvMINION-I"/>
          <w:sz w:val="20"/>
          <w:lang w:val="en-GB"/>
        </w:rPr>
        <w:t xml:space="preserve">coupled to </w:t>
      </w:r>
      <w:r w:rsidR="007C1EF3" w:rsidRPr="00D543F5">
        <w:rPr>
          <w:rFonts w:ascii="Verdana" w:hAnsi="Verdana" w:cs="AdvMINION-I"/>
          <w:sz w:val="20"/>
          <w:lang w:val="en-GB"/>
        </w:rPr>
        <w:t xml:space="preserve">reduction </w:t>
      </w:r>
      <w:r w:rsidR="007C1EF3">
        <w:rPr>
          <w:rFonts w:ascii="Verdana" w:hAnsi="Verdana" w:cs="AdvMINION-I"/>
          <w:sz w:val="20"/>
          <w:lang w:val="en-GB"/>
        </w:rPr>
        <w:t xml:space="preserve">of DO that was </w:t>
      </w:r>
      <w:r w:rsidR="00C00792">
        <w:rPr>
          <w:rFonts w:ascii="Verdana" w:hAnsi="Verdana" w:cs="AdvMINION-I"/>
          <w:sz w:val="20"/>
          <w:lang w:val="en-GB"/>
        </w:rPr>
        <w:t xml:space="preserve">slightly </w:t>
      </w:r>
      <w:r w:rsidR="007C1EF3">
        <w:rPr>
          <w:rFonts w:ascii="Verdana" w:hAnsi="Verdana" w:cs="AdvMINION-I"/>
          <w:sz w:val="20"/>
          <w:lang w:val="en-GB"/>
        </w:rPr>
        <w:t>increasing</w:t>
      </w:r>
      <w:r w:rsidR="007C1EF3" w:rsidRPr="00D543F5">
        <w:rPr>
          <w:rFonts w:ascii="Verdana" w:hAnsi="Verdana" w:cs="AdvMINION-I"/>
          <w:sz w:val="20"/>
          <w:lang w:val="en-GB"/>
        </w:rPr>
        <w:t xml:space="preserve"> </w:t>
      </w:r>
      <w:r w:rsidR="007C1EF3">
        <w:rPr>
          <w:rFonts w:ascii="Verdana" w:hAnsi="Verdana" w:cs="AdvMINION-I"/>
          <w:sz w:val="20"/>
          <w:lang w:val="en-GB"/>
        </w:rPr>
        <w:t>during</w:t>
      </w:r>
      <w:r w:rsidR="007C1EF3" w:rsidRPr="00D543F5">
        <w:rPr>
          <w:rFonts w:ascii="Verdana" w:hAnsi="Verdana" w:cs="AdvMINION-I"/>
          <w:sz w:val="20"/>
          <w:lang w:val="en-GB"/>
        </w:rPr>
        <w:t xml:space="preserve"> the late phase</w:t>
      </w:r>
      <w:r w:rsidR="007C1EF3">
        <w:rPr>
          <w:rStyle w:val="CommentReference"/>
          <w:rFonts w:ascii="Verdana" w:eastAsiaTheme="minorHAnsi" w:hAnsi="Verdana" w:cstheme="minorBidi"/>
          <w:lang w:val="en-GB"/>
        </w:rPr>
        <w:t xml:space="preserve"> </w:t>
      </w:r>
      <w:r w:rsidR="00BE56C2" w:rsidRPr="00D543F5">
        <w:rPr>
          <w:rFonts w:ascii="Verdana" w:hAnsi="Verdana"/>
          <w:sz w:val="20"/>
          <w:lang w:val="en-GB"/>
        </w:rPr>
        <w:t xml:space="preserve">may </w:t>
      </w:r>
      <w:r w:rsidR="00701826">
        <w:rPr>
          <w:rFonts w:ascii="Verdana" w:hAnsi="Verdana"/>
          <w:sz w:val="20"/>
          <w:lang w:val="en-GB"/>
        </w:rPr>
        <w:t>explain</w:t>
      </w:r>
      <w:r w:rsidR="00127EC4" w:rsidRPr="00D543F5">
        <w:rPr>
          <w:rFonts w:ascii="Verdana" w:hAnsi="Verdana" w:cs="AdvMINION-I"/>
          <w:sz w:val="20"/>
          <w:lang w:val="en-GB"/>
        </w:rPr>
        <w:t xml:space="preserve"> the increased </w:t>
      </w:r>
      <w:r w:rsidR="00340221" w:rsidRPr="00D543F5">
        <w:rPr>
          <w:rFonts w:ascii="Verdana" w:hAnsi="Verdana"/>
          <w:sz w:val="20"/>
          <w:lang w:val="en-GB"/>
        </w:rPr>
        <w:t>s</w:t>
      </w:r>
      <w:r w:rsidR="00D44AE8" w:rsidRPr="00D543F5">
        <w:rPr>
          <w:rFonts w:ascii="Verdana" w:hAnsi="Verdana"/>
          <w:sz w:val="20"/>
          <w:lang w:val="en-GB"/>
        </w:rPr>
        <w:t>ulfate</w:t>
      </w:r>
      <w:r w:rsidR="00127EC4" w:rsidRPr="00D543F5">
        <w:rPr>
          <w:rFonts w:ascii="Verdana" w:hAnsi="Verdana"/>
          <w:sz w:val="20"/>
          <w:lang w:val="en-GB"/>
        </w:rPr>
        <w:t xml:space="preserve"> </w:t>
      </w:r>
      <w:r w:rsidR="00127EC4" w:rsidRPr="00D543F5">
        <w:rPr>
          <w:rFonts w:ascii="Verdana" w:hAnsi="Verdana" w:cs="AdvMINION-I"/>
          <w:sz w:val="20"/>
          <w:lang w:val="en-GB"/>
        </w:rPr>
        <w:t>levels.</w:t>
      </w:r>
      <w:r w:rsidR="00C0342D" w:rsidRPr="00D543F5">
        <w:rPr>
          <w:rFonts w:ascii="Verdana" w:hAnsi="Verdana" w:cs="AdvMINION-I"/>
          <w:sz w:val="20"/>
          <w:lang w:val="en-GB"/>
        </w:rPr>
        <w:t xml:space="preserve"> </w:t>
      </w:r>
      <w:r w:rsidR="007E2261" w:rsidRPr="00D543F5">
        <w:rPr>
          <w:rFonts w:ascii="Verdana" w:hAnsi="Verdana" w:cs="AdvMINION-I"/>
          <w:sz w:val="20"/>
          <w:lang w:val="en-GB"/>
        </w:rPr>
        <w:t>Accordingly, the epsilonproteobacterial Campylobacterales showed positive correlatio</w:t>
      </w:r>
      <w:r w:rsidR="00C814B1">
        <w:rPr>
          <w:rFonts w:ascii="Verdana" w:hAnsi="Verdana" w:cs="AdvMINION-I"/>
          <w:sz w:val="20"/>
          <w:lang w:val="en-GB"/>
        </w:rPr>
        <w:t xml:space="preserve">n with </w:t>
      </w:r>
      <w:r w:rsidR="00B644CF">
        <w:rPr>
          <w:rFonts w:ascii="Verdana" w:hAnsi="Verdana" w:cs="AdvMINION-I"/>
          <w:sz w:val="20"/>
          <w:lang w:val="en-GB"/>
        </w:rPr>
        <w:t xml:space="preserve">DO </w:t>
      </w:r>
      <w:r w:rsidR="00C814B1">
        <w:rPr>
          <w:rFonts w:ascii="Verdana" w:hAnsi="Verdana" w:cs="AdvMINION-I"/>
          <w:sz w:val="20"/>
          <w:lang w:val="en-GB"/>
        </w:rPr>
        <w:t>and ORP (</w:t>
      </w:r>
      <w:r w:rsidR="004622FB">
        <w:rPr>
          <w:rFonts w:ascii="Verdana" w:hAnsi="Verdana" w:cs="AdvMINION-I"/>
          <w:sz w:val="20"/>
          <w:lang w:val="en-GB"/>
        </w:rPr>
        <w:t>Fig.</w:t>
      </w:r>
      <w:r w:rsidR="00C814B1">
        <w:rPr>
          <w:rFonts w:ascii="Verdana" w:hAnsi="Verdana" w:cs="AdvMINION-I"/>
          <w:sz w:val="20"/>
          <w:lang w:val="en-GB"/>
        </w:rPr>
        <w:t xml:space="preserve"> 4</w:t>
      </w:r>
      <w:r w:rsidR="007E2261" w:rsidRPr="00D543F5">
        <w:rPr>
          <w:rFonts w:ascii="Verdana" w:hAnsi="Verdana" w:cs="AdvMINION-I"/>
          <w:sz w:val="20"/>
          <w:lang w:val="en-GB"/>
        </w:rPr>
        <w:t xml:space="preserve">). </w:t>
      </w:r>
      <w:r w:rsidR="007E2261" w:rsidRPr="00EF10E7">
        <w:rPr>
          <w:rFonts w:ascii="Verdana" w:hAnsi="Verdana" w:cs="AdvMINION-I"/>
          <w:sz w:val="20"/>
          <w:lang w:val="en-GB"/>
        </w:rPr>
        <w:t>E</w:t>
      </w:r>
      <w:r w:rsidR="00C0342D" w:rsidRPr="00EF10E7">
        <w:rPr>
          <w:rFonts w:ascii="Verdana" w:hAnsi="Verdana" w:cs="AdvMINION-I"/>
          <w:sz w:val="20"/>
          <w:lang w:val="en-GB"/>
        </w:rPr>
        <w:t xml:space="preserve">nrichment of </w:t>
      </w:r>
      <w:r w:rsidR="00C0342D" w:rsidRPr="00EF10E7">
        <w:rPr>
          <w:rFonts w:ascii="Verdana" w:hAnsi="Verdana"/>
          <w:sz w:val="20"/>
          <w:lang w:val="en-GB"/>
        </w:rPr>
        <w:t xml:space="preserve">Epsilonproteobacteria as </w:t>
      </w:r>
      <w:r w:rsidR="00B242FC" w:rsidRPr="00EF10E7">
        <w:rPr>
          <w:rFonts w:ascii="Verdana" w:hAnsi="Verdana"/>
          <w:sz w:val="20"/>
          <w:lang w:val="en-GB"/>
        </w:rPr>
        <w:t xml:space="preserve">the </w:t>
      </w:r>
      <w:r w:rsidR="00307F3C">
        <w:rPr>
          <w:rFonts w:ascii="Verdana" w:hAnsi="Verdana"/>
          <w:sz w:val="20"/>
          <w:lang w:val="en-GB"/>
        </w:rPr>
        <w:t>successors</w:t>
      </w:r>
      <w:r w:rsidR="00307F3C" w:rsidRPr="00EF10E7">
        <w:rPr>
          <w:rFonts w:ascii="Verdana" w:hAnsi="Verdana"/>
          <w:sz w:val="20"/>
          <w:lang w:val="en-GB"/>
        </w:rPr>
        <w:t xml:space="preserve"> </w:t>
      </w:r>
      <w:r w:rsidR="00C0342D" w:rsidRPr="00EF10E7">
        <w:rPr>
          <w:rFonts w:ascii="Verdana" w:hAnsi="Verdana"/>
          <w:sz w:val="20"/>
          <w:lang w:val="en-GB"/>
        </w:rPr>
        <w:t xml:space="preserve">of Deltaproteobacteria was previously reported during </w:t>
      </w:r>
      <w:r w:rsidR="00B053D7" w:rsidRPr="00EF10E7">
        <w:rPr>
          <w:rFonts w:ascii="Verdana" w:hAnsi="Verdana"/>
          <w:sz w:val="20"/>
          <w:lang w:val="en-GB"/>
        </w:rPr>
        <w:t xml:space="preserve">biostimulation </w:t>
      </w:r>
      <w:r w:rsidR="00B053D7">
        <w:rPr>
          <w:rFonts w:ascii="Verdana" w:hAnsi="Verdana"/>
          <w:sz w:val="20"/>
          <w:lang w:val="en-GB"/>
        </w:rPr>
        <w:t xml:space="preserve">of </w:t>
      </w:r>
      <w:r w:rsidR="00C0342D" w:rsidRPr="00EF10E7">
        <w:rPr>
          <w:rFonts w:ascii="Verdana" w:hAnsi="Verdana"/>
          <w:sz w:val="20"/>
          <w:lang w:val="en-GB"/>
        </w:rPr>
        <w:t>aquifer</w:t>
      </w:r>
      <w:r w:rsidR="00B053D7">
        <w:rPr>
          <w:rFonts w:ascii="Verdana" w:hAnsi="Verdana"/>
          <w:sz w:val="20"/>
          <w:lang w:val="en-GB"/>
        </w:rPr>
        <w:t xml:space="preserve">s contaminated with uranium </w:t>
      </w:r>
      <w:r w:rsidR="00B053D7">
        <w:rPr>
          <w:rFonts w:ascii="Verdana" w:hAnsi="Verdana"/>
          <w:sz w:val="20"/>
          <w:lang w:val="en-GB"/>
        </w:rPr>
        <w:fldChar w:fldCharType="begin">
          <w:fldData xml:space="preserve">PEVuZE5vdGU+PENpdGU+PEF1dGhvcj5IYW5kbGV5PC9BdXRob3I+PFllYXI+MjAxMzwvWWVhcj48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</w:fldData>
        </w:fldChar>
      </w:r>
      <w:r w:rsidR="0066193C">
        <w:rPr>
          <w:rFonts w:ascii="Verdana" w:hAnsi="Verdana"/>
          <w:sz w:val="20"/>
          <w:lang w:val="en-GB"/>
        </w:rPr>
        <w:instrText xml:space="preserve"> ADDIN EN.CITE </w:instrText>
      </w:r>
      <w:r w:rsidR="0066193C">
        <w:rPr>
          <w:rFonts w:ascii="Verdana" w:hAnsi="Verdana"/>
          <w:sz w:val="20"/>
          <w:lang w:val="en-GB"/>
        </w:rPr>
        <w:fldChar w:fldCharType="begin">
          <w:fldData xml:space="preserve">PEVuZE5vdGU+PENpdGU+PEF1dGhvcj5IYW5kbGV5PC9BdXRob3I+PFllYXI+MjAxMzwvWWVhcj48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</w:fldData>
        </w:fldChar>
      </w:r>
      <w:r w:rsidR="0066193C">
        <w:rPr>
          <w:rFonts w:ascii="Verdana" w:hAnsi="Verdana"/>
          <w:sz w:val="20"/>
          <w:lang w:val="en-GB"/>
        </w:rPr>
        <w:instrText xml:space="preserve"> ADDIN EN.CITE.DATA </w:instrText>
      </w:r>
      <w:r w:rsidR="0066193C">
        <w:rPr>
          <w:rFonts w:ascii="Verdana" w:hAnsi="Verdana"/>
          <w:sz w:val="20"/>
          <w:lang w:val="en-GB"/>
        </w:rPr>
      </w:r>
      <w:r w:rsidR="0066193C">
        <w:rPr>
          <w:rFonts w:ascii="Verdana" w:hAnsi="Verdana"/>
          <w:sz w:val="20"/>
          <w:lang w:val="en-GB"/>
        </w:rPr>
        <w:fldChar w:fldCharType="end"/>
      </w:r>
      <w:r w:rsidR="00B053D7">
        <w:rPr>
          <w:rFonts w:ascii="Verdana" w:hAnsi="Verdana"/>
          <w:sz w:val="20"/>
          <w:lang w:val="en-GB"/>
        </w:rPr>
      </w:r>
      <w:r w:rsidR="00B053D7">
        <w:rPr>
          <w:rFonts w:ascii="Verdana" w:hAnsi="Verdana"/>
          <w:sz w:val="20"/>
          <w:lang w:val="en-GB"/>
        </w:rPr>
        <w:fldChar w:fldCharType="separate"/>
      </w:r>
      <w:r w:rsidR="0066193C">
        <w:rPr>
          <w:rFonts w:ascii="Verdana" w:hAnsi="Verdana"/>
          <w:noProof/>
          <w:sz w:val="20"/>
          <w:lang w:val="en-GB"/>
        </w:rPr>
        <w:t>(Handley et al., 2012; Handley et al., 2013)</w:t>
      </w:r>
      <w:r w:rsidR="00B053D7">
        <w:rPr>
          <w:rFonts w:ascii="Verdana" w:hAnsi="Verdana"/>
          <w:sz w:val="20"/>
          <w:lang w:val="en-GB"/>
        </w:rPr>
        <w:fldChar w:fldCharType="end"/>
      </w:r>
      <w:r w:rsidR="00C0342D" w:rsidRPr="00EF10E7">
        <w:rPr>
          <w:rFonts w:ascii="Verdana" w:hAnsi="Verdana"/>
          <w:sz w:val="20"/>
          <w:lang w:val="en-GB"/>
        </w:rPr>
        <w:t xml:space="preserve"> </w:t>
      </w:r>
      <w:r w:rsidR="00B053D7" w:rsidRPr="00B053D7">
        <w:rPr>
          <w:rFonts w:ascii="Verdana" w:hAnsi="Verdana"/>
          <w:sz w:val="20"/>
          <w:lang w:val="en-GB"/>
        </w:rPr>
        <w:t xml:space="preserve">and </w:t>
      </w:r>
      <w:r w:rsidR="00BD7C85">
        <w:rPr>
          <w:rFonts w:ascii="Verdana" w:hAnsi="Verdana"/>
          <w:sz w:val="20"/>
          <w:lang w:val="en-GB"/>
        </w:rPr>
        <w:t>CE</w:t>
      </w:r>
      <w:r w:rsidR="00B053D7" w:rsidRPr="00B053D7">
        <w:rPr>
          <w:rFonts w:ascii="Verdana" w:hAnsi="Verdana"/>
          <w:sz w:val="20"/>
          <w:lang w:val="en-GB"/>
        </w:rPr>
        <w:t xml:space="preserve">s </w:t>
      </w:r>
      <w:r w:rsidR="00B053D7">
        <w:rPr>
          <w:rFonts w:ascii="Verdana" w:hAnsi="Verdana"/>
          <w:sz w:val="20"/>
          <w:lang w:val="en-GB"/>
        </w:rPr>
        <w:fldChar w:fldCharType="begin"/>
      </w:r>
      <w:r w:rsidR="0066193C">
        <w:rPr>
          <w:rFonts w:ascii="Verdana" w:hAnsi="Verdana"/>
          <w:sz w:val="20"/>
          <w:lang w:val="en-GB"/>
        </w:rPr>
        <w:instrText xml:space="preserve"> ADDIN EN.CITE &lt;EndNote&gt;&lt;Cite&gt;&lt;Author&gt;Lee&lt;/Author&gt;&lt;Year&gt;2012&lt;/Year&gt;&lt;RecNum&gt;630&lt;/RecNum&gt;&lt;DisplayText&gt;(Lee et al., 2012)&lt;/DisplayText&gt;&lt;record&gt;&lt;rec-number&gt;630&lt;/rec-number&gt;&lt;foreign-keys&gt;&lt;key app="EN" db-id="0awspfw0cdftanew0wdv2sz1pwvrt0pdfz22" timestamp="1447157168"&gt;630&lt;/key&gt;&lt;/foreign-keys&gt;&lt;ref-type name="Journal Article"&gt;17&lt;/ref-type&gt;&lt;contributors&gt;&lt;authors&gt;&lt;author&gt;Lee, P. K. H.&lt;/author&gt;&lt;author&gt;Warnecke, F.&lt;/author&gt;&lt;author&gt;Brodie, E. L.&lt;/author&gt;&lt;author&gt;MacBeth, T. W.&lt;/author&gt;&lt;author&gt;Conrad, M. E.&lt;/author&gt;&lt;author&gt;Andersen, G. L.&lt;/author&gt;&lt;author&gt;Alvarez-Cohen, L.&lt;/author&gt;&lt;/authors&gt;&lt;/contributors&gt;&lt;auth-address&gt;Department of Civil and Environmental Engineering, University of California-Berkeley, Berkeley, CA, United States&amp;#xD;School of Energy and Environment, City University of Hong Kong, Hong Kong, Hong Kong&amp;#xD;Microbial Ecology Program, DOE Joint Genome Institute, Walnut Creek, CA, United States&amp;#xD;Earth Sciences Division, Lawrence Berkeley National Laboratory, Berkeley, CA, United States&amp;#xD;CDM, Helena, MT, United States&amp;#xD;Institute of Microbiology, Friedrich Schiller University of Jena, Germany&lt;/auth-address&gt;&lt;titles&gt;&lt;title&gt;Phylogenetic microarray analysis of a microbial community performing reductive dechlorination at a TCE-contaminated site&lt;/title&gt;&lt;secondary-title&gt;Environmental Science and Technology&lt;/secondary-title&gt;&lt;/titles&gt;&lt;periodical&gt;&lt;full-title&gt;Environmental Science and Technology&lt;/full-title&gt;&lt;abbr-1&gt;Environ. Sci. Technol.&lt;/abbr-1&gt;&lt;/periodical&gt;&lt;pages&gt;1044-1054&lt;/pages&gt;&lt;volume&gt;46&lt;/volume&gt;&lt;number&gt;2&lt;/number&gt;&lt;dates&gt;&lt;year&gt;2012&lt;/year&gt;&lt;/dates&gt;&lt;urls&gt;&lt;related-urls&gt;&lt;url&gt;http://www.scopus.com/inward/record.url?eid=2-s2.0-84855919501&amp;amp;partnerID=40&amp;amp;md5=1c99bec43f0bdd6f77dae4ad638f1a30&lt;/url&gt;&lt;/related-urls&gt;&lt;/urls&gt;&lt;electronic-resource-num&gt;10.1021/es203005k&lt;/electronic-resource-num&gt;&lt;remote-database-name&gt;Scopus&lt;/remote-database-name&gt;&lt;/record&gt;&lt;/Cite&gt;&lt;/EndNote&gt;</w:instrText>
      </w:r>
      <w:r w:rsidR="00B053D7">
        <w:rPr>
          <w:rFonts w:ascii="Verdana" w:hAnsi="Verdana"/>
          <w:sz w:val="20"/>
          <w:lang w:val="en-GB"/>
        </w:rPr>
        <w:fldChar w:fldCharType="separate"/>
      </w:r>
      <w:r w:rsidR="0066193C">
        <w:rPr>
          <w:rFonts w:ascii="Verdana" w:hAnsi="Verdana"/>
          <w:noProof/>
          <w:sz w:val="20"/>
          <w:lang w:val="en-GB"/>
        </w:rPr>
        <w:t>(Lee et al., 2012)</w:t>
      </w:r>
      <w:r w:rsidR="00B053D7">
        <w:rPr>
          <w:rFonts w:ascii="Verdana" w:hAnsi="Verdana"/>
          <w:sz w:val="20"/>
          <w:lang w:val="en-GB"/>
        </w:rPr>
        <w:fldChar w:fldCharType="end"/>
      </w:r>
      <w:r w:rsidR="00E93887">
        <w:rPr>
          <w:rFonts w:ascii="Verdana" w:hAnsi="Verdana"/>
          <w:sz w:val="20"/>
          <w:lang w:val="en-GB"/>
        </w:rPr>
        <w:t xml:space="preserve">. </w:t>
      </w:r>
      <w:r w:rsidR="007715BF">
        <w:rPr>
          <w:rFonts w:ascii="Verdana" w:hAnsi="Verdana"/>
          <w:sz w:val="20"/>
          <w:lang w:val="en-GB"/>
        </w:rPr>
        <w:t xml:space="preserve">The </w:t>
      </w:r>
      <w:r w:rsidR="00CA619F">
        <w:rPr>
          <w:rFonts w:ascii="Verdana" w:hAnsi="Verdana"/>
          <w:sz w:val="20"/>
          <w:lang w:val="en-GB"/>
        </w:rPr>
        <w:t xml:space="preserve">resulting </w:t>
      </w:r>
      <w:r w:rsidR="007E2261" w:rsidRPr="00EF10E7">
        <w:rPr>
          <w:rFonts w:ascii="Verdana" w:hAnsi="Verdana" w:cs="AdvMINION-I"/>
          <w:sz w:val="20"/>
          <w:lang w:val="en-GB"/>
        </w:rPr>
        <w:t>reduced</w:t>
      </w:r>
      <w:r w:rsidR="001163B9" w:rsidRPr="00EF10E7">
        <w:rPr>
          <w:rFonts w:ascii="Verdana" w:hAnsi="Verdana" w:cs="AdvMINION-I"/>
          <w:sz w:val="20"/>
          <w:lang w:val="en-GB"/>
        </w:rPr>
        <w:t xml:space="preserve"> sulfide </w:t>
      </w:r>
      <w:r w:rsidR="007E2261" w:rsidRPr="00EF10E7">
        <w:rPr>
          <w:rFonts w:ascii="Verdana" w:hAnsi="Verdana" w:cs="AdvMINION-I"/>
          <w:sz w:val="20"/>
          <w:lang w:val="en-GB"/>
        </w:rPr>
        <w:t>levels</w:t>
      </w:r>
      <w:r w:rsidR="001163B9" w:rsidRPr="00EF10E7">
        <w:rPr>
          <w:rFonts w:ascii="Verdana" w:hAnsi="Verdana" w:cs="AdvMINION-I"/>
          <w:sz w:val="20"/>
          <w:lang w:val="en-GB"/>
        </w:rPr>
        <w:t xml:space="preserve"> </w:t>
      </w:r>
      <w:r w:rsidR="008A6368">
        <w:rPr>
          <w:rFonts w:ascii="Verdana" w:hAnsi="Verdana" w:cs="AdvMINION-I"/>
          <w:sz w:val="20"/>
          <w:lang w:val="en-GB"/>
        </w:rPr>
        <w:t>can</w:t>
      </w:r>
      <w:r w:rsidR="00C00792">
        <w:rPr>
          <w:rFonts w:ascii="Verdana" w:hAnsi="Verdana" w:cs="AdvMINION-I"/>
          <w:sz w:val="20"/>
          <w:lang w:val="en-GB"/>
        </w:rPr>
        <w:t xml:space="preserve"> in turn</w:t>
      </w:r>
      <w:r w:rsidR="008A6368" w:rsidRPr="00EF10E7">
        <w:rPr>
          <w:rFonts w:ascii="Verdana" w:hAnsi="Verdana" w:cs="AdvMINION-I"/>
          <w:sz w:val="20"/>
          <w:lang w:val="en-GB"/>
        </w:rPr>
        <w:t xml:space="preserve"> </w:t>
      </w:r>
      <w:r w:rsidR="001163B9" w:rsidRPr="00EF10E7">
        <w:rPr>
          <w:rFonts w:ascii="Verdana" w:hAnsi="Verdana" w:cs="AdvMINION-I"/>
          <w:sz w:val="20"/>
          <w:lang w:val="en-GB"/>
        </w:rPr>
        <w:t xml:space="preserve">support reductive dechlorination </w:t>
      </w:r>
      <w:r w:rsidR="004D6BF3">
        <w:rPr>
          <w:rFonts w:ascii="Verdana" w:hAnsi="Verdana" w:cs="AdvMINION-I"/>
          <w:sz w:val="20"/>
          <w:lang w:val="en-GB"/>
        </w:rPr>
        <w:t xml:space="preserve">by decreasing the </w:t>
      </w:r>
      <w:r w:rsidR="001163B9" w:rsidRPr="00EF10E7">
        <w:rPr>
          <w:rFonts w:ascii="Verdana" w:hAnsi="Verdana" w:cs="AdvMINION-I"/>
          <w:sz w:val="20"/>
          <w:lang w:val="en-GB"/>
        </w:rPr>
        <w:t xml:space="preserve">toxicity of </w:t>
      </w:r>
      <w:r w:rsidR="00B242FC" w:rsidRPr="00EF10E7">
        <w:rPr>
          <w:rFonts w:ascii="Verdana" w:hAnsi="Verdana" w:cs="AdvMINION-I"/>
          <w:sz w:val="20"/>
          <w:lang w:val="en-GB"/>
        </w:rPr>
        <w:t>s</w:t>
      </w:r>
      <w:r w:rsidR="001163B9" w:rsidRPr="00EF10E7">
        <w:rPr>
          <w:rFonts w:ascii="Verdana" w:hAnsi="Verdana" w:cs="AdvMINION-I"/>
          <w:sz w:val="20"/>
          <w:lang w:val="en-GB"/>
        </w:rPr>
        <w:t xml:space="preserve">ulfide to </w:t>
      </w:r>
      <w:r w:rsidR="00DC275E" w:rsidRPr="00DC275E">
        <w:rPr>
          <w:rFonts w:ascii="Verdana" w:hAnsi="Verdana" w:cs="AdvMINION-I"/>
          <w:i/>
          <w:sz w:val="20"/>
          <w:lang w:val="en-GB"/>
        </w:rPr>
        <w:t>Dcm</w:t>
      </w:r>
      <w:r w:rsidR="001163B9" w:rsidRPr="00EF10E7">
        <w:rPr>
          <w:rFonts w:ascii="Verdana" w:hAnsi="Verdana" w:cs="AdvMINION-I"/>
          <w:sz w:val="20"/>
          <w:lang w:val="en-GB"/>
        </w:rPr>
        <w:t xml:space="preserve"> </w:t>
      </w:r>
      <w:r w:rsidR="001163B9" w:rsidRPr="00EF10E7">
        <w:rPr>
          <w:rFonts w:ascii="Verdana" w:hAnsi="Verdana" w:cs="AdvMINION-I"/>
          <w:sz w:val="20"/>
        </w:rPr>
        <w:fldChar w:fldCharType="begin">
          <w:fldData xml:space="preserve">PEVuZE5vdGU+PENpdGU+PEF1dGhvcj5Ib2VsZW48L0F1dGhvcj48WWVhcj4yMDA0PC9ZZWFyPjxS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</w:fldData>
        </w:fldChar>
      </w:r>
      <w:r w:rsidR="0066193C" w:rsidRPr="002B3B4D">
        <w:rPr>
          <w:rFonts w:ascii="Verdana" w:hAnsi="Verdana" w:cs="AdvMINION-I"/>
          <w:sz w:val="20"/>
          <w:lang w:val="en-GB"/>
        </w:rPr>
        <w:instrText xml:space="preserve"> ADDIN EN.CITE </w:instrText>
      </w:r>
      <w:r w:rsidR="0066193C">
        <w:rPr>
          <w:rFonts w:ascii="Verdana" w:hAnsi="Verdana" w:cs="AdvMINION-I"/>
          <w:sz w:val="20"/>
        </w:rPr>
        <w:fldChar w:fldCharType="begin">
          <w:fldData xml:space="preserve">PEVuZE5vdGU+PENpdGU+PEF1dGhvcj5Ib2VsZW48L0F1dGhvcj48WWVhcj4yMDA0PC9ZZWFyPjxS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</w:fldData>
        </w:fldChar>
      </w:r>
      <w:r w:rsidR="0066193C" w:rsidRPr="002B3B4D">
        <w:rPr>
          <w:rFonts w:ascii="Verdana" w:hAnsi="Verdana" w:cs="AdvMINION-I"/>
          <w:sz w:val="20"/>
          <w:lang w:val="en-GB"/>
        </w:rPr>
        <w:instrText xml:space="preserve"> ADDIN EN.CITE.DATA </w:instrText>
      </w:r>
      <w:r w:rsidR="0066193C">
        <w:rPr>
          <w:rFonts w:ascii="Verdana" w:hAnsi="Verdana" w:cs="AdvMINION-I"/>
          <w:sz w:val="20"/>
        </w:rPr>
      </w:r>
      <w:r w:rsidR="0066193C">
        <w:rPr>
          <w:rFonts w:ascii="Verdana" w:hAnsi="Verdana" w:cs="AdvMINION-I"/>
          <w:sz w:val="20"/>
        </w:rPr>
        <w:fldChar w:fldCharType="end"/>
      </w:r>
      <w:r w:rsidR="001163B9" w:rsidRPr="00EF10E7">
        <w:rPr>
          <w:rFonts w:ascii="Verdana" w:hAnsi="Verdana" w:cs="AdvMINION-I"/>
          <w:sz w:val="20"/>
        </w:rPr>
      </w:r>
      <w:r w:rsidR="001163B9" w:rsidRPr="00EF10E7">
        <w:rPr>
          <w:rFonts w:ascii="Verdana" w:hAnsi="Verdana" w:cs="AdvMINION-I"/>
          <w:sz w:val="20"/>
        </w:rPr>
        <w:fldChar w:fldCharType="separate"/>
      </w:r>
      <w:r w:rsidR="0066193C" w:rsidRPr="0066193C">
        <w:rPr>
          <w:rFonts w:ascii="Verdana" w:hAnsi="Verdana" w:cs="AdvMINION-I"/>
          <w:noProof/>
          <w:sz w:val="20"/>
          <w:lang w:val="en-GB"/>
        </w:rPr>
        <w:t>(Hoelen and Reinhard, 2004; He et al., 2005)</w:t>
      </w:r>
      <w:r w:rsidR="001163B9" w:rsidRPr="00EF10E7">
        <w:rPr>
          <w:rFonts w:ascii="Verdana" w:hAnsi="Verdana" w:cs="AdvMINION-I"/>
          <w:sz w:val="20"/>
        </w:rPr>
        <w:fldChar w:fldCharType="end"/>
      </w:r>
      <w:r w:rsidR="001163B9" w:rsidRPr="00EF10E7">
        <w:rPr>
          <w:rFonts w:ascii="Verdana" w:hAnsi="Verdana" w:cs="AdvMINION-I"/>
          <w:sz w:val="20"/>
          <w:lang w:val="en-GB"/>
        </w:rPr>
        <w:t xml:space="preserve">. </w:t>
      </w:r>
    </w:p>
    <w:p w:rsidR="00AE2022" w:rsidRDefault="00AE2022" w:rsidP="0025093E">
      <w:pPr>
        <w:pStyle w:val="CommentText"/>
        <w:spacing w:line="480" w:lineRule="auto"/>
      </w:pPr>
    </w:p>
    <w:p w:rsidR="00AE2022" w:rsidRPr="00AE2022" w:rsidRDefault="00AE2022" w:rsidP="0025093E">
      <w:pPr>
        <w:pStyle w:val="CommentText"/>
        <w:spacing w:line="480" w:lineRule="auto"/>
        <w:rPr>
          <w:rFonts w:cs="AdvMINION-I"/>
          <w:i/>
        </w:rPr>
      </w:pPr>
      <w:r w:rsidRPr="00AE2022">
        <w:rPr>
          <w:i/>
        </w:rPr>
        <w:t>Emergence of candid</w:t>
      </w:r>
      <w:r w:rsidR="00307F3C">
        <w:rPr>
          <w:i/>
        </w:rPr>
        <w:t>ate</w:t>
      </w:r>
      <w:r w:rsidRPr="00AE2022">
        <w:rPr>
          <w:i/>
        </w:rPr>
        <w:t xml:space="preserve"> phyl</w:t>
      </w:r>
      <w:r w:rsidR="00B644CF">
        <w:rPr>
          <w:i/>
        </w:rPr>
        <w:t>um</w:t>
      </w:r>
      <w:r w:rsidR="007C29E4">
        <w:rPr>
          <w:i/>
        </w:rPr>
        <w:t xml:space="preserve"> OD1</w:t>
      </w:r>
    </w:p>
    <w:p w:rsidR="00B533DF" w:rsidRDefault="008A6368" w:rsidP="00A05156">
      <w:pPr>
        <w:pStyle w:val="CommentText"/>
        <w:spacing w:line="480" w:lineRule="auto"/>
        <w:rPr>
          <w:rFonts w:cs="AdvMINION-I"/>
        </w:rPr>
      </w:pPr>
      <w:r>
        <w:rPr>
          <w:rFonts w:cs="AdvMINION-I"/>
        </w:rPr>
        <w:t xml:space="preserve">Members of the candidate phylum </w:t>
      </w:r>
      <w:r w:rsidR="00BD75B4">
        <w:rPr>
          <w:rFonts w:cs="AdvMINION-I"/>
        </w:rPr>
        <w:t xml:space="preserve">OD1 </w:t>
      </w:r>
      <w:ins w:id="123" w:author="Atashgahi, Siavash" w:date="2016-08-06T22:22:00Z">
        <w:r w:rsidR="00956F02">
          <w:rPr>
            <w:rFonts w:cs="AdvMINION-I"/>
          </w:rPr>
          <w:t xml:space="preserve">(also known as </w:t>
        </w:r>
        <w:r w:rsidR="00956F02" w:rsidRPr="00956F02">
          <w:rPr>
            <w:rFonts w:cs="AdvMINION-I"/>
          </w:rPr>
          <w:t>Parcubacteria</w:t>
        </w:r>
        <w:r w:rsidR="00956F02">
          <w:rPr>
            <w:rFonts w:cs="AdvMINION-I"/>
          </w:rPr>
          <w:t>)</w:t>
        </w:r>
      </w:ins>
      <w:ins w:id="124" w:author="Atashgahi, Siavash" w:date="2016-08-06T22:26:00Z">
        <w:r w:rsidR="004D669B">
          <w:rPr>
            <w:rFonts w:cs="AdvMINION-I"/>
          </w:rPr>
          <w:t xml:space="preserve"> </w:t>
        </w:r>
      </w:ins>
      <w:r w:rsidR="00563CD7">
        <w:rPr>
          <w:rFonts w:cs="AdvMINION-I"/>
        </w:rPr>
        <w:fldChar w:fldCharType="begin"/>
      </w:r>
      <w:r w:rsidR="00563CD7">
        <w:rPr>
          <w:rFonts w:cs="AdvMINION-I"/>
        </w:rPr>
        <w:instrText xml:space="preserve"> ADDIN EN.CITE &lt;EndNote&gt;&lt;Cite&gt;&lt;Author&gt;Brown&lt;/Author&gt;&lt;Year&gt;2015&lt;/Year&gt;&lt;RecNum&gt;905&lt;/RecNum&gt;&lt;DisplayText&gt;(Brown et al., 2015)&lt;/DisplayText&gt;&lt;record&gt;&lt;rec-number&gt;905&lt;/rec-number&gt;&lt;foreign-keys&gt;&lt;key app="EN" db-id="0awspfw0cdftanew0wdv2sz1pwvrt0pdfz22" timestamp="1470515148"&gt;905&lt;/key&gt;&lt;/foreign-keys&gt;&lt;ref-type name="Journal Article"&gt;17&lt;/ref-type&gt;&lt;contributors&gt;&lt;authors&gt;&lt;author&gt;Brown, C. T.&lt;/author&gt;&lt;author&gt;Hug, L. A.&lt;/author&gt;&lt;author&gt;Thomas, B. C.&lt;/author&gt;&lt;author&gt;Sharon, I.&lt;/author&gt;&lt;author&gt;Castelle, C. J.&lt;/author&gt;&lt;author&gt;Singh, A.&lt;/author&gt;&lt;author&gt;Wilkins, M. J.&lt;/author&gt;&lt;author&gt;Wrighton, K. C.&lt;/author&gt;&lt;author&gt;Williams, K. H.&lt;/author&gt;&lt;author&gt;Banfield, J. F.&lt;/author&gt;&lt;/authors&gt;&lt;/contributors&gt;&lt;auth-address&gt;Department of Plant and Microbial Biology, University of California, Berkeley, CA, United States&amp;#xD;Department of Earth and Planetary Science, University of California, Berkeley, CA, United States&amp;#xD;School of Earth Sciences, Ohio State University, Columbus, OH, United States&amp;#xD;Department of Microbiology, Ohio State University, Columbus, OH, United States&amp;#xD;Earth Sciences Division, Lawrence Berkeley National Laboratory, Berkeley, CA, United States&amp;#xD;Department of Environmental Science, Policy, and Management, University of California, Berkeley, CA, United States&lt;/auth-address&gt;&lt;titles&gt;&lt;title&gt;Unusual biology across a group comprising more than 15% of domain Bacteria&lt;/title&gt;&lt;secondary-title&gt;Nature&lt;/secondary-title&gt;&lt;/titles&gt;&lt;periodical&gt;&lt;full-title&gt;Nature&lt;/full-title&gt;&lt;/periodical&gt;&lt;pages&gt;208-211&lt;/pages&gt;&lt;volume&gt;523&lt;/volume&gt;&lt;number&gt;7559&lt;/number&gt;&lt;dates&gt;&lt;year&gt;2015&lt;/year&gt;&lt;/dates&gt;&lt;urls&gt;&lt;related-urls&gt;&lt;url&gt;https://www.scopus.com/inward/record.uri?eid=2-s2.0-84936942726&amp;amp;partnerID=40&amp;amp;md5=aff29d942dbf8d9e248e60ee70379e57&lt;/url&gt;&lt;/related-urls&gt;&lt;/urls&gt;&lt;electronic-resource-num&gt;10.1038/nature14486&lt;/electronic-resource-num&gt;&lt;remote-database-name&gt;Scopus&lt;/remote-database-name&gt;&lt;/record&gt;&lt;/Cite&gt;&lt;/EndNote&gt;</w:instrText>
      </w:r>
      <w:r w:rsidR="00563CD7">
        <w:rPr>
          <w:rFonts w:cs="AdvMINION-I"/>
        </w:rPr>
        <w:fldChar w:fldCharType="separate"/>
      </w:r>
      <w:r w:rsidR="00563CD7">
        <w:rPr>
          <w:rFonts w:cs="AdvMINION-I"/>
          <w:noProof/>
        </w:rPr>
        <w:t>(Brown et al., 2015)</w:t>
      </w:r>
      <w:r w:rsidR="00563CD7">
        <w:rPr>
          <w:rFonts w:cs="AdvMINION-I"/>
        </w:rPr>
        <w:fldChar w:fldCharType="end"/>
      </w:r>
      <w:ins w:id="125" w:author="Atashgahi, Siavash" w:date="2016-08-06T22:22:00Z">
        <w:r w:rsidR="00956F02">
          <w:rPr>
            <w:rFonts w:cs="AdvMINION-I"/>
          </w:rPr>
          <w:t xml:space="preserve"> </w:t>
        </w:r>
      </w:ins>
      <w:r w:rsidR="007D07C0">
        <w:rPr>
          <w:rFonts w:cs="AdvMINION-I"/>
        </w:rPr>
        <w:t xml:space="preserve">have </w:t>
      </w:r>
      <w:r w:rsidR="00BD75B4">
        <w:rPr>
          <w:rFonts w:cs="AdvMINION-I"/>
        </w:rPr>
        <w:t xml:space="preserve">mostly </w:t>
      </w:r>
      <w:r w:rsidR="007D07C0">
        <w:rPr>
          <w:rFonts w:cs="AdvMINION-I"/>
        </w:rPr>
        <w:t xml:space="preserve">been </w:t>
      </w:r>
      <w:r w:rsidR="00682D50">
        <w:rPr>
          <w:rFonts w:cs="AdvMINION-I"/>
        </w:rPr>
        <w:t>connected with</w:t>
      </w:r>
      <w:r w:rsidR="00BD75B4">
        <w:rPr>
          <w:rFonts w:cs="AdvMINION-I"/>
        </w:rPr>
        <w:t xml:space="preserve"> suboxic and anoxic pristine sulfur-rich environments</w:t>
      </w:r>
      <w:r w:rsidR="001B64FF">
        <w:rPr>
          <w:rFonts w:cs="AdvMINION-I"/>
        </w:rPr>
        <w:t xml:space="preserve"> </w:t>
      </w:r>
      <w:r w:rsidR="001B64FF">
        <w:rPr>
          <w:rFonts w:cs="AdvMINION-I"/>
        </w:rPr>
        <w:fldChar w:fldCharType="begin">
          <w:fldData xml:space="preserve">PEVuZE5vdGU+PENpdGU+PEF1dGhvcj5CcmnDqWU8L0F1dGhvcj48WWVhcj4yMDA3PC9ZZWFyPjxS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</w:fldData>
        </w:fldChar>
      </w:r>
      <w:r w:rsidR="0066193C">
        <w:rPr>
          <w:rFonts w:cs="AdvMINION-I"/>
        </w:rPr>
        <w:instrText xml:space="preserve"> ADDIN EN.CITE </w:instrText>
      </w:r>
      <w:r w:rsidR="0066193C">
        <w:rPr>
          <w:rFonts w:cs="AdvMINION-I"/>
        </w:rPr>
        <w:fldChar w:fldCharType="begin">
          <w:fldData xml:space="preserve">PEVuZE5vdGU+PENpdGU+PEF1dGhvcj5CcmnDqWU8L0F1dGhvcj48WWVhcj4yMDA3PC9ZZWFyPjxS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</w:fldData>
        </w:fldChar>
      </w:r>
      <w:r w:rsidR="0066193C">
        <w:rPr>
          <w:rFonts w:cs="AdvMINION-I"/>
        </w:rPr>
        <w:instrText xml:space="preserve"> ADDIN EN.CITE.DATA </w:instrText>
      </w:r>
      <w:r w:rsidR="0066193C">
        <w:rPr>
          <w:rFonts w:cs="AdvMINION-I"/>
        </w:rPr>
      </w:r>
      <w:r w:rsidR="0066193C">
        <w:rPr>
          <w:rFonts w:cs="AdvMINION-I"/>
        </w:rPr>
        <w:fldChar w:fldCharType="end"/>
      </w:r>
      <w:r w:rsidR="001B64FF">
        <w:rPr>
          <w:rFonts w:cs="AdvMINION-I"/>
        </w:rPr>
      </w:r>
      <w:r w:rsidR="001B64FF">
        <w:rPr>
          <w:rFonts w:cs="AdvMINION-I"/>
        </w:rPr>
        <w:fldChar w:fldCharType="separate"/>
      </w:r>
      <w:r w:rsidR="0066193C">
        <w:rPr>
          <w:rFonts w:cs="AdvMINION-I"/>
          <w:noProof/>
        </w:rPr>
        <w:t>(Elshahed et al., 2005; Briée et al., 2007; Peura et al., 2012)</w:t>
      </w:r>
      <w:r w:rsidR="001B64FF">
        <w:rPr>
          <w:rFonts w:cs="AdvMINION-I"/>
        </w:rPr>
        <w:fldChar w:fldCharType="end"/>
      </w:r>
      <w:r w:rsidR="001728A2">
        <w:rPr>
          <w:rFonts w:cs="AdvMINION-I"/>
        </w:rPr>
        <w:t xml:space="preserve">. However, OD1 </w:t>
      </w:r>
      <w:r w:rsidR="001728A2">
        <w:rPr>
          <w:rFonts w:cs="AdvMINION-I"/>
        </w:rPr>
        <w:fldChar w:fldCharType="begin">
          <w:fldData xml:space="preserve">PEVuZE5vdGU+PENpdGU+PEF1dGhvcj5HaWhyaW5nPC9BdXRob3I+PFllYXI+MjAxMTwvWWVhcj48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</w:fldData>
        </w:fldChar>
      </w:r>
      <w:r w:rsidR="00563CD7">
        <w:rPr>
          <w:rFonts w:cs="AdvMINION-I"/>
        </w:rPr>
        <w:instrText xml:space="preserve"> ADDIN EN.CITE </w:instrText>
      </w:r>
      <w:r w:rsidR="00563CD7">
        <w:rPr>
          <w:rFonts w:cs="AdvMINION-I"/>
        </w:rPr>
        <w:fldChar w:fldCharType="begin">
          <w:fldData xml:space="preserve">PEVuZE5vdGU+PENpdGU+PEF1dGhvcj5HaWhyaW5nPC9BdXRob3I+PFllYXI+MjAxMTwvWWVhcj48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</w:fldData>
        </w:fldChar>
      </w:r>
      <w:r w:rsidR="00563CD7">
        <w:rPr>
          <w:rFonts w:cs="AdvMINION-I"/>
        </w:rPr>
        <w:instrText xml:space="preserve"> ADDIN EN.CITE.DATA </w:instrText>
      </w:r>
      <w:r w:rsidR="00563CD7">
        <w:rPr>
          <w:rFonts w:cs="AdvMINION-I"/>
        </w:rPr>
      </w:r>
      <w:r w:rsidR="00563CD7">
        <w:rPr>
          <w:rFonts w:cs="AdvMINION-I"/>
        </w:rPr>
        <w:fldChar w:fldCharType="end"/>
      </w:r>
      <w:r w:rsidR="001728A2">
        <w:rPr>
          <w:rFonts w:cs="AdvMINION-I"/>
        </w:rPr>
      </w:r>
      <w:r w:rsidR="001728A2">
        <w:rPr>
          <w:rFonts w:cs="AdvMINION-I"/>
        </w:rPr>
        <w:fldChar w:fldCharType="separate"/>
      </w:r>
      <w:r w:rsidR="00563CD7">
        <w:rPr>
          <w:rFonts w:cs="AdvMINION-I"/>
          <w:noProof/>
        </w:rPr>
        <w:t>(Gihring et al., 2011; Kocur et al., 2016)</w:t>
      </w:r>
      <w:r w:rsidR="001728A2">
        <w:rPr>
          <w:rFonts w:cs="AdvMINION-I"/>
        </w:rPr>
        <w:fldChar w:fldCharType="end"/>
      </w:r>
      <w:r w:rsidR="001728A2">
        <w:rPr>
          <w:rFonts w:cs="AdvMINION-I"/>
        </w:rPr>
        <w:t xml:space="preserve"> and </w:t>
      </w:r>
      <w:r>
        <w:rPr>
          <w:rFonts w:cs="AdvMINION-I"/>
        </w:rPr>
        <w:t>another</w:t>
      </w:r>
      <w:r w:rsidR="001728A2">
        <w:rPr>
          <w:rFonts w:cs="AdvMINION-I"/>
        </w:rPr>
        <w:t xml:space="preserve"> candidate division, OP11</w:t>
      </w:r>
      <w:ins w:id="126" w:author="Atashgahi, Siavash" w:date="2016-08-06T22:26:00Z">
        <w:r w:rsidR="004D669B">
          <w:rPr>
            <w:rFonts w:cs="AdvMINION-I"/>
          </w:rPr>
          <w:t xml:space="preserve"> (</w:t>
        </w:r>
      </w:ins>
      <w:ins w:id="127" w:author="Atashgahi, Siavash" w:date="2016-08-06T22:28:00Z">
        <w:r w:rsidR="004D669B" w:rsidRPr="004D669B">
          <w:rPr>
            <w:rFonts w:cs="AdvMINION-I"/>
          </w:rPr>
          <w:t>Microgenomates</w:t>
        </w:r>
        <w:r w:rsidR="004D669B">
          <w:rPr>
            <w:rFonts w:cs="AdvMINION-I"/>
          </w:rPr>
          <w:t>)</w:t>
        </w:r>
      </w:ins>
      <w:r w:rsidR="001728A2">
        <w:rPr>
          <w:rFonts w:cs="AdvMINION-I"/>
        </w:rPr>
        <w:t xml:space="preserve">, </w:t>
      </w:r>
      <w:r w:rsidR="001728A2">
        <w:rPr>
          <w:rFonts w:cs="AdvMINION-I"/>
        </w:rPr>
        <w:fldChar w:fldCharType="begin"/>
      </w:r>
      <w:r w:rsidR="0066193C">
        <w:rPr>
          <w:rFonts w:cs="AdvMINION-I"/>
        </w:rPr>
        <w:instrText xml:space="preserve"> ADDIN EN.CITE &lt;EndNote&gt;&lt;Cite&gt;&lt;Author&gt;Lee&lt;/Author&gt;&lt;Year&gt;2012&lt;/Year&gt;&lt;RecNum&gt;630&lt;/RecNum&gt;&lt;DisplayText&gt;(Lee et al., 2012)&lt;/DisplayText&gt;&lt;record&gt;&lt;rec-number&gt;630&lt;/rec-number&gt;&lt;foreign-keys&gt;&lt;key app="EN" db-id="0awspfw0cdftanew0wdv2sz1pwvrt0pdfz22" timestamp="1447157168"&gt;630&lt;/key&gt;&lt;/foreign-keys&gt;&lt;ref-type name="Journal Article"&gt;17&lt;/ref-type&gt;&lt;contributors&gt;&lt;authors&gt;&lt;author&gt;Lee, P. K. H.&lt;/author&gt;&lt;author&gt;Warnecke, F.&lt;/author&gt;&lt;author&gt;Brodie, E. L.&lt;/author&gt;&lt;author&gt;MacBeth, T. W.&lt;/author&gt;&lt;author&gt;Conrad, M. E.&lt;/author&gt;&lt;author&gt;Andersen, G. L.&lt;/author&gt;&lt;author&gt;Alvarez-Cohen, L.&lt;/author&gt;&lt;/authors&gt;&lt;/contributors&gt;&lt;auth-address&gt;Department of Civil and Environmental Engineering, University of California-Berkeley, Berkeley, CA, United States&amp;#xD;School of Energy and Environment, City University of Hong Kong, Hong Kong, Hong Kong&amp;#xD;Microbial Ecology Program, DOE Joint Genome Institute, Walnut Creek, CA, United States&amp;#xD;Earth Sciences Division, Lawrence Berkeley National Laboratory, Berkeley, CA, United States&amp;#xD;CDM, Helena, MT, United States&amp;#xD;Institute of Microbiology, Friedrich Schiller University of Jena, Germany&lt;/auth-address&gt;&lt;titles&gt;&lt;title&gt;Phylogenetic microarray analysis of a microbial community performing reductive dechlorination at a TCE-contaminated site&lt;/title&gt;&lt;secondary-title&gt;Environmental Science and Technology&lt;/secondary-title&gt;&lt;/titles&gt;&lt;periodical&gt;&lt;full-title&gt;Environmental Science and Technology&lt;/full-title&gt;&lt;abbr-1&gt;Environ. Sci. Technol.&lt;/abbr-1&gt;&lt;/periodical&gt;&lt;pages&gt;1044-1054&lt;/pages&gt;&lt;volume&gt;46&lt;/volume&gt;&lt;number&gt;2&lt;/number&gt;&lt;dates&gt;&lt;year&gt;2012&lt;/year&gt;&lt;/dates&gt;&lt;urls&gt;&lt;related-urls&gt;&lt;url&gt;http://www.scopus.com/inward/record.url?eid=2-s2.0-84855919501&amp;amp;partnerID=40&amp;amp;md5=1c99bec43f0bdd6f77dae4ad638f1a30&lt;/url&gt;&lt;/related-urls&gt;&lt;/urls&gt;&lt;electronic-resource-num&gt;10.1021/es203005k&lt;/electronic-resource-num&gt;&lt;remote-database-name&gt;Scopus&lt;/remote-database-name&gt;&lt;/record&gt;&lt;/Cite&gt;&lt;/EndNote&gt;</w:instrText>
      </w:r>
      <w:r w:rsidR="001728A2">
        <w:rPr>
          <w:rFonts w:cs="AdvMINION-I"/>
        </w:rPr>
        <w:fldChar w:fldCharType="separate"/>
      </w:r>
      <w:r w:rsidR="0066193C">
        <w:rPr>
          <w:rFonts w:cs="AdvMINION-I"/>
          <w:noProof/>
        </w:rPr>
        <w:t>(Lee et al., 2012)</w:t>
      </w:r>
      <w:r w:rsidR="001728A2">
        <w:rPr>
          <w:rFonts w:cs="AdvMINION-I"/>
        </w:rPr>
        <w:fldChar w:fldCharType="end"/>
      </w:r>
      <w:r w:rsidR="001728A2">
        <w:rPr>
          <w:rFonts w:cs="AdvMINION-I"/>
        </w:rPr>
        <w:t xml:space="preserve"> also </w:t>
      </w:r>
      <w:r w:rsidR="00FC4D61">
        <w:rPr>
          <w:rFonts w:cs="AdvMINION-I"/>
        </w:rPr>
        <w:t>appear</w:t>
      </w:r>
      <w:r w:rsidR="00682D50">
        <w:rPr>
          <w:rFonts w:cs="AdvMINION-I"/>
        </w:rPr>
        <w:t>ed</w:t>
      </w:r>
      <w:r w:rsidR="00FC4D61">
        <w:rPr>
          <w:rFonts w:cs="AdvMINION-I"/>
        </w:rPr>
        <w:t xml:space="preserve"> </w:t>
      </w:r>
      <w:r w:rsidR="001728A2">
        <w:rPr>
          <w:rFonts w:cs="AdvMINION-I"/>
        </w:rPr>
        <w:t xml:space="preserve">at </w:t>
      </w:r>
      <w:r>
        <w:rPr>
          <w:rFonts w:cs="AdvMINION-I"/>
        </w:rPr>
        <w:t xml:space="preserve">a </w:t>
      </w:r>
      <w:r w:rsidR="001728A2">
        <w:rPr>
          <w:rFonts w:cs="AdvMINION-I"/>
        </w:rPr>
        <w:t>late</w:t>
      </w:r>
      <w:r>
        <w:rPr>
          <w:rFonts w:cs="AdvMINION-I"/>
        </w:rPr>
        <w:t>r stage during</w:t>
      </w:r>
      <w:r w:rsidR="001728A2">
        <w:rPr>
          <w:rFonts w:cs="AdvMINION-I"/>
        </w:rPr>
        <w:t xml:space="preserve"> </w:t>
      </w:r>
      <w:r w:rsidR="002158A4">
        <w:rPr>
          <w:rFonts w:cs="AdvMINION-I"/>
        </w:rPr>
        <w:t xml:space="preserve">aquifer </w:t>
      </w:r>
      <w:r w:rsidR="002158A4">
        <w:rPr>
          <w:rFonts w:cs="AdvMINION-I"/>
        </w:rPr>
        <w:lastRenderedPageBreak/>
        <w:t xml:space="preserve">biostimulation </w:t>
      </w:r>
      <w:r w:rsidR="001F763F">
        <w:rPr>
          <w:rFonts w:cs="AdvMINION-I"/>
        </w:rPr>
        <w:t xml:space="preserve">for </w:t>
      </w:r>
      <w:r w:rsidR="00D76AE2">
        <w:rPr>
          <w:rFonts w:cs="AdvMINION-I"/>
        </w:rPr>
        <w:t xml:space="preserve">uranium </w:t>
      </w:r>
      <w:r w:rsidR="001F763F">
        <w:rPr>
          <w:rFonts w:cs="AdvMINION-I"/>
        </w:rPr>
        <w:t xml:space="preserve">and </w:t>
      </w:r>
      <w:r w:rsidR="00D76AE2">
        <w:rPr>
          <w:rFonts w:cs="AdvMINION-I"/>
        </w:rPr>
        <w:t xml:space="preserve">CE </w:t>
      </w:r>
      <w:r w:rsidR="001F763F">
        <w:rPr>
          <w:rFonts w:cs="AdvMINION-I"/>
        </w:rPr>
        <w:t xml:space="preserve">bioremediation </w:t>
      </w:r>
      <w:r w:rsidR="00C30D4B">
        <w:rPr>
          <w:rFonts w:cs="AdvMINION-I"/>
        </w:rPr>
        <w:fldChar w:fldCharType="begin">
          <w:fldData xml:space="preserve">PEVuZE5vdGU+PENpdGU+PEF1dGhvcj5XcmlnaHRvbjwvQXV0aG9yPjxZZWFyPjIwMTI8L1llYXI+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</w:fldData>
        </w:fldChar>
      </w:r>
      <w:r w:rsidR="00C30D4B">
        <w:rPr>
          <w:rFonts w:cs="AdvMINION-I"/>
        </w:rPr>
        <w:instrText xml:space="preserve"> ADDIN EN.CITE </w:instrText>
      </w:r>
      <w:r w:rsidR="00C30D4B">
        <w:rPr>
          <w:rFonts w:cs="AdvMINION-I"/>
        </w:rPr>
        <w:fldChar w:fldCharType="begin">
          <w:fldData xml:space="preserve">PEVuZE5vdGU+PENpdGU+PEF1dGhvcj5XcmlnaHRvbjwvQXV0aG9yPjxZZWFyPjIwMTI8L1llYXI+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</w:fldData>
        </w:fldChar>
      </w:r>
      <w:r w:rsidR="00C30D4B">
        <w:rPr>
          <w:rFonts w:cs="AdvMINION-I"/>
        </w:rPr>
        <w:instrText xml:space="preserve"> ADDIN EN.CITE.DATA </w:instrText>
      </w:r>
      <w:r w:rsidR="00C30D4B">
        <w:rPr>
          <w:rFonts w:cs="AdvMINION-I"/>
        </w:rPr>
      </w:r>
      <w:r w:rsidR="00C30D4B">
        <w:rPr>
          <w:rFonts w:cs="AdvMINION-I"/>
        </w:rPr>
        <w:fldChar w:fldCharType="end"/>
      </w:r>
      <w:r w:rsidR="00C30D4B">
        <w:rPr>
          <w:rFonts w:cs="AdvMINION-I"/>
        </w:rPr>
      </w:r>
      <w:r w:rsidR="00C30D4B">
        <w:rPr>
          <w:rFonts w:cs="AdvMINION-I"/>
        </w:rPr>
        <w:fldChar w:fldCharType="separate"/>
      </w:r>
      <w:r w:rsidR="00C30D4B">
        <w:rPr>
          <w:rFonts w:cs="AdvMINION-I"/>
          <w:noProof/>
        </w:rPr>
        <w:t>(Elshahed et al., 2005; Wrighton et al., 2012)</w:t>
      </w:r>
      <w:r w:rsidR="00C30D4B">
        <w:rPr>
          <w:rFonts w:cs="AdvMINION-I"/>
        </w:rPr>
        <w:fldChar w:fldCharType="end"/>
      </w:r>
      <w:r w:rsidR="002B3B4D">
        <w:rPr>
          <w:rFonts w:cs="AdvMINION-I"/>
        </w:rPr>
        <w:t xml:space="preserve">. </w:t>
      </w:r>
      <w:ins w:id="128" w:author="Atashgahi, Siavash" w:date="2016-08-06T22:31:00Z">
        <w:r w:rsidR="004D669B">
          <w:rPr>
            <w:rFonts w:cs="AdvMINION-I"/>
          </w:rPr>
          <w:t xml:space="preserve">Interestingly, </w:t>
        </w:r>
      </w:ins>
      <w:ins w:id="129" w:author="Atashgahi, Siavash" w:date="2016-08-06T22:32:00Z">
        <w:r w:rsidR="004D669B">
          <w:rPr>
            <w:rFonts w:cs="AdvMINION-I"/>
          </w:rPr>
          <w:t xml:space="preserve">the study of </w:t>
        </w:r>
      </w:ins>
      <w:r w:rsidR="006E75E4">
        <w:rPr>
          <w:rFonts w:cs="AdvMINION-I"/>
        </w:rPr>
        <w:fldChar w:fldCharType="begin">
          <w:fldData xml:space="preserve">PEVuZE5vdGU+PENpdGU+PEF1dGhvcj5Lb2N1cjwvQXV0aG9yPjxZZWFyPjIwMTY8L1llYXI+PFJl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</w:fldData>
        </w:fldChar>
      </w:r>
      <w:r w:rsidR="00841836">
        <w:rPr>
          <w:rFonts w:cs="AdvMINION-I"/>
        </w:rPr>
        <w:instrText xml:space="preserve"> ADDIN EN.CITE </w:instrText>
      </w:r>
      <w:r w:rsidR="00841836">
        <w:rPr>
          <w:rFonts w:cs="AdvMINION-I"/>
        </w:rPr>
        <w:fldChar w:fldCharType="begin">
          <w:fldData xml:space="preserve">PEVuZE5vdGU+PENpdGU+PEF1dGhvcj5Lb2N1cjwvQXV0aG9yPjxZZWFyPjIwMTY8L1llYXI+PFJl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</w:fldData>
        </w:fldChar>
      </w:r>
      <w:r w:rsidR="00841836">
        <w:rPr>
          <w:rFonts w:cs="AdvMINION-I"/>
        </w:rPr>
        <w:instrText xml:space="preserve"> ADDIN EN.CITE.DATA </w:instrText>
      </w:r>
      <w:r w:rsidR="00841836">
        <w:rPr>
          <w:rFonts w:cs="AdvMINION-I"/>
        </w:rPr>
      </w:r>
      <w:r w:rsidR="00841836">
        <w:rPr>
          <w:rFonts w:cs="AdvMINION-I"/>
        </w:rPr>
        <w:fldChar w:fldCharType="end"/>
      </w:r>
      <w:r w:rsidR="006E75E4">
        <w:rPr>
          <w:rFonts w:cs="AdvMINION-I"/>
        </w:rPr>
      </w:r>
      <w:r w:rsidR="006E75E4">
        <w:rPr>
          <w:rFonts w:cs="AdvMINION-I"/>
        </w:rPr>
        <w:fldChar w:fldCharType="separate"/>
      </w:r>
      <w:r w:rsidR="00841836">
        <w:rPr>
          <w:rFonts w:cs="AdvMINION-I"/>
          <w:noProof/>
        </w:rPr>
        <w:t xml:space="preserve">Kocur et al., </w:t>
      </w:r>
      <w:r w:rsidR="0076257A">
        <w:rPr>
          <w:rFonts w:cs="AdvMINION-I"/>
          <w:noProof/>
        </w:rPr>
        <w:t>(</w:t>
      </w:r>
      <w:r w:rsidR="00841836">
        <w:rPr>
          <w:rFonts w:cs="AdvMINION-I"/>
          <w:noProof/>
        </w:rPr>
        <w:t>2016)</w:t>
      </w:r>
      <w:r w:rsidR="006E75E4">
        <w:rPr>
          <w:rFonts w:cs="AdvMINION-I"/>
        </w:rPr>
        <w:fldChar w:fldCharType="end"/>
      </w:r>
      <w:ins w:id="130" w:author="Stams, Fons" w:date="2016-08-09T16:11:00Z">
        <w:r w:rsidR="006606C5">
          <w:rPr>
            <w:rFonts w:cs="AdvMINION-I"/>
          </w:rPr>
          <w:t xml:space="preserve"> </w:t>
        </w:r>
      </w:ins>
      <w:ins w:id="131" w:author="Atashgahi, Siavash" w:date="2016-08-06T22:34:00Z">
        <w:r w:rsidR="004D669B">
          <w:rPr>
            <w:rFonts w:cs="AdvMINION-I"/>
          </w:rPr>
          <w:t xml:space="preserve">showed </w:t>
        </w:r>
      </w:ins>
      <w:ins w:id="132" w:author="Atashgahi, Siavash" w:date="2016-08-06T22:35:00Z">
        <w:r w:rsidR="007F2B0F">
          <w:rPr>
            <w:rFonts w:cs="AdvMINION-I"/>
          </w:rPr>
          <w:t xml:space="preserve">dominance of OD1 </w:t>
        </w:r>
        <w:r w:rsidR="007F2B0F" w:rsidRPr="007F2B0F">
          <w:rPr>
            <w:rFonts w:cs="AdvMINION-I"/>
          </w:rPr>
          <w:t>where</w:t>
        </w:r>
      </w:ins>
      <w:ins w:id="133" w:author="Atashgahi, Siavash" w:date="2016-08-06T22:36:00Z">
        <w:r w:rsidR="007F2B0F">
          <w:rPr>
            <w:rFonts w:cs="AdvMINION-I"/>
          </w:rPr>
          <w:t xml:space="preserve"> </w:t>
        </w:r>
      </w:ins>
      <w:ins w:id="134" w:author="Stams, Fons" w:date="2016-08-09T16:11:00Z">
        <w:r w:rsidR="006606C5">
          <w:rPr>
            <w:rFonts w:cs="AdvMINION-I"/>
          </w:rPr>
          <w:t>the environment was not stron</w:t>
        </w:r>
      </w:ins>
      <w:ins w:id="135" w:author="Stams, Fons" w:date="2016-08-09T16:12:00Z">
        <w:r w:rsidR="006606C5">
          <w:rPr>
            <w:rFonts w:cs="AdvMINION-I"/>
          </w:rPr>
          <w:t>gly</w:t>
        </w:r>
      </w:ins>
      <w:ins w:id="136" w:author="Atashgahi, Siavash" w:date="2016-08-06T22:43:00Z">
        <w:r w:rsidR="007F2B0F">
          <w:rPr>
            <w:rFonts w:cs="AdvMINION-I"/>
          </w:rPr>
          <w:t xml:space="preserve"> reduc</w:t>
        </w:r>
      </w:ins>
      <w:ins w:id="137" w:author="Stams, Fons" w:date="2016-08-09T16:12:00Z">
        <w:r w:rsidR="006606C5">
          <w:rPr>
            <w:rFonts w:cs="AdvMINION-I"/>
          </w:rPr>
          <w:t>ed</w:t>
        </w:r>
      </w:ins>
      <w:ins w:id="138" w:author="Atashgahi, Siavash" w:date="2016-08-06T22:43:00Z">
        <w:r w:rsidR="007F2B0F">
          <w:rPr>
            <w:rFonts w:cs="AdvMINION-I"/>
          </w:rPr>
          <w:t xml:space="preserve"> (</w:t>
        </w:r>
      </w:ins>
      <w:ins w:id="139" w:author="Atashgahi, Siavash" w:date="2016-08-06T22:35:00Z">
        <w:r w:rsidR="007F2B0F" w:rsidRPr="007F2B0F">
          <w:rPr>
            <w:rFonts w:cs="AdvMINION-I"/>
          </w:rPr>
          <w:t>−80 to −140 mV</w:t>
        </w:r>
      </w:ins>
      <w:ins w:id="140" w:author="Atashgahi, Siavash" w:date="2016-08-06T22:43:00Z">
        <w:r w:rsidR="007F2B0F">
          <w:rPr>
            <w:rFonts w:cs="AdvMINION-I"/>
          </w:rPr>
          <w:t>)</w:t>
        </w:r>
      </w:ins>
      <w:ins w:id="141" w:author="Stams, Fons" w:date="2016-08-09T16:12:00Z">
        <w:r w:rsidR="006606C5">
          <w:rPr>
            <w:rFonts w:cs="AdvMINION-I"/>
          </w:rPr>
          <w:t>.</w:t>
        </w:r>
      </w:ins>
      <w:r w:rsidR="007F2B0F">
        <w:rPr>
          <w:rFonts w:cs="AdvMINION-I"/>
        </w:rPr>
        <w:t xml:space="preserve"> </w:t>
      </w:r>
      <w:ins w:id="142" w:author="Stams, Fons" w:date="2016-08-09T16:12:00Z">
        <w:r w:rsidR="006606C5">
          <w:rPr>
            <w:rFonts w:cs="AdvMINION-I"/>
          </w:rPr>
          <w:t>This</w:t>
        </w:r>
      </w:ins>
      <w:ins w:id="143" w:author="Atashgahi, Siavash" w:date="2016-08-06T22:37:00Z">
        <w:r w:rsidR="007F2B0F">
          <w:rPr>
            <w:rFonts w:cs="AdvMINION-I"/>
          </w:rPr>
          <w:t xml:space="preserve"> may</w:t>
        </w:r>
      </w:ins>
      <w:ins w:id="144" w:author="Atashgahi, Siavash" w:date="2016-08-06T22:36:00Z">
        <w:r w:rsidR="007F2B0F">
          <w:rPr>
            <w:rFonts w:cs="AdvMINION-I"/>
          </w:rPr>
          <w:t xml:space="preserve"> </w:t>
        </w:r>
      </w:ins>
      <w:ins w:id="145" w:author="Atashgahi, Siavash" w:date="2016-08-06T22:37:00Z">
        <w:r w:rsidR="007F2B0F">
          <w:rPr>
            <w:rFonts w:cs="AdvMINION-I"/>
          </w:rPr>
          <w:t>explain</w:t>
        </w:r>
      </w:ins>
      <w:ins w:id="146" w:author="Atashgahi, Siavash" w:date="2016-08-06T22:36:00Z">
        <w:r w:rsidR="007F2B0F">
          <w:rPr>
            <w:rFonts w:cs="AdvMINION-I"/>
          </w:rPr>
          <w:t xml:space="preserve"> </w:t>
        </w:r>
      </w:ins>
      <w:ins w:id="147" w:author="Atashgahi, Siavash" w:date="2016-08-06T22:40:00Z">
        <w:r w:rsidR="007F2B0F">
          <w:rPr>
            <w:rFonts w:cs="AdvMINION-I"/>
          </w:rPr>
          <w:t xml:space="preserve">their </w:t>
        </w:r>
      </w:ins>
      <w:ins w:id="148" w:author="Atashgahi, Siavash" w:date="2016-08-06T22:37:00Z">
        <w:r w:rsidR="007F2B0F">
          <w:rPr>
            <w:rFonts w:cs="AdvMINION-I"/>
          </w:rPr>
          <w:t xml:space="preserve">increased relative abundance </w:t>
        </w:r>
      </w:ins>
      <w:ins w:id="149" w:author="Atashgahi, Siavash" w:date="2016-08-06T22:40:00Z">
        <w:r w:rsidR="007F2B0F">
          <w:rPr>
            <w:rFonts w:cs="AdvMINION-I"/>
          </w:rPr>
          <w:t>at a later aquifer biostimulation</w:t>
        </w:r>
      </w:ins>
      <w:ins w:id="150" w:author="Atashgahi, Siavash" w:date="2016-08-06T22:41:00Z">
        <w:r w:rsidR="007F2B0F">
          <w:rPr>
            <w:rFonts w:cs="AdvMINION-I"/>
          </w:rPr>
          <w:t xml:space="preserve"> </w:t>
        </w:r>
      </w:ins>
      <w:ins w:id="151" w:author="Atashgahi, Siavash" w:date="2016-08-06T22:44:00Z">
        <w:r w:rsidR="007F2B0F">
          <w:rPr>
            <w:rFonts w:cs="AdvMINION-I"/>
          </w:rPr>
          <w:t>stage when</w:t>
        </w:r>
      </w:ins>
      <w:ins w:id="152" w:author="Atashgahi, Siavash" w:date="2016-08-06T22:41:00Z">
        <w:r w:rsidR="007F2B0F">
          <w:rPr>
            <w:rFonts w:cs="AdvMINION-I"/>
          </w:rPr>
          <w:t xml:space="preserve"> </w:t>
        </w:r>
      </w:ins>
      <w:ins w:id="153" w:author="Stams, Fons" w:date="2016-08-09T16:12:00Z">
        <w:r w:rsidR="006606C5">
          <w:rPr>
            <w:rFonts w:cs="AdvMINION-I"/>
          </w:rPr>
          <w:t xml:space="preserve">the </w:t>
        </w:r>
      </w:ins>
      <w:ins w:id="154" w:author="Atashgahi, Siavash" w:date="2016-08-06T22:41:00Z">
        <w:r w:rsidR="007F2B0F">
          <w:rPr>
            <w:rFonts w:cs="AdvMINION-I"/>
          </w:rPr>
          <w:t xml:space="preserve">redox potential </w:t>
        </w:r>
      </w:ins>
      <w:ins w:id="155" w:author="Atashgahi, Siavash" w:date="2016-08-06T22:44:00Z">
        <w:r w:rsidR="007F2B0F">
          <w:rPr>
            <w:rFonts w:cs="AdvMINION-I"/>
          </w:rPr>
          <w:t>increas</w:t>
        </w:r>
      </w:ins>
      <w:ins w:id="156" w:author="Stams, Fons" w:date="2016-08-09T16:13:00Z">
        <w:r w:rsidR="006606C5">
          <w:rPr>
            <w:rFonts w:cs="AdvMINION-I"/>
          </w:rPr>
          <w:t>ed</w:t>
        </w:r>
      </w:ins>
      <w:ins w:id="157" w:author="Monir" w:date="2016-08-16T11:26:00Z">
        <w:r w:rsidR="003750BA">
          <w:rPr>
            <w:rFonts w:cs="AdvMINION-I"/>
          </w:rPr>
          <w:t xml:space="preserve"> and organic-rich condition faded</w:t>
        </w:r>
      </w:ins>
      <w:ins w:id="158" w:author="Atashgahi, Siavash" w:date="2016-08-06T22:36:00Z">
        <w:r w:rsidR="007F2B0F">
          <w:rPr>
            <w:rFonts w:cs="AdvMINION-I"/>
          </w:rPr>
          <w:t xml:space="preserve">. </w:t>
        </w:r>
      </w:ins>
      <w:r w:rsidR="00D76AE2">
        <w:rPr>
          <w:rFonts w:cs="AdvMINION-I"/>
        </w:rPr>
        <w:t>O</w:t>
      </w:r>
      <w:r w:rsidR="008E39B2">
        <w:rPr>
          <w:rFonts w:cs="AdvMINION-I"/>
        </w:rPr>
        <w:t xml:space="preserve">wing to their </w:t>
      </w:r>
      <w:r w:rsidR="008E39B2" w:rsidRPr="006379C3">
        <w:rPr>
          <w:rFonts w:cs="AdvMINION-I"/>
        </w:rPr>
        <w:t>fermentative</w:t>
      </w:r>
      <w:r w:rsidR="008E39B2">
        <w:rPr>
          <w:rFonts w:cs="AdvMINION-I"/>
        </w:rPr>
        <w:t xml:space="preserve"> lifestyle, t</w:t>
      </w:r>
      <w:r w:rsidR="00E103DC">
        <w:rPr>
          <w:rFonts w:cs="AdvMINION-I"/>
        </w:rPr>
        <w:t>he production of</w:t>
      </w:r>
      <w:r w:rsidR="001B64FF">
        <w:rPr>
          <w:rFonts w:cs="AdvMINION-I"/>
        </w:rPr>
        <w:t xml:space="preserve"> </w:t>
      </w:r>
      <w:r w:rsidR="00003C63" w:rsidRPr="00F150D0">
        <w:rPr>
          <w:rFonts w:cs="AdvMINION-I"/>
        </w:rPr>
        <w:t xml:space="preserve">hydrogen </w:t>
      </w:r>
      <w:r w:rsidR="009D19EE">
        <w:rPr>
          <w:rFonts w:cs="AdvMINION-I"/>
        </w:rPr>
        <w:t xml:space="preserve">and organic </w:t>
      </w:r>
      <w:r w:rsidR="006379C3">
        <w:rPr>
          <w:rFonts w:cs="AdvMINION-I"/>
        </w:rPr>
        <w:t>acids</w:t>
      </w:r>
      <w:r w:rsidR="009D19EE">
        <w:rPr>
          <w:rFonts w:cs="AdvMINION-I"/>
        </w:rPr>
        <w:t xml:space="preserve"> (e.g. </w:t>
      </w:r>
      <w:r w:rsidR="001728A2">
        <w:rPr>
          <w:rFonts w:cs="AdvMINION-I"/>
        </w:rPr>
        <w:t>acetate</w:t>
      </w:r>
      <w:r w:rsidR="009D19EE">
        <w:rPr>
          <w:rFonts w:cs="AdvMINION-I"/>
        </w:rPr>
        <w:t xml:space="preserve">) </w:t>
      </w:r>
      <w:r w:rsidR="009A3A1E">
        <w:rPr>
          <w:rFonts w:cs="AdvMINION-I"/>
        </w:rPr>
        <w:t xml:space="preserve">from complex organic materials such as decaying </w:t>
      </w:r>
      <w:r w:rsidR="00082E7A">
        <w:rPr>
          <w:rFonts w:cs="AdvMINION-I"/>
        </w:rPr>
        <w:t>biomass</w:t>
      </w:r>
      <w:r w:rsidR="00003C63">
        <w:rPr>
          <w:rFonts w:cs="AdvMINION-I"/>
        </w:rPr>
        <w:t xml:space="preserve"> </w:t>
      </w:r>
      <w:r w:rsidR="001B64FF">
        <w:rPr>
          <w:rFonts w:cs="AdvMINION-I"/>
        </w:rPr>
        <w:t>from microbial bloom</w:t>
      </w:r>
      <w:r w:rsidR="007C29E4">
        <w:rPr>
          <w:rFonts w:cs="AdvMINION-I"/>
        </w:rPr>
        <w:t>s</w:t>
      </w:r>
      <w:r w:rsidR="00D101CC">
        <w:rPr>
          <w:rFonts w:cs="AdvMINION-I"/>
        </w:rPr>
        <w:t xml:space="preserve"> </w:t>
      </w:r>
      <w:r w:rsidR="00E103DC">
        <w:rPr>
          <w:rFonts w:cs="AdvMINION-I"/>
        </w:rPr>
        <w:t>by</w:t>
      </w:r>
      <w:r w:rsidR="006379C3">
        <w:rPr>
          <w:rFonts w:cs="AdvMINION-I"/>
        </w:rPr>
        <w:t xml:space="preserve"> th</w:t>
      </w:r>
      <w:r w:rsidR="008E39B2">
        <w:rPr>
          <w:rFonts w:cs="AdvMINION-I"/>
        </w:rPr>
        <w:t>ese candid phyla</w:t>
      </w:r>
      <w:r w:rsidR="006379C3">
        <w:rPr>
          <w:rFonts w:cs="AdvMINION-I"/>
        </w:rPr>
        <w:t xml:space="preserve"> </w:t>
      </w:r>
      <w:r w:rsidR="009D19EE">
        <w:rPr>
          <w:rFonts w:cs="AdvMINION-I"/>
        </w:rPr>
        <w:t xml:space="preserve">can fuel respiratory processes </w:t>
      </w:r>
      <w:r>
        <w:rPr>
          <w:rFonts w:cs="AdvMINION-I"/>
        </w:rPr>
        <w:t xml:space="preserve">with </w:t>
      </w:r>
      <w:r w:rsidR="006379C3">
        <w:rPr>
          <w:rFonts w:cs="AdvMINION-I"/>
        </w:rPr>
        <w:t xml:space="preserve">nitrate, sulfate and </w:t>
      </w:r>
      <w:r>
        <w:rPr>
          <w:rFonts w:cs="AdvMINION-I"/>
        </w:rPr>
        <w:t xml:space="preserve">Fe(III) </w:t>
      </w:r>
      <w:r w:rsidR="006379C3">
        <w:rPr>
          <w:rFonts w:cs="AdvMINION-I"/>
        </w:rPr>
        <w:fldChar w:fldCharType="begin">
          <w:fldData xml:space="preserve">PEVuZE5vdGU+PENpdGU+PEF1dGhvcj5XcmlnaHRvbjwvQXV0aG9yPjxZZWFyPjIwMTI8L1llYXI+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</w:fldData>
        </w:fldChar>
      </w:r>
      <w:r w:rsidR="0066193C">
        <w:rPr>
          <w:rFonts w:cs="AdvMINION-I"/>
        </w:rPr>
        <w:instrText xml:space="preserve"> ADDIN EN.CITE </w:instrText>
      </w:r>
      <w:r w:rsidR="0066193C">
        <w:rPr>
          <w:rFonts w:cs="AdvMINION-I"/>
        </w:rPr>
        <w:fldChar w:fldCharType="begin">
          <w:fldData xml:space="preserve">PEVuZE5vdGU+PENpdGU+PEF1dGhvcj5XcmlnaHRvbjwvQXV0aG9yPjxZZWFyPjIwMTI8L1llYXI+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</w:fldData>
        </w:fldChar>
      </w:r>
      <w:r w:rsidR="0066193C">
        <w:rPr>
          <w:rFonts w:cs="AdvMINION-I"/>
        </w:rPr>
        <w:instrText xml:space="preserve"> ADDIN EN.CITE.DATA </w:instrText>
      </w:r>
      <w:r w:rsidR="0066193C">
        <w:rPr>
          <w:rFonts w:cs="AdvMINION-I"/>
        </w:rPr>
      </w:r>
      <w:r w:rsidR="0066193C">
        <w:rPr>
          <w:rFonts w:cs="AdvMINION-I"/>
        </w:rPr>
        <w:fldChar w:fldCharType="end"/>
      </w:r>
      <w:r w:rsidR="006379C3">
        <w:rPr>
          <w:rFonts w:cs="AdvMINION-I"/>
        </w:rPr>
      </w:r>
      <w:r w:rsidR="006379C3">
        <w:rPr>
          <w:rFonts w:cs="AdvMINION-I"/>
        </w:rPr>
        <w:fldChar w:fldCharType="separate"/>
      </w:r>
      <w:r w:rsidR="0066193C">
        <w:rPr>
          <w:rFonts w:cs="AdvMINION-I"/>
          <w:noProof/>
        </w:rPr>
        <w:t>(Wrighton et al., 2012; Wrighton et al., 2014)</w:t>
      </w:r>
      <w:r w:rsidR="006379C3">
        <w:rPr>
          <w:rFonts w:cs="AdvMINION-I"/>
        </w:rPr>
        <w:fldChar w:fldCharType="end"/>
      </w:r>
      <w:r w:rsidR="008E39B2">
        <w:rPr>
          <w:rFonts w:cs="AdvMINION-I"/>
        </w:rPr>
        <w:t xml:space="preserve"> and </w:t>
      </w:r>
      <w:r w:rsidR="00CA619F">
        <w:rPr>
          <w:rFonts w:cs="AdvMINION-I"/>
        </w:rPr>
        <w:t xml:space="preserve">perhaps </w:t>
      </w:r>
      <w:r w:rsidR="007715BF">
        <w:rPr>
          <w:rFonts w:cs="AdvMINION-I"/>
        </w:rPr>
        <w:t xml:space="preserve">CEs </w:t>
      </w:r>
      <w:r w:rsidR="008E39B2">
        <w:rPr>
          <w:rFonts w:cs="AdvMINION-I"/>
        </w:rPr>
        <w:t>as terminal electron acceptors</w:t>
      </w:r>
      <w:r w:rsidR="00E753BA">
        <w:rPr>
          <w:rFonts w:cs="AdvMINION-I"/>
        </w:rPr>
        <w:t xml:space="preserve">. </w:t>
      </w:r>
      <w:r w:rsidR="0011383D">
        <w:rPr>
          <w:rFonts w:cs="AdvMINION-I"/>
        </w:rPr>
        <w:t xml:space="preserve">Interestingly, OD1 </w:t>
      </w:r>
      <w:r w:rsidR="008E39B2">
        <w:rPr>
          <w:rFonts w:cs="AdvMINION-I"/>
        </w:rPr>
        <w:t>has</w:t>
      </w:r>
      <w:r w:rsidR="0011383D">
        <w:rPr>
          <w:rFonts w:cs="AdvMINION-I"/>
        </w:rPr>
        <w:t xml:space="preserve"> not been reported </w:t>
      </w:r>
      <w:r w:rsidR="007C29E4">
        <w:rPr>
          <w:rFonts w:cs="AdvMINION-I"/>
        </w:rPr>
        <w:t xml:space="preserve">as member of </w:t>
      </w:r>
      <w:r w:rsidR="00BD7C85">
        <w:rPr>
          <w:rFonts w:cs="AdvMINION-I"/>
        </w:rPr>
        <w:t>CE</w:t>
      </w:r>
      <w:r w:rsidR="0011383D">
        <w:rPr>
          <w:rFonts w:cs="AdvMINION-I"/>
        </w:rPr>
        <w:t xml:space="preserve"> dechlorinating </w:t>
      </w:r>
      <w:r w:rsidR="007C29E4">
        <w:rPr>
          <w:rFonts w:cs="AdvMINION-I"/>
        </w:rPr>
        <w:t xml:space="preserve">communities in </w:t>
      </w:r>
      <w:r w:rsidR="0011383D">
        <w:rPr>
          <w:rFonts w:cs="AdvMINION-I"/>
        </w:rPr>
        <w:t xml:space="preserve">enrichment cultures </w:t>
      </w:r>
      <w:r w:rsidR="0011383D">
        <w:rPr>
          <w:rFonts w:cs="AdvMINION-I"/>
        </w:rPr>
        <w:fldChar w:fldCharType="begin">
          <w:fldData xml:space="preserve">PEVuZE5vdGU+PENpdGU+PEF1dGhvcj5EZW5uaXM8L0F1dGhvcj48WWVhcj4yMDAzPC9ZZWFyPjxS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</w:fldData>
        </w:fldChar>
      </w:r>
      <w:r w:rsidR="0066193C">
        <w:rPr>
          <w:rFonts w:cs="AdvMINION-I"/>
        </w:rPr>
        <w:instrText xml:space="preserve"> ADDIN EN.CITE </w:instrText>
      </w:r>
      <w:r w:rsidR="0066193C">
        <w:rPr>
          <w:rFonts w:cs="AdvMINION-I"/>
        </w:rPr>
        <w:fldChar w:fldCharType="begin">
          <w:fldData xml:space="preserve">PEVuZE5vdGU+PENpdGU+PEF1dGhvcj5EZW5uaXM8L0F1dGhvcj48WWVhcj4yMDAzPC9ZZWFyPjxS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</w:fldData>
        </w:fldChar>
      </w:r>
      <w:r w:rsidR="0066193C">
        <w:rPr>
          <w:rFonts w:cs="AdvMINION-I"/>
        </w:rPr>
        <w:instrText xml:space="preserve"> ADDIN EN.CITE.DATA </w:instrText>
      </w:r>
      <w:r w:rsidR="0066193C">
        <w:rPr>
          <w:rFonts w:cs="AdvMINION-I"/>
        </w:rPr>
      </w:r>
      <w:r w:rsidR="0066193C">
        <w:rPr>
          <w:rFonts w:cs="AdvMINION-I"/>
        </w:rPr>
        <w:fldChar w:fldCharType="end"/>
      </w:r>
      <w:r w:rsidR="0011383D">
        <w:rPr>
          <w:rFonts w:cs="AdvMINION-I"/>
        </w:rPr>
      </w:r>
      <w:r w:rsidR="0011383D">
        <w:rPr>
          <w:rFonts w:cs="AdvMINION-I"/>
        </w:rPr>
        <w:fldChar w:fldCharType="separate"/>
      </w:r>
      <w:r w:rsidR="0066193C">
        <w:rPr>
          <w:rFonts w:cs="AdvMINION-I"/>
          <w:noProof/>
        </w:rPr>
        <w:t>(Richardson et al., 2002; Dennis et al., 2003; Duhamel et al., 2004; Gu et al., 2004; Freeborn et al., 2005; Yang et al., 2005; Duhamel and Edwards, 2006; Daprato et al., 2007; Rowe et al., 2008; Hug et al., 2012; Sutton et al., 2015a)</w:t>
      </w:r>
      <w:r w:rsidR="0011383D">
        <w:rPr>
          <w:rFonts w:cs="AdvMINION-I"/>
        </w:rPr>
        <w:fldChar w:fldCharType="end"/>
      </w:r>
      <w:r w:rsidR="0011383D">
        <w:rPr>
          <w:rFonts w:cs="AdvMINION-I"/>
        </w:rPr>
        <w:t xml:space="preserve"> that usually receive constant supply of easily accessible electron donors</w:t>
      </w:r>
      <w:ins w:id="159" w:author="Monir" w:date="2016-08-16T11:33:00Z">
        <w:r w:rsidR="006E75E4">
          <w:rPr>
            <w:rFonts w:cs="AdvMINION-I"/>
          </w:rPr>
          <w:t>. As such</w:t>
        </w:r>
      </w:ins>
      <w:r w:rsidR="001163B9">
        <w:rPr>
          <w:rFonts w:cs="AdvMINION-I"/>
        </w:rPr>
        <w:t>,</w:t>
      </w:r>
      <w:r w:rsidR="0011383D">
        <w:rPr>
          <w:rFonts w:cs="AdvMINION-I"/>
        </w:rPr>
        <w:t xml:space="preserve"> </w:t>
      </w:r>
      <w:ins w:id="160" w:author="Monir" w:date="2016-08-16T11:33:00Z">
        <w:r w:rsidR="006E75E4">
          <w:rPr>
            <w:rFonts w:cs="AdvMINION-I"/>
          </w:rPr>
          <w:t xml:space="preserve">the OD1 is presumably outcompeted by fast-growing microbes </w:t>
        </w:r>
      </w:ins>
      <w:ins w:id="161" w:author="Monir" w:date="2016-08-16T11:34:00Z">
        <w:r w:rsidR="006E75E4">
          <w:rPr>
            <w:rFonts w:cs="AdvMINION-I"/>
          </w:rPr>
          <w:t>and exterminat</w:t>
        </w:r>
      </w:ins>
      <w:ins w:id="162" w:author="Monir" w:date="2016-08-16T11:35:00Z">
        <w:r w:rsidR="006E75E4">
          <w:rPr>
            <w:rFonts w:cs="AdvMINION-I"/>
          </w:rPr>
          <w:t>ed</w:t>
        </w:r>
      </w:ins>
      <w:ins w:id="163" w:author="Monir" w:date="2016-08-16T11:34:00Z">
        <w:r w:rsidR="006E75E4">
          <w:rPr>
            <w:rFonts w:cs="AdvMINION-I"/>
          </w:rPr>
          <w:t xml:space="preserve"> from the dechlorinating enrichment cultures</w:t>
        </w:r>
      </w:ins>
      <w:ins w:id="164" w:author="Monir" w:date="2016-08-16T11:35:00Z">
        <w:r w:rsidR="006E75E4">
          <w:rPr>
            <w:rFonts w:cs="AdvMINION-I"/>
          </w:rPr>
          <w:t>,</w:t>
        </w:r>
      </w:ins>
      <w:ins w:id="165" w:author="Monir" w:date="2016-08-16T11:34:00Z">
        <w:r w:rsidR="006E75E4" w:rsidDel="006E75E4">
          <w:rPr>
            <w:rFonts w:cs="AdvMINION-I"/>
          </w:rPr>
          <w:t xml:space="preserve"> </w:t>
        </w:r>
      </w:ins>
      <w:del w:id="166" w:author="Monir" w:date="2016-08-16T11:33:00Z">
        <w:r w:rsidR="009A3A1E" w:rsidDel="006E75E4">
          <w:rPr>
            <w:rFonts w:cs="AdvMINION-I"/>
          </w:rPr>
          <w:delText xml:space="preserve">presumably </w:delText>
        </w:r>
      </w:del>
      <w:r w:rsidR="0011383D">
        <w:rPr>
          <w:rFonts w:cs="AdvMINION-I"/>
        </w:rPr>
        <w:t>circumvent</w:t>
      </w:r>
      <w:r w:rsidR="001163B9">
        <w:rPr>
          <w:rFonts w:cs="AdvMINION-I"/>
        </w:rPr>
        <w:t>ing the services provided by th</w:t>
      </w:r>
      <w:r w:rsidR="0044716C">
        <w:rPr>
          <w:rFonts w:cs="AdvMINION-I"/>
        </w:rPr>
        <w:t>is</w:t>
      </w:r>
      <w:r w:rsidR="001163B9">
        <w:rPr>
          <w:rFonts w:cs="AdvMINION-I"/>
        </w:rPr>
        <w:t xml:space="preserve"> </w:t>
      </w:r>
      <w:r w:rsidR="0044716C">
        <w:rPr>
          <w:rFonts w:cs="AdvMINION-I"/>
        </w:rPr>
        <w:t>phylum</w:t>
      </w:r>
      <w:del w:id="167" w:author="Monir" w:date="2016-08-16T11:35:00Z">
        <w:r w:rsidR="0044716C" w:rsidDel="006E75E4">
          <w:rPr>
            <w:rFonts w:cs="AdvMINION-I"/>
          </w:rPr>
          <w:delText xml:space="preserve"> </w:delText>
        </w:r>
        <w:r w:rsidR="001163B9" w:rsidDel="006E75E4">
          <w:rPr>
            <w:rFonts w:cs="AdvMINION-I"/>
          </w:rPr>
          <w:delText xml:space="preserve">and hence </w:delText>
        </w:r>
        <w:r w:rsidR="008370CA" w:rsidDel="006E75E4">
          <w:rPr>
            <w:rFonts w:cs="AdvMINION-I"/>
          </w:rPr>
          <w:delText xml:space="preserve">exterminating </w:delText>
        </w:r>
        <w:r w:rsidR="0044716C" w:rsidDel="006E75E4">
          <w:rPr>
            <w:rFonts w:cs="AdvMINION-I"/>
          </w:rPr>
          <w:delText xml:space="preserve">it </w:delText>
        </w:r>
        <w:r w:rsidR="001163B9" w:rsidDel="006E75E4">
          <w:rPr>
            <w:rFonts w:cs="AdvMINION-I"/>
          </w:rPr>
          <w:delText>from</w:delText>
        </w:r>
        <w:r w:rsidR="00F42C6D" w:rsidDel="006E75E4">
          <w:rPr>
            <w:rFonts w:cs="AdvMINION-I"/>
          </w:rPr>
          <w:delText xml:space="preserve"> the</w:delText>
        </w:r>
        <w:r w:rsidR="001163B9" w:rsidDel="006E75E4">
          <w:rPr>
            <w:rFonts w:cs="AdvMINION-I"/>
          </w:rPr>
          <w:delText xml:space="preserve"> </w:delText>
        </w:r>
        <w:r w:rsidR="0044716C" w:rsidDel="006E75E4">
          <w:rPr>
            <w:rFonts w:cs="AdvMINION-I"/>
          </w:rPr>
          <w:delText xml:space="preserve">dechlorinating </w:delText>
        </w:r>
        <w:r w:rsidR="001163B9" w:rsidDel="006E75E4">
          <w:rPr>
            <w:rFonts w:cs="AdvMINION-I"/>
          </w:rPr>
          <w:delText xml:space="preserve">enrichment </w:delText>
        </w:r>
        <w:r w:rsidR="00F42C6D" w:rsidDel="006E75E4">
          <w:rPr>
            <w:rFonts w:cs="AdvMINION-I"/>
          </w:rPr>
          <w:delText>cultures</w:delText>
        </w:r>
      </w:del>
      <w:r w:rsidR="001F763F">
        <w:rPr>
          <w:rFonts w:cs="AdvMINION-I"/>
        </w:rPr>
        <w:t>.</w:t>
      </w:r>
      <w:ins w:id="168" w:author="Monir" w:date="2016-08-16T11:23:00Z">
        <w:r w:rsidR="003750BA">
          <w:rPr>
            <w:rFonts w:cs="AdvMINION-I"/>
          </w:rPr>
          <w:t xml:space="preserve"> In </w:t>
        </w:r>
      </w:ins>
      <w:ins w:id="169" w:author="Monir" w:date="2016-08-16T11:35:00Z">
        <w:r w:rsidR="006E75E4">
          <w:rPr>
            <w:rFonts w:cs="AdvMINION-I"/>
          </w:rPr>
          <w:t>line with this hypothesis</w:t>
        </w:r>
      </w:ins>
      <w:ins w:id="170" w:author="Monir" w:date="2016-08-16T11:23:00Z">
        <w:r w:rsidR="003750BA">
          <w:rPr>
            <w:rFonts w:cs="AdvMINION-I"/>
          </w:rPr>
          <w:t xml:space="preserve">, OD1 </w:t>
        </w:r>
      </w:ins>
      <w:ins w:id="171" w:author="Atashgahi, Siavash" w:date="2016-09-02T14:23:00Z">
        <w:r w:rsidR="00DA5E66">
          <w:rPr>
            <w:rFonts w:cs="AdvMINION-I"/>
          </w:rPr>
          <w:t>wa</w:t>
        </w:r>
      </w:ins>
      <w:ins w:id="172" w:author="Monir" w:date="2016-08-16T11:26:00Z">
        <w:r w:rsidR="003750BA">
          <w:rPr>
            <w:rFonts w:cs="AdvMINION-I"/>
          </w:rPr>
          <w:t>s</w:t>
        </w:r>
      </w:ins>
      <w:ins w:id="173" w:author="Atashgahi, Siavash" w:date="2016-09-02T14:23:00Z">
        <w:r w:rsidR="00DA5E66">
          <w:rPr>
            <w:rFonts w:cs="AdvMINION-I"/>
          </w:rPr>
          <w:t xml:space="preserve"> recently</w:t>
        </w:r>
      </w:ins>
      <w:ins w:id="174" w:author="Monir" w:date="2016-08-16T11:24:00Z">
        <w:r w:rsidR="003750BA">
          <w:rPr>
            <w:rFonts w:cs="AdvMINION-I"/>
          </w:rPr>
          <w:t xml:space="preserve"> shown as </w:t>
        </w:r>
      </w:ins>
      <w:ins w:id="175" w:author="Monir" w:date="2016-08-16T11:53:00Z">
        <w:r w:rsidR="00103632">
          <w:rPr>
            <w:rFonts w:cs="AdvMINION-I"/>
          </w:rPr>
          <w:t xml:space="preserve">a </w:t>
        </w:r>
      </w:ins>
      <w:ins w:id="176" w:author="Monir" w:date="2016-08-16T11:24:00Z">
        <w:r w:rsidR="003750BA">
          <w:rPr>
            <w:rFonts w:cs="AdvMINION-I"/>
          </w:rPr>
          <w:t xml:space="preserve">persistent member of </w:t>
        </w:r>
      </w:ins>
      <w:ins w:id="177" w:author="Atashgahi, Siavash" w:date="2016-08-29T13:16:00Z">
        <w:r w:rsidR="00841836">
          <w:rPr>
            <w:rFonts w:cs="AdvMINION-I"/>
          </w:rPr>
          <w:t xml:space="preserve">benzene-degrading </w:t>
        </w:r>
      </w:ins>
      <w:ins w:id="178" w:author="Monir" w:date="2016-08-16T11:24:00Z">
        <w:r w:rsidR="003750BA">
          <w:rPr>
            <w:rFonts w:cs="AdvMINION-I"/>
          </w:rPr>
          <w:t>methanogenic enrichment culture</w:t>
        </w:r>
      </w:ins>
      <w:ins w:id="179" w:author="Monir" w:date="2016-08-16T11:27:00Z">
        <w:r w:rsidR="003750BA">
          <w:rPr>
            <w:rFonts w:cs="AdvMINION-I"/>
          </w:rPr>
          <w:t>s</w:t>
        </w:r>
      </w:ins>
      <w:ins w:id="180" w:author="Monir" w:date="2016-08-16T11:24:00Z">
        <w:r w:rsidR="003750BA">
          <w:rPr>
            <w:rFonts w:cs="AdvMINION-I"/>
          </w:rPr>
          <w:t xml:space="preserve"> where the slowly degradable benzene was used as the sole </w:t>
        </w:r>
      </w:ins>
      <w:ins w:id="181" w:author="Monir" w:date="2016-08-16T11:59:00Z">
        <w:r w:rsidR="00A05156">
          <w:rPr>
            <w:rFonts w:cs="AdvMINION-I"/>
          </w:rPr>
          <w:t>electron donor</w:t>
        </w:r>
      </w:ins>
      <w:ins w:id="182" w:author="Atashgahi, Siavash" w:date="2016-08-29T13:16:00Z">
        <w:r w:rsidR="00841836">
          <w:rPr>
            <w:rFonts w:cs="AdvMINION-I"/>
          </w:rPr>
          <w:t xml:space="preserve"> </w:t>
        </w:r>
      </w:ins>
      <w:r w:rsidR="00841836">
        <w:rPr>
          <w:rFonts w:cs="AdvMINION-I"/>
        </w:rPr>
        <w:fldChar w:fldCharType="begin"/>
      </w:r>
      <w:r w:rsidR="00841836">
        <w:rPr>
          <w:rFonts w:cs="AdvMINION-I"/>
        </w:rPr>
        <w:instrText xml:space="preserve"> ADDIN EN.CITE &lt;EndNote&gt;&lt;Cite&gt;&lt;Author&gt;Luo&lt;/Author&gt;&lt;Year&gt;2016&lt;/Year&gt;&lt;RecNum&gt;921&lt;/RecNum&gt;&lt;DisplayText&gt;(Luo et al., 2016)&lt;/DisplayText&gt;&lt;record&gt;&lt;rec-number&gt;921&lt;/rec-number&gt;&lt;foreign-keys&gt;&lt;key app="EN" db-id="0awspfw0cdftanew0wdv2sz1pwvrt0pdfz22" timestamp="1472468988"&gt;921&lt;/key&gt;&lt;/foreign-keys&gt;&lt;ref-type name="Journal Article"&gt;17&lt;/ref-type&gt;&lt;contributors&gt;&lt;authors&gt;&lt;author&gt;Luo, Fei&lt;/author&gt;&lt;author&gt;Devine, Cheryl E&lt;/author&gt;&lt;author&gt;Edwards, Elizabeth A&lt;/author&gt;&lt;/authors&gt;&lt;/contributors&gt;&lt;titles&gt;&lt;title&gt;Cultivating microbial dark matter in benzene</w:instrText>
      </w:r>
      <w:r w:rsidR="00841836">
        <w:rPr>
          <w:rFonts w:ascii="Cambria Math" w:hAnsi="Cambria Math" w:cs="Cambria Math"/>
        </w:rPr>
        <w:instrText>‐</w:instrText>
      </w:r>
      <w:r w:rsidR="00841836">
        <w:rPr>
          <w:rFonts w:cs="AdvMINION-I"/>
        </w:rPr>
        <w:instrText>degrading methanogenic consortia&lt;/title&gt;&lt;secondary-title&gt;Environmental microbiology&lt;/secondary-title&gt;&lt;/titles&gt;&lt;periodical&gt;&lt;full-title&gt;Environmental Microbiology&lt;/full-title&gt;&lt;/periodical&gt;&lt;dates&gt;&lt;year&gt;2016&lt;/year&gt;&lt;/dates&gt;&lt;isbn&gt;1462-2920&lt;/isbn&gt;&lt;urls&gt;&lt;/urls&gt;&lt;electronic-resource-num&gt;10.1111/1462-2920.13121&lt;/electronic-resource-num&gt;&lt;/record&gt;&lt;/Cite&gt;&lt;/EndNote&gt;</w:instrText>
      </w:r>
      <w:r w:rsidR="00841836">
        <w:rPr>
          <w:rFonts w:cs="AdvMINION-I"/>
        </w:rPr>
        <w:fldChar w:fldCharType="separate"/>
      </w:r>
      <w:r w:rsidR="00841836">
        <w:rPr>
          <w:rFonts w:cs="AdvMINION-I"/>
          <w:noProof/>
        </w:rPr>
        <w:t>(Luo et al., 2016)</w:t>
      </w:r>
      <w:r w:rsidR="00841836">
        <w:rPr>
          <w:rFonts w:cs="AdvMINION-I"/>
        </w:rPr>
        <w:fldChar w:fldCharType="end"/>
      </w:r>
      <w:ins w:id="183" w:author="Monir" w:date="2016-08-16T11:24:00Z">
        <w:r w:rsidR="003750BA">
          <w:rPr>
            <w:rFonts w:cs="AdvMINION-I"/>
          </w:rPr>
          <w:t xml:space="preserve">. </w:t>
        </w:r>
      </w:ins>
    </w:p>
    <w:p w:rsidR="008858F3" w:rsidRDefault="008858F3" w:rsidP="0025093E">
      <w:pPr>
        <w:pStyle w:val="CommentText"/>
        <w:spacing w:line="480" w:lineRule="auto"/>
        <w:rPr>
          <w:rFonts w:cs="AdvMINION-I"/>
        </w:rPr>
      </w:pPr>
    </w:p>
    <w:p w:rsidR="008858F3" w:rsidRPr="008858F3" w:rsidRDefault="001B6B28" w:rsidP="0025093E">
      <w:pPr>
        <w:pStyle w:val="CommentText"/>
        <w:spacing w:line="480" w:lineRule="auto"/>
        <w:rPr>
          <w:rFonts w:cs="AdvMINION-I"/>
          <w:i/>
        </w:rPr>
      </w:pPr>
      <w:r>
        <w:rPr>
          <w:rFonts w:cs="AdvMINION-I"/>
          <w:i/>
        </w:rPr>
        <w:t>R</w:t>
      </w:r>
      <w:r w:rsidR="00FF7BD5" w:rsidRPr="008858F3">
        <w:rPr>
          <w:rFonts w:cs="AdvMINION-I"/>
          <w:i/>
        </w:rPr>
        <w:t xml:space="preserve">esilient </w:t>
      </w:r>
      <w:r w:rsidR="008858F3" w:rsidRPr="008858F3">
        <w:rPr>
          <w:rFonts w:cs="AdvMINION-I"/>
          <w:i/>
        </w:rPr>
        <w:t xml:space="preserve">and </w:t>
      </w:r>
      <w:r w:rsidR="00FF7BD5" w:rsidRPr="008858F3">
        <w:rPr>
          <w:rFonts w:cs="AdvMINION-I"/>
          <w:i/>
        </w:rPr>
        <w:t xml:space="preserve">sensitive </w:t>
      </w:r>
      <w:r w:rsidR="008858F3" w:rsidRPr="008858F3">
        <w:rPr>
          <w:rFonts w:cs="AdvMINION-I"/>
          <w:i/>
        </w:rPr>
        <w:t>taxa</w:t>
      </w:r>
      <w:r w:rsidR="00FF7BD5">
        <w:rPr>
          <w:rFonts w:cs="AdvMINION-I"/>
          <w:i/>
        </w:rPr>
        <w:t xml:space="preserve"> </w:t>
      </w:r>
    </w:p>
    <w:p w:rsidR="008858F3" w:rsidRDefault="008858F3" w:rsidP="00563CD7">
      <w:pPr>
        <w:pStyle w:val="CommentText"/>
        <w:spacing w:line="480" w:lineRule="auto"/>
        <w:rPr>
          <w:rFonts w:cs="AdvMINION-I"/>
        </w:rPr>
      </w:pPr>
      <w:r w:rsidRPr="00452851">
        <w:rPr>
          <w:lang w:val="en-US"/>
        </w:rPr>
        <w:t xml:space="preserve">Epsilonproteobacterial </w:t>
      </w:r>
      <w:r w:rsidRPr="00BA1866">
        <w:rPr>
          <w:i/>
          <w:lang w:val="en-US"/>
        </w:rPr>
        <w:t>Sulfuricurvum</w:t>
      </w:r>
      <w:r>
        <w:rPr>
          <w:lang w:val="en-US"/>
        </w:rPr>
        <w:t xml:space="preserve"> and </w:t>
      </w:r>
      <w:r w:rsidRPr="00BA1866">
        <w:rPr>
          <w:i/>
          <w:lang w:val="en-US"/>
        </w:rPr>
        <w:t>Sulfurospirillum</w:t>
      </w:r>
      <w:r>
        <w:rPr>
          <w:lang w:val="en-US"/>
        </w:rPr>
        <w:t xml:space="preserve"> recovered in </w:t>
      </w:r>
      <w:r w:rsidR="00CA619F">
        <w:rPr>
          <w:lang w:val="en-US"/>
        </w:rPr>
        <w:t>ARA</w:t>
      </w:r>
      <w:r>
        <w:rPr>
          <w:lang w:val="en-US"/>
        </w:rPr>
        <w:t xml:space="preserve"> towards the end of the experiment</w:t>
      </w:r>
      <w:r w:rsidR="001E2203">
        <w:rPr>
          <w:lang w:val="en-US"/>
        </w:rPr>
        <w:t xml:space="preserve">, </w:t>
      </w:r>
      <w:r w:rsidR="00387F21">
        <w:rPr>
          <w:lang w:val="en-US"/>
        </w:rPr>
        <w:t xml:space="preserve">though </w:t>
      </w:r>
      <w:r w:rsidR="001E2203">
        <w:rPr>
          <w:lang w:val="en-US"/>
        </w:rPr>
        <w:t xml:space="preserve">remarkably only in </w:t>
      </w:r>
      <w:r w:rsidR="00302BEC">
        <w:rPr>
          <w:lang w:val="en-US"/>
        </w:rPr>
        <w:t xml:space="preserve">stimulated </w:t>
      </w:r>
      <w:r w:rsidR="001E2203">
        <w:rPr>
          <w:lang w:val="en-US"/>
        </w:rPr>
        <w:t>wells</w:t>
      </w:r>
      <w:r>
        <w:rPr>
          <w:lang w:val="en-US"/>
        </w:rPr>
        <w:t xml:space="preserve">. </w:t>
      </w:r>
      <w:r w:rsidR="003C4848">
        <w:rPr>
          <w:rFonts w:cs="AdvMINION-R"/>
        </w:rPr>
        <w:t>Re</w:t>
      </w:r>
      <w:r w:rsidR="006C3683">
        <w:rPr>
          <w:rFonts w:cs="AdvMINION-R"/>
        </w:rPr>
        <w:t xml:space="preserve">silience of the members of </w:t>
      </w:r>
      <w:r w:rsidR="006C3683" w:rsidRPr="00E01B99">
        <w:rPr>
          <w:rFonts w:cs="AdvMINION-I"/>
          <w:i/>
        </w:rPr>
        <w:t>Sulfurospirillum</w:t>
      </w:r>
      <w:r w:rsidR="006C3683">
        <w:rPr>
          <w:rFonts w:cs="AdvMINION-I"/>
          <w:i/>
        </w:rPr>
        <w:t xml:space="preserve"> </w:t>
      </w:r>
      <w:r w:rsidR="006C3683">
        <w:rPr>
          <w:rFonts w:cs="AdvMINION-I"/>
        </w:rPr>
        <w:t xml:space="preserve">spp. </w:t>
      </w:r>
      <w:r w:rsidR="001B6B28">
        <w:rPr>
          <w:rFonts w:cs="AdvMINION-I"/>
        </w:rPr>
        <w:t xml:space="preserve">was </w:t>
      </w:r>
      <w:r w:rsidR="006C3683">
        <w:rPr>
          <w:rFonts w:cs="AdvMINION-I"/>
        </w:rPr>
        <w:t xml:space="preserve">previously reported </w:t>
      </w:r>
      <w:r w:rsidR="00AB7B3D">
        <w:rPr>
          <w:rFonts w:cs="AdvMINION-I"/>
        </w:rPr>
        <w:t xml:space="preserve">in </w:t>
      </w:r>
      <w:r w:rsidR="006C3683">
        <w:rPr>
          <w:rFonts w:cs="AdvMINION-I"/>
        </w:rPr>
        <w:t xml:space="preserve">permanganate </w:t>
      </w:r>
      <w:r w:rsidR="00AB7B3D">
        <w:rPr>
          <w:rFonts w:cs="AdvMINION-I"/>
        </w:rPr>
        <w:t>treated</w:t>
      </w:r>
      <w:r w:rsidR="006C3683">
        <w:rPr>
          <w:rFonts w:cs="AdvMINION-I"/>
        </w:rPr>
        <w:t xml:space="preserve"> </w:t>
      </w:r>
      <w:ins w:id="184" w:author="Atashgahi, Siavash" w:date="2016-08-07T00:25:00Z">
        <w:r w:rsidR="00C24EDD">
          <w:rPr>
            <w:rFonts w:cs="AdvMINION-I"/>
          </w:rPr>
          <w:t xml:space="preserve">PCE dechlorinating </w:t>
        </w:r>
      </w:ins>
      <w:r w:rsidR="006C3683">
        <w:rPr>
          <w:rFonts w:cs="AdvMINION-I"/>
        </w:rPr>
        <w:t xml:space="preserve">enrichment cultures </w:t>
      </w:r>
      <w:r w:rsidR="006C3683">
        <w:rPr>
          <w:rFonts w:cs="AdvMINION-I"/>
        </w:rPr>
        <w:fldChar w:fldCharType="begin"/>
      </w:r>
      <w:r w:rsidR="0066193C">
        <w:rPr>
          <w:rFonts w:cs="AdvMINION-I"/>
        </w:rPr>
        <w:instrText xml:space="preserve"> ADDIN EN.CITE &lt;EndNote&gt;&lt;Cite&gt;&lt;Author&gt;Sutton&lt;/Author&gt;&lt;Year&gt;2015&lt;/Year&gt;&lt;RecNum&gt;657&lt;/RecNum&gt;&lt;DisplayText&gt;(Sutton et al., 2015a)&lt;/DisplayText&gt;&lt;record&gt;&lt;rec-number&gt;657&lt;/rec-number&gt;&lt;foreign-keys&gt;&lt;key app="EN" db-id="0awspfw0cdftanew0wdv2sz1pwvrt0pdfz22" timestamp="1449743907"&gt;657&lt;/key&gt;&lt;/foreign-keys&gt;&lt;ref-type name="Journal Article"&gt;17&lt;/ref-type&gt;&lt;contributors&gt;&lt;authors&gt;&lt;author&gt;Sutton, N. B.&lt;/author&gt;&lt;author&gt;Atashgahi, S.&lt;/author&gt;&lt;author&gt;Saccenti, E.&lt;/author&gt;&lt;author&gt;Grotenhuis, T.&lt;/author&gt;&lt;author&gt;Smidt, H.&lt;/author&gt;&lt;author&gt;Rijnaarts, H. H. M.&lt;/author&gt;&lt;/authors&gt;&lt;/contributors&gt;&lt;auth-address&gt;Environmental Technology, Wageningen University, Wageningen, Netherlands&amp;#xD;Laboratory of Microbiology, Wageningen University, Wageningen, Netherlands&amp;#xD;Laboratory of Systems and Synthetic Biology, Wageningen University, Wageningen, Netherlands&lt;/auth-address&gt;&lt;titles&gt;&lt;title&gt;Microbial community response of an organohalide respiring enrichment culture to permanganate oxidation&lt;/title&gt;&lt;secondary-title&gt;PLoS ONE&lt;/secondary-title&gt;&lt;/titles&gt;&lt;periodical&gt;&lt;full-title&gt;PLoS ONE&lt;/full-title&gt;&lt;abbr-1&gt;PLoS ONE&lt;/abbr-1&gt;&lt;/periodical&gt;&lt;pages&gt;e0134615&lt;/pages&gt;&lt;volume&gt;10&lt;/volume&gt;&lt;number&gt;8&lt;/number&gt;&lt;dates&gt;&lt;year&gt;2015&lt;/year&gt;&lt;/dates&gt;&lt;urls&gt;&lt;/urls&gt;&lt;electronic-resource-num&gt;10.1371/journal.pone.0134615&lt;/electronic-resource-num&gt;&lt;/record&gt;&lt;/Cite&gt;&lt;/EndNote&gt;</w:instrText>
      </w:r>
      <w:r w:rsidR="006C3683">
        <w:rPr>
          <w:rFonts w:cs="AdvMINION-I"/>
        </w:rPr>
        <w:fldChar w:fldCharType="separate"/>
      </w:r>
      <w:r w:rsidR="0066193C">
        <w:rPr>
          <w:rFonts w:cs="AdvMINION-I"/>
          <w:noProof/>
        </w:rPr>
        <w:t>(Sutton et al., 2015a)</w:t>
      </w:r>
      <w:r w:rsidR="006C3683">
        <w:rPr>
          <w:rFonts w:cs="AdvMINION-I"/>
        </w:rPr>
        <w:fldChar w:fldCharType="end"/>
      </w:r>
      <w:ins w:id="185" w:author="Atashgahi, Siavash" w:date="2016-08-07T00:25:00Z">
        <w:r w:rsidR="00C24EDD">
          <w:rPr>
            <w:rFonts w:cs="AdvMINION-I"/>
          </w:rPr>
          <w:t xml:space="preserve">. This </w:t>
        </w:r>
      </w:ins>
      <w:ins w:id="186" w:author="Atashgahi, Siavash" w:date="2016-08-06T23:49:00Z">
        <w:r w:rsidR="00563CD7">
          <w:rPr>
            <w:rFonts w:cs="AdvMINION-I"/>
          </w:rPr>
          <w:t>could be due to adaptation</w:t>
        </w:r>
      </w:ins>
      <w:ins w:id="187" w:author="Atashgahi, Siavash" w:date="2016-08-07T00:33:00Z">
        <w:r w:rsidR="00AA5A33">
          <w:rPr>
            <w:rFonts w:cs="AdvMINION-I"/>
          </w:rPr>
          <w:t xml:space="preserve"> of some </w:t>
        </w:r>
      </w:ins>
      <w:ins w:id="188" w:author="Atashgahi, Siavash" w:date="2016-08-07T00:34:00Z">
        <w:r w:rsidR="00AA5A33">
          <w:rPr>
            <w:rFonts w:cs="AdvMINION-I"/>
          </w:rPr>
          <w:t>members</w:t>
        </w:r>
      </w:ins>
      <w:ins w:id="189" w:author="Atashgahi, Siavash" w:date="2016-08-07T00:33:00Z">
        <w:r w:rsidR="00AA5A33">
          <w:rPr>
            <w:rFonts w:cs="AdvMINION-I"/>
          </w:rPr>
          <w:t xml:space="preserve"> like </w:t>
        </w:r>
        <w:r w:rsidR="00AA5A33" w:rsidRPr="00AA5A33">
          <w:rPr>
            <w:rFonts w:cs="AdvMINION-I"/>
            <w:i/>
            <w:rPrChange w:id="190" w:author="Atashgahi, Siavash" w:date="2016-08-07T00:34:00Z">
              <w:rPr>
                <w:rFonts w:cs="AdvMINION-I"/>
              </w:rPr>
            </w:rPrChange>
          </w:rPr>
          <w:t xml:space="preserve">S. </w:t>
        </w:r>
      </w:ins>
      <w:ins w:id="191" w:author="Atashgahi, Siavash" w:date="2016-08-07T00:34:00Z">
        <w:r w:rsidR="00AA5A33" w:rsidRPr="00AA5A33">
          <w:rPr>
            <w:rFonts w:cs="AdvMINION-I"/>
            <w:i/>
            <w:rPrChange w:id="192" w:author="Atashgahi, Siavash" w:date="2016-08-07T00:34:00Z">
              <w:rPr>
                <w:rFonts w:cs="AdvMINION-I"/>
              </w:rPr>
            </w:rPrChange>
          </w:rPr>
          <w:t>multivorans</w:t>
        </w:r>
      </w:ins>
      <w:ins w:id="193" w:author="Atashgahi, Siavash" w:date="2016-08-06T23:49:00Z">
        <w:r w:rsidR="00563CD7">
          <w:rPr>
            <w:rFonts w:cs="AdvMINION-I"/>
          </w:rPr>
          <w:t xml:space="preserve"> to oxic </w:t>
        </w:r>
      </w:ins>
      <w:ins w:id="194" w:author="Atashgahi, Siavash" w:date="2016-08-06T23:50:00Z">
        <w:r w:rsidR="00563CD7">
          <w:rPr>
            <w:rFonts w:cs="AdvMINION-I"/>
          </w:rPr>
          <w:t xml:space="preserve">condition by hosting </w:t>
        </w:r>
        <w:r w:rsidR="00563CD7" w:rsidRPr="00563CD7">
          <w:rPr>
            <w:rFonts w:cs="AdvMINION-I"/>
          </w:rPr>
          <w:t>genes</w:t>
        </w:r>
        <w:r w:rsidR="00563CD7">
          <w:rPr>
            <w:rFonts w:cs="AdvMINION-I"/>
          </w:rPr>
          <w:t xml:space="preserve"> </w:t>
        </w:r>
        <w:r w:rsidR="00563CD7" w:rsidRPr="00563CD7">
          <w:rPr>
            <w:rFonts w:cs="AdvMINION-I"/>
          </w:rPr>
          <w:t>encoding key enzymes for detoxification of reactive</w:t>
        </w:r>
        <w:r w:rsidR="00563CD7">
          <w:rPr>
            <w:rFonts w:cs="AdvMINION-I"/>
          </w:rPr>
          <w:t xml:space="preserve"> </w:t>
        </w:r>
        <w:r w:rsidR="00563CD7" w:rsidRPr="00563CD7">
          <w:rPr>
            <w:rFonts w:cs="AdvMINION-I"/>
          </w:rPr>
          <w:t>oxygen species</w:t>
        </w:r>
      </w:ins>
      <w:ins w:id="195" w:author="Atashgahi, Siavash" w:date="2016-08-06T23:51:00Z">
        <w:r w:rsidR="00563CD7">
          <w:rPr>
            <w:rFonts w:cs="AdvMINION-I"/>
          </w:rPr>
          <w:t xml:space="preserve"> </w:t>
        </w:r>
      </w:ins>
      <w:r w:rsidR="00563CD7">
        <w:rPr>
          <w:rFonts w:cs="AdvMINION-I"/>
        </w:rPr>
        <w:fldChar w:fldCharType="begin">
          <w:fldData xml:space="preserve">PEVuZE5vdGU+PENpdGU+PEF1dGhvcj5Hb3JpczwvQXV0aG9yPjxZZWFyPjIwMTQ8L1llYXI+PFJl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==
</w:fldData>
        </w:fldChar>
      </w:r>
      <w:r w:rsidR="00563CD7">
        <w:rPr>
          <w:rFonts w:cs="AdvMINION-I"/>
        </w:rPr>
        <w:instrText xml:space="preserve"> ADDIN EN.CITE </w:instrText>
      </w:r>
      <w:r w:rsidR="00563CD7">
        <w:rPr>
          <w:rFonts w:cs="AdvMINION-I"/>
        </w:rPr>
        <w:fldChar w:fldCharType="begin">
          <w:fldData xml:space="preserve">PEVuZE5vdGU+PENpdGU+PEF1dGhvcj5Hb3JpczwvQXV0aG9yPjxZZWFyPjIwMTQ8L1llYXI+PFJl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==
</w:fldData>
        </w:fldChar>
      </w:r>
      <w:r w:rsidR="00563CD7">
        <w:rPr>
          <w:rFonts w:cs="AdvMINION-I"/>
        </w:rPr>
        <w:instrText xml:space="preserve"> ADDIN EN.CITE.DATA </w:instrText>
      </w:r>
      <w:r w:rsidR="00563CD7">
        <w:rPr>
          <w:rFonts w:cs="AdvMINION-I"/>
        </w:rPr>
      </w:r>
      <w:r w:rsidR="00563CD7">
        <w:rPr>
          <w:rFonts w:cs="AdvMINION-I"/>
        </w:rPr>
        <w:fldChar w:fldCharType="end"/>
      </w:r>
      <w:r w:rsidR="00563CD7">
        <w:rPr>
          <w:rFonts w:cs="AdvMINION-I"/>
        </w:rPr>
      </w:r>
      <w:r w:rsidR="00563CD7">
        <w:rPr>
          <w:rFonts w:cs="AdvMINION-I"/>
        </w:rPr>
        <w:fldChar w:fldCharType="separate"/>
      </w:r>
      <w:r w:rsidR="00563CD7">
        <w:rPr>
          <w:rFonts w:cs="AdvMINION-I"/>
          <w:noProof/>
        </w:rPr>
        <w:t>(Goris et al., 2014)</w:t>
      </w:r>
      <w:r w:rsidR="00563CD7">
        <w:rPr>
          <w:rFonts w:cs="AdvMINION-I"/>
        </w:rPr>
        <w:fldChar w:fldCharType="end"/>
      </w:r>
      <w:ins w:id="196" w:author="Atashgahi, Siavash" w:date="2016-08-07T00:03:00Z">
        <w:r w:rsidR="00F2514C">
          <w:rPr>
            <w:rFonts w:cs="AdvMINION-I"/>
          </w:rPr>
          <w:t xml:space="preserve"> and </w:t>
        </w:r>
      </w:ins>
      <w:ins w:id="197" w:author="Atashgahi, Siavash" w:date="2016-08-07T00:06:00Z">
        <w:r w:rsidR="00F2514C">
          <w:rPr>
            <w:rFonts w:cs="AdvMINION-I"/>
          </w:rPr>
          <w:t>protection of PCE dechlorinating enzyme (</w:t>
        </w:r>
      </w:ins>
      <w:ins w:id="198" w:author="Atashgahi, Siavash" w:date="2016-08-07T00:07:00Z">
        <w:r w:rsidR="00F2514C">
          <w:rPr>
            <w:rFonts w:cs="AdvMINION-I"/>
          </w:rPr>
          <w:t>P</w:t>
        </w:r>
      </w:ins>
      <w:ins w:id="199" w:author="Atashgahi, Siavash" w:date="2016-08-07T00:03:00Z">
        <w:r w:rsidR="00F2514C">
          <w:rPr>
            <w:rFonts w:cs="AdvMINION-I"/>
          </w:rPr>
          <w:t>ceA</w:t>
        </w:r>
      </w:ins>
      <w:ins w:id="200" w:author="Atashgahi, Siavash" w:date="2016-08-07T00:07:00Z">
        <w:r w:rsidR="00F2514C">
          <w:rPr>
            <w:rFonts w:cs="AdvMINION-I"/>
          </w:rPr>
          <w:t>)</w:t>
        </w:r>
      </w:ins>
      <w:ins w:id="201" w:author="Atashgahi, Siavash" w:date="2016-08-07T00:03:00Z">
        <w:r w:rsidR="00F2514C">
          <w:rPr>
            <w:rFonts w:cs="AdvMINION-I"/>
          </w:rPr>
          <w:t xml:space="preserve"> by a peroxidase-like protein</w:t>
        </w:r>
      </w:ins>
      <w:ins w:id="202" w:author="Atashgahi, Siavash" w:date="2016-08-07T00:06:00Z">
        <w:r w:rsidR="00F2514C">
          <w:rPr>
            <w:rFonts w:cs="AdvMINION-I"/>
          </w:rPr>
          <w:t xml:space="preserve"> </w:t>
        </w:r>
      </w:ins>
      <w:r w:rsidR="00644DA9">
        <w:rPr>
          <w:rFonts w:cs="AdvMINION-I"/>
        </w:rPr>
        <w:fldChar w:fldCharType="begin">
          <w:fldData xml:space="preserve">PEVuZE5vdGU+PENpdGU+PEF1dGhvcj5Hb3JpczwvQXV0aG9yPjxZZWFyPjIwMTU8L1llYXI+PFJl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</w:fldData>
        </w:fldChar>
      </w:r>
      <w:r w:rsidR="00644DA9">
        <w:rPr>
          <w:rFonts w:cs="AdvMINION-I"/>
        </w:rPr>
        <w:instrText xml:space="preserve"> ADDIN EN.CITE </w:instrText>
      </w:r>
      <w:r w:rsidR="00644DA9">
        <w:rPr>
          <w:rFonts w:cs="AdvMINION-I"/>
        </w:rPr>
        <w:fldChar w:fldCharType="begin">
          <w:fldData xml:space="preserve">PEVuZE5vdGU+PENpdGU+PEF1dGhvcj5Hb3JpczwvQXV0aG9yPjxZZWFyPjIwMTU8L1llYXI+PFJl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</w:fldData>
        </w:fldChar>
      </w:r>
      <w:r w:rsidR="00644DA9">
        <w:rPr>
          <w:rFonts w:cs="AdvMINION-I"/>
        </w:rPr>
        <w:instrText xml:space="preserve"> ADDIN EN.CITE.DATA </w:instrText>
      </w:r>
      <w:r w:rsidR="00644DA9">
        <w:rPr>
          <w:rFonts w:cs="AdvMINION-I"/>
        </w:rPr>
      </w:r>
      <w:r w:rsidR="00644DA9">
        <w:rPr>
          <w:rFonts w:cs="AdvMINION-I"/>
        </w:rPr>
        <w:fldChar w:fldCharType="end"/>
      </w:r>
      <w:r w:rsidR="00644DA9">
        <w:rPr>
          <w:rFonts w:cs="AdvMINION-I"/>
        </w:rPr>
      </w:r>
      <w:r w:rsidR="00644DA9">
        <w:rPr>
          <w:rFonts w:cs="AdvMINION-I"/>
        </w:rPr>
        <w:fldChar w:fldCharType="separate"/>
      </w:r>
      <w:r w:rsidR="00644DA9">
        <w:rPr>
          <w:rFonts w:cs="AdvMINION-I"/>
          <w:noProof/>
        </w:rPr>
        <w:t xml:space="preserve">(Goris </w:t>
      </w:r>
      <w:r w:rsidR="00644DA9">
        <w:rPr>
          <w:rFonts w:cs="AdvMINION-I"/>
          <w:noProof/>
        </w:rPr>
        <w:lastRenderedPageBreak/>
        <w:t>et al., 2015)</w:t>
      </w:r>
      <w:r w:rsidR="00644DA9">
        <w:rPr>
          <w:rFonts w:cs="AdvMINION-I"/>
        </w:rPr>
        <w:fldChar w:fldCharType="end"/>
      </w:r>
      <w:r w:rsidR="006C3683">
        <w:rPr>
          <w:rFonts w:cs="AdvMINION-I"/>
        </w:rPr>
        <w:t xml:space="preserve">. </w:t>
      </w:r>
      <w:r w:rsidR="006C3683">
        <w:rPr>
          <w:rFonts w:cs="AdvMINION-R"/>
        </w:rPr>
        <w:t xml:space="preserve">In contrast, </w:t>
      </w:r>
      <w:r>
        <w:rPr>
          <w:lang w:val="en-US"/>
        </w:rPr>
        <w:t xml:space="preserve">the initially </w:t>
      </w:r>
      <w:r w:rsidR="005154C0">
        <w:rPr>
          <w:lang w:val="en-US"/>
        </w:rPr>
        <w:t>predominant</w:t>
      </w:r>
      <w:r>
        <w:rPr>
          <w:lang w:val="en-US"/>
        </w:rPr>
        <w:t xml:space="preserve"> genera </w:t>
      </w:r>
      <w:r w:rsidRPr="00BA1866">
        <w:rPr>
          <w:i/>
          <w:lang w:val="en-US"/>
        </w:rPr>
        <w:t>Arcobacter</w:t>
      </w:r>
      <w:r>
        <w:rPr>
          <w:lang w:val="en-US"/>
        </w:rPr>
        <w:t xml:space="preserve"> and </w:t>
      </w:r>
      <w:r w:rsidRPr="00BA1866">
        <w:rPr>
          <w:i/>
          <w:lang w:val="en-US"/>
        </w:rPr>
        <w:t>Flavobacterium</w:t>
      </w:r>
      <w:r w:rsidR="001E2203">
        <w:rPr>
          <w:lang w:val="en-US"/>
        </w:rPr>
        <w:t xml:space="preserve"> did not </w:t>
      </w:r>
      <w:r w:rsidR="001B6B28">
        <w:rPr>
          <w:lang w:val="en-US"/>
        </w:rPr>
        <w:t xml:space="preserve">recover, </w:t>
      </w:r>
      <w:r w:rsidR="001E2203">
        <w:rPr>
          <w:lang w:val="en-US"/>
        </w:rPr>
        <w:t>which could be due to</w:t>
      </w:r>
      <w:r>
        <w:rPr>
          <w:lang w:val="en-US"/>
        </w:rPr>
        <w:t xml:space="preserve"> </w:t>
      </w:r>
      <w:r w:rsidR="001E2203">
        <w:rPr>
          <w:lang w:val="en-US"/>
        </w:rPr>
        <w:t>their</w:t>
      </w:r>
      <w:r>
        <w:rPr>
          <w:lang w:val="en-US"/>
        </w:rPr>
        <w:t xml:space="preserve"> </w:t>
      </w:r>
      <w:r w:rsidR="00A92607">
        <w:rPr>
          <w:lang w:val="en-US"/>
        </w:rPr>
        <w:t xml:space="preserve">high </w:t>
      </w:r>
      <w:r>
        <w:rPr>
          <w:lang w:val="en-US"/>
        </w:rPr>
        <w:t xml:space="preserve">sensitivity </w:t>
      </w:r>
      <w:r w:rsidR="001B6B28">
        <w:rPr>
          <w:lang w:val="en-US"/>
        </w:rPr>
        <w:t xml:space="preserve">to </w:t>
      </w:r>
      <w:r w:rsidR="006C3683">
        <w:rPr>
          <w:lang w:val="en-US"/>
        </w:rPr>
        <w:t>biostimulation-induced</w:t>
      </w:r>
      <w:r>
        <w:rPr>
          <w:lang w:val="en-US"/>
        </w:rPr>
        <w:t xml:space="preserve"> perturbation</w:t>
      </w:r>
      <w:r w:rsidR="001E2203">
        <w:rPr>
          <w:lang w:val="en-US"/>
        </w:rPr>
        <w:t xml:space="preserve">. </w:t>
      </w:r>
      <w:r w:rsidR="001E2203" w:rsidRPr="008434E6">
        <w:rPr>
          <w:rFonts w:cs="AdvMINION-I"/>
        </w:rPr>
        <w:t>H</w:t>
      </w:r>
      <w:r w:rsidR="001E2203" w:rsidRPr="008434E6">
        <w:rPr>
          <w:lang w:val="en-US"/>
        </w:rPr>
        <w:t xml:space="preserve">owever, </w:t>
      </w:r>
      <w:r w:rsidR="00177F89" w:rsidRPr="008434E6">
        <w:rPr>
          <w:lang w:val="en-US"/>
        </w:rPr>
        <w:t xml:space="preserve">they </w:t>
      </w:r>
      <w:r w:rsidR="001E2203" w:rsidRPr="008434E6">
        <w:rPr>
          <w:lang w:val="en-US"/>
        </w:rPr>
        <w:t xml:space="preserve">were </w:t>
      </w:r>
      <w:r w:rsidR="00C00792" w:rsidRPr="008434E6">
        <w:rPr>
          <w:lang w:val="en-US"/>
        </w:rPr>
        <w:t xml:space="preserve">also </w:t>
      </w:r>
      <w:r w:rsidR="00E80FD4" w:rsidRPr="008434E6">
        <w:rPr>
          <w:lang w:val="en-US"/>
        </w:rPr>
        <w:t>barely detectable</w:t>
      </w:r>
      <w:r w:rsidR="001E2203" w:rsidRPr="008434E6">
        <w:rPr>
          <w:lang w:val="en-US"/>
        </w:rPr>
        <w:t xml:space="preserve"> from the up-gradient control well towards the end of the experiment indicating </w:t>
      </w:r>
      <w:r w:rsidR="001B6B28" w:rsidRPr="008434E6">
        <w:rPr>
          <w:lang w:val="en-US"/>
        </w:rPr>
        <w:t xml:space="preserve">a </w:t>
      </w:r>
      <w:r w:rsidR="001E2203" w:rsidRPr="008434E6">
        <w:rPr>
          <w:lang w:val="en-US"/>
        </w:rPr>
        <w:t xml:space="preserve">role of </w:t>
      </w:r>
      <w:r w:rsidR="001B6B28" w:rsidRPr="008434E6">
        <w:rPr>
          <w:lang w:val="en-US"/>
        </w:rPr>
        <w:t xml:space="preserve">other </w:t>
      </w:r>
      <w:r w:rsidR="001E2203" w:rsidRPr="008434E6">
        <w:rPr>
          <w:lang w:val="en-US"/>
        </w:rPr>
        <w:t>factors</w:t>
      </w:r>
      <w:r w:rsidR="001B6B28" w:rsidRPr="008434E6">
        <w:rPr>
          <w:lang w:val="en-US"/>
        </w:rPr>
        <w:t xml:space="preserve"> </w:t>
      </w:r>
      <w:r w:rsidR="00E27924" w:rsidRPr="008434E6">
        <w:rPr>
          <w:lang w:val="en-US"/>
        </w:rPr>
        <w:t xml:space="preserve">such as hydrology </w:t>
      </w:r>
      <w:r w:rsidR="001E2203" w:rsidRPr="008434E6">
        <w:rPr>
          <w:lang w:val="en-US"/>
        </w:rPr>
        <w:t>in controlling community succession</w:t>
      </w:r>
      <w:r w:rsidRPr="008434E6">
        <w:rPr>
          <w:lang w:val="en-US"/>
        </w:rPr>
        <w:t>.</w:t>
      </w:r>
      <w:r w:rsidR="001E2203">
        <w:rPr>
          <w:lang w:val="en-US"/>
        </w:rPr>
        <w:t xml:space="preserve"> </w:t>
      </w:r>
    </w:p>
    <w:p w:rsidR="00AE2022" w:rsidRDefault="00AE2022" w:rsidP="0025093E">
      <w:pPr>
        <w:pStyle w:val="CommentText"/>
        <w:spacing w:line="480" w:lineRule="auto"/>
        <w:rPr>
          <w:rFonts w:cs="AdvMINION-I"/>
        </w:rPr>
      </w:pPr>
    </w:p>
    <w:p w:rsidR="00C62F82" w:rsidRPr="00C62F82" w:rsidRDefault="00701826" w:rsidP="0025093E">
      <w:pPr>
        <w:spacing w:line="480" w:lineRule="auto"/>
        <w:rPr>
          <w:rFonts w:ascii="Verdana" w:hAnsi="Verdana" w:cs="AdvMINION-I"/>
          <w:i/>
          <w:sz w:val="20"/>
          <w:lang w:val="en-GB"/>
        </w:rPr>
      </w:pPr>
      <w:r w:rsidRPr="00C62F82">
        <w:rPr>
          <w:rFonts w:ascii="Verdana" w:hAnsi="Verdana" w:cs="AdvMINION-I"/>
          <w:i/>
          <w:sz w:val="20"/>
          <w:lang w:val="en-GB"/>
        </w:rPr>
        <w:t>Conclusions and perspectives</w:t>
      </w:r>
      <w:r w:rsidRPr="00C62F82" w:rsidDel="00701826">
        <w:rPr>
          <w:rFonts w:ascii="Verdana" w:hAnsi="Verdana" w:cs="AdvMINION-I"/>
          <w:i/>
          <w:sz w:val="20"/>
          <w:lang w:val="en-GB"/>
        </w:rPr>
        <w:t xml:space="preserve"> </w:t>
      </w:r>
    </w:p>
    <w:p w:rsidR="008C1872" w:rsidRDefault="00491DD2" w:rsidP="0025093E">
      <w:pPr>
        <w:spacing w:line="480" w:lineRule="auto"/>
        <w:rPr>
          <w:rFonts w:ascii="Verdana" w:hAnsi="Verdana"/>
          <w:sz w:val="20"/>
          <w:lang w:val="en-GB" w:eastAsia="nl-NL"/>
        </w:rPr>
      </w:pPr>
      <w:r>
        <w:rPr>
          <w:rFonts w:ascii="Verdana" w:hAnsi="Verdana"/>
          <w:sz w:val="20"/>
          <w:lang w:val="en-GB" w:eastAsia="nl-NL"/>
        </w:rPr>
        <w:t xml:space="preserve">Based on the observed </w:t>
      </w:r>
      <w:r w:rsidR="009A3A1E">
        <w:rPr>
          <w:rFonts w:ascii="Verdana" w:hAnsi="Verdana"/>
          <w:sz w:val="20"/>
          <w:lang w:val="en-GB" w:eastAsia="nl-NL"/>
        </w:rPr>
        <w:t>geochemical</w:t>
      </w:r>
      <w:r w:rsidR="00001F4E">
        <w:rPr>
          <w:rFonts w:ascii="Verdana" w:hAnsi="Verdana"/>
          <w:sz w:val="20"/>
          <w:lang w:val="en-GB" w:eastAsia="nl-NL"/>
        </w:rPr>
        <w:t>, isotopic</w:t>
      </w:r>
      <w:r w:rsidR="009A3A1E">
        <w:rPr>
          <w:rFonts w:ascii="Verdana" w:hAnsi="Verdana"/>
          <w:sz w:val="20"/>
          <w:lang w:val="en-GB" w:eastAsia="nl-NL"/>
        </w:rPr>
        <w:t xml:space="preserve"> </w:t>
      </w:r>
      <w:r w:rsidR="00980C78">
        <w:rPr>
          <w:rFonts w:ascii="Verdana" w:hAnsi="Verdana"/>
          <w:sz w:val="20"/>
          <w:lang w:val="en-GB" w:eastAsia="nl-NL"/>
        </w:rPr>
        <w:t xml:space="preserve">and </w:t>
      </w:r>
      <w:r w:rsidR="000D38A6">
        <w:rPr>
          <w:rFonts w:ascii="Verdana" w:hAnsi="Verdana"/>
          <w:sz w:val="20"/>
          <w:lang w:val="en-GB" w:eastAsia="nl-NL"/>
        </w:rPr>
        <w:t>bacterial</w:t>
      </w:r>
      <w:r w:rsidR="00980C78">
        <w:rPr>
          <w:rFonts w:ascii="Verdana" w:hAnsi="Verdana"/>
          <w:sz w:val="20"/>
          <w:lang w:val="en-GB" w:eastAsia="nl-NL"/>
        </w:rPr>
        <w:t xml:space="preserve"> patterns</w:t>
      </w:r>
      <w:r w:rsidR="00155FB2">
        <w:rPr>
          <w:rFonts w:ascii="Verdana" w:hAnsi="Verdana"/>
          <w:sz w:val="20"/>
          <w:lang w:val="en-GB" w:eastAsia="nl-NL"/>
        </w:rPr>
        <w:t xml:space="preserve">, </w:t>
      </w:r>
      <w:r w:rsidR="004A6411">
        <w:rPr>
          <w:rFonts w:ascii="Verdana" w:hAnsi="Verdana"/>
          <w:sz w:val="20"/>
          <w:lang w:val="en-US"/>
        </w:rPr>
        <w:t xml:space="preserve">a conceptual model of </w:t>
      </w:r>
      <w:r w:rsidR="00155FB2">
        <w:rPr>
          <w:rFonts w:ascii="Verdana" w:hAnsi="Verdana"/>
          <w:sz w:val="20"/>
          <w:lang w:val="en-US"/>
        </w:rPr>
        <w:t>the metabolic interactions within the microbial foodweb during biostimulation</w:t>
      </w:r>
      <w:r w:rsidR="00F33109">
        <w:rPr>
          <w:rFonts w:ascii="Verdana" w:hAnsi="Verdana"/>
          <w:sz w:val="20"/>
          <w:lang w:val="en-GB" w:eastAsia="nl-NL"/>
        </w:rPr>
        <w:t xml:space="preserve"> </w:t>
      </w:r>
      <w:r w:rsidR="007B5E57">
        <w:rPr>
          <w:rFonts w:ascii="Verdana" w:hAnsi="Verdana"/>
          <w:sz w:val="20"/>
          <w:lang w:val="en-GB" w:eastAsia="nl-NL"/>
        </w:rPr>
        <w:t xml:space="preserve">was </w:t>
      </w:r>
      <w:r w:rsidR="00272630">
        <w:rPr>
          <w:rFonts w:ascii="Verdana" w:hAnsi="Verdana"/>
          <w:sz w:val="20"/>
          <w:lang w:val="en-GB" w:eastAsia="nl-NL"/>
        </w:rPr>
        <w:t>proposed</w:t>
      </w:r>
      <w:r w:rsidR="00F33109">
        <w:rPr>
          <w:rFonts w:ascii="Verdana" w:hAnsi="Verdana"/>
          <w:sz w:val="20"/>
          <w:lang w:val="en-GB" w:eastAsia="nl-NL"/>
        </w:rPr>
        <w:t xml:space="preserve"> </w:t>
      </w:r>
      <w:r w:rsidR="007B5E57">
        <w:rPr>
          <w:rFonts w:ascii="Verdana" w:hAnsi="Verdana"/>
          <w:sz w:val="20"/>
          <w:lang w:val="en-GB" w:eastAsia="nl-NL"/>
        </w:rPr>
        <w:t>(</w:t>
      </w:r>
      <w:r w:rsidR="004622FB">
        <w:rPr>
          <w:rFonts w:ascii="Verdana" w:hAnsi="Verdana"/>
          <w:sz w:val="20"/>
          <w:lang w:val="en-GB" w:eastAsia="nl-NL"/>
        </w:rPr>
        <w:t>Fig.</w:t>
      </w:r>
      <w:r w:rsidR="00F33109">
        <w:rPr>
          <w:rFonts w:ascii="Verdana" w:hAnsi="Verdana"/>
          <w:sz w:val="20"/>
          <w:lang w:val="en-GB" w:eastAsia="nl-NL"/>
        </w:rPr>
        <w:t xml:space="preserve"> 5</w:t>
      </w:r>
      <w:r w:rsidR="007B5E57">
        <w:rPr>
          <w:rFonts w:ascii="Verdana" w:hAnsi="Verdana"/>
          <w:sz w:val="20"/>
          <w:lang w:val="en-GB" w:eastAsia="nl-NL"/>
        </w:rPr>
        <w:t>)</w:t>
      </w:r>
      <w:r w:rsidR="009A3A1E" w:rsidRPr="00E27924">
        <w:rPr>
          <w:rFonts w:ascii="Verdana" w:hAnsi="Verdana"/>
          <w:sz w:val="20"/>
          <w:lang w:val="en-GB" w:eastAsia="nl-NL"/>
        </w:rPr>
        <w:t xml:space="preserve">. </w:t>
      </w:r>
      <w:r w:rsidR="00937AFD" w:rsidRPr="00E27924">
        <w:rPr>
          <w:rFonts w:ascii="Verdana" w:hAnsi="Verdana"/>
          <w:sz w:val="20"/>
          <w:lang w:val="en-GB" w:eastAsia="nl-NL"/>
        </w:rPr>
        <w:t xml:space="preserve">cDCE dechlorination was only noted by day 195 </w:t>
      </w:r>
      <w:r w:rsidR="00E27924" w:rsidRPr="00E27924">
        <w:rPr>
          <w:rFonts w:ascii="Verdana" w:hAnsi="Verdana"/>
          <w:sz w:val="20"/>
          <w:lang w:val="en-GB" w:eastAsia="nl-NL"/>
        </w:rPr>
        <w:t xml:space="preserve">and </w:t>
      </w:r>
      <w:r w:rsidR="006A4B6A">
        <w:rPr>
          <w:rFonts w:ascii="Verdana" w:hAnsi="Verdana"/>
          <w:sz w:val="20"/>
          <w:lang w:val="en-GB" w:eastAsia="nl-NL"/>
        </w:rPr>
        <w:t>it</w:t>
      </w:r>
      <w:r w:rsidR="000D694E">
        <w:rPr>
          <w:rFonts w:ascii="Verdana" w:hAnsi="Verdana"/>
          <w:sz w:val="20"/>
          <w:lang w:val="en-GB" w:eastAsia="nl-NL"/>
        </w:rPr>
        <w:t xml:space="preserve"> </w:t>
      </w:r>
      <w:r w:rsidR="00E27924" w:rsidRPr="00E27924">
        <w:rPr>
          <w:rFonts w:ascii="Verdana" w:hAnsi="Verdana"/>
          <w:sz w:val="20"/>
          <w:lang w:val="en-GB" w:eastAsia="nl-NL"/>
        </w:rPr>
        <w:t xml:space="preserve">was not fully </w:t>
      </w:r>
      <w:r w:rsidR="00E27924">
        <w:rPr>
          <w:rFonts w:ascii="Verdana" w:hAnsi="Verdana"/>
          <w:sz w:val="20"/>
          <w:lang w:val="en-GB" w:eastAsia="nl-NL"/>
        </w:rPr>
        <w:t>converted</w:t>
      </w:r>
      <w:r w:rsidR="00E27924" w:rsidRPr="00E27924">
        <w:rPr>
          <w:rFonts w:ascii="Verdana" w:hAnsi="Verdana"/>
          <w:sz w:val="20"/>
          <w:lang w:val="en-GB" w:eastAsia="nl-NL"/>
        </w:rPr>
        <w:t xml:space="preserve"> to ethene</w:t>
      </w:r>
      <w:r w:rsidR="00937AFD" w:rsidRPr="00E27924">
        <w:rPr>
          <w:rFonts w:ascii="Verdana" w:hAnsi="Verdana"/>
          <w:sz w:val="20"/>
          <w:lang w:val="en-GB" w:eastAsia="nl-NL"/>
        </w:rPr>
        <w:t xml:space="preserve"> </w:t>
      </w:r>
      <w:r w:rsidR="002A4DDB">
        <w:rPr>
          <w:rFonts w:ascii="Verdana" w:hAnsi="Verdana"/>
          <w:sz w:val="20"/>
          <w:lang w:val="en-GB" w:eastAsia="nl-NL"/>
        </w:rPr>
        <w:t xml:space="preserve">likely due to the </w:t>
      </w:r>
      <w:r w:rsidR="00E27924" w:rsidRPr="00E27924">
        <w:rPr>
          <w:rFonts w:ascii="Verdana" w:hAnsi="Verdana"/>
          <w:sz w:val="20"/>
          <w:lang w:val="en-GB" w:eastAsia="nl-NL"/>
        </w:rPr>
        <w:t xml:space="preserve">fading organic-rich condition </w:t>
      </w:r>
      <w:r w:rsidR="00E27924">
        <w:rPr>
          <w:rFonts w:ascii="Verdana" w:hAnsi="Verdana"/>
          <w:sz w:val="20"/>
          <w:lang w:val="en-GB" w:eastAsia="nl-NL"/>
        </w:rPr>
        <w:t xml:space="preserve">towards </w:t>
      </w:r>
      <w:r w:rsidR="00937AFD" w:rsidRPr="00E27924">
        <w:rPr>
          <w:rFonts w:ascii="Verdana" w:hAnsi="Verdana"/>
          <w:sz w:val="20"/>
          <w:lang w:val="en-GB" w:eastAsia="nl-NL"/>
        </w:rPr>
        <w:t>the end of the experiment.</w:t>
      </w:r>
      <w:r w:rsidR="00C9323B" w:rsidRPr="00E27924">
        <w:rPr>
          <w:rFonts w:ascii="Verdana" w:hAnsi="Verdana"/>
          <w:sz w:val="20"/>
          <w:lang w:val="en-GB" w:eastAsia="nl-NL"/>
        </w:rPr>
        <w:t xml:space="preserve"> </w:t>
      </w:r>
      <w:r w:rsidR="00CE058B" w:rsidRPr="00E27924">
        <w:rPr>
          <w:rFonts w:ascii="Verdana" w:hAnsi="Verdana"/>
          <w:sz w:val="20"/>
          <w:lang w:val="en-GB" w:eastAsia="nl-NL"/>
        </w:rPr>
        <w:t>Remarkably</w:t>
      </w:r>
      <w:r w:rsidR="00C9323B" w:rsidRPr="00E27924">
        <w:rPr>
          <w:rFonts w:ascii="Verdana" w:hAnsi="Verdana"/>
          <w:sz w:val="20"/>
          <w:lang w:val="en-GB" w:eastAsia="nl-NL"/>
        </w:rPr>
        <w:t xml:space="preserve">, </w:t>
      </w:r>
      <w:r w:rsidR="00F504E5" w:rsidRPr="00E27924">
        <w:rPr>
          <w:rFonts w:ascii="Verdana" w:hAnsi="Verdana"/>
          <w:sz w:val="20"/>
          <w:lang w:val="en-GB" w:eastAsia="nl-NL"/>
        </w:rPr>
        <w:t>during the same period,</w:t>
      </w:r>
      <w:r w:rsidR="00911CCC" w:rsidRPr="00E27924">
        <w:rPr>
          <w:rFonts w:ascii="Verdana" w:hAnsi="Verdana"/>
          <w:sz w:val="20"/>
          <w:lang w:val="en-GB" w:eastAsia="nl-NL"/>
        </w:rPr>
        <w:t xml:space="preserve"> </w:t>
      </w:r>
      <w:r w:rsidR="00C9323B" w:rsidRPr="00E27924">
        <w:rPr>
          <w:rFonts w:ascii="Verdana" w:hAnsi="Verdana"/>
          <w:sz w:val="20"/>
          <w:lang w:val="en-GB" w:eastAsia="nl-NL"/>
        </w:rPr>
        <w:t xml:space="preserve">the relative abundance </w:t>
      </w:r>
      <w:r w:rsidR="003D2B51" w:rsidRPr="00E27924">
        <w:rPr>
          <w:rFonts w:ascii="Verdana" w:hAnsi="Verdana"/>
          <w:sz w:val="20"/>
          <w:lang w:val="en-GB" w:eastAsia="nl-NL"/>
        </w:rPr>
        <w:t xml:space="preserve">of </w:t>
      </w:r>
      <w:r w:rsidR="00C9323B" w:rsidRPr="00E27924">
        <w:rPr>
          <w:rFonts w:ascii="Verdana" w:hAnsi="Verdana"/>
          <w:sz w:val="20"/>
          <w:lang w:val="en-GB" w:eastAsia="nl-NL"/>
        </w:rPr>
        <w:t xml:space="preserve">non-dechlorinating </w:t>
      </w:r>
      <w:r w:rsidR="0090516E" w:rsidRPr="00E27924">
        <w:rPr>
          <w:rFonts w:ascii="Verdana" w:hAnsi="Verdana"/>
          <w:sz w:val="20"/>
          <w:lang w:val="en-GB" w:eastAsia="nl-NL"/>
        </w:rPr>
        <w:t>fermenters</w:t>
      </w:r>
      <w:r w:rsidR="0090516E">
        <w:rPr>
          <w:rFonts w:ascii="Verdana" w:hAnsi="Verdana"/>
          <w:sz w:val="20"/>
          <w:lang w:val="en-GB" w:eastAsia="nl-NL"/>
        </w:rPr>
        <w:t xml:space="preserve"> and sulfate reducers</w:t>
      </w:r>
      <w:r w:rsidR="00C9323B">
        <w:rPr>
          <w:rFonts w:ascii="Verdana" w:hAnsi="Verdana"/>
          <w:sz w:val="20"/>
          <w:lang w:val="en-GB" w:eastAsia="nl-NL"/>
        </w:rPr>
        <w:t xml:space="preserve"> decreased</w:t>
      </w:r>
      <w:r w:rsidR="00CE058B">
        <w:rPr>
          <w:rFonts w:ascii="Verdana" w:hAnsi="Verdana"/>
          <w:sz w:val="20"/>
          <w:lang w:val="en-GB" w:eastAsia="nl-NL"/>
        </w:rPr>
        <w:t xml:space="preserve"> </w:t>
      </w:r>
      <w:r w:rsidR="003D2B51">
        <w:rPr>
          <w:rFonts w:ascii="Verdana" w:hAnsi="Verdana"/>
          <w:sz w:val="20"/>
          <w:lang w:val="en-GB" w:eastAsia="nl-NL"/>
        </w:rPr>
        <w:t xml:space="preserve">that are </w:t>
      </w:r>
      <w:r w:rsidR="0090516E">
        <w:rPr>
          <w:rFonts w:ascii="Verdana" w:hAnsi="Verdana"/>
          <w:sz w:val="20"/>
          <w:lang w:val="en-GB" w:eastAsia="nl-NL"/>
        </w:rPr>
        <w:t>considered</w:t>
      </w:r>
      <w:r w:rsidR="00CE058B">
        <w:rPr>
          <w:rFonts w:ascii="Verdana" w:hAnsi="Verdana"/>
          <w:sz w:val="20"/>
          <w:lang w:val="en-GB" w:eastAsia="nl-NL"/>
        </w:rPr>
        <w:t xml:space="preserve"> to stimulate robust </w:t>
      </w:r>
      <w:r w:rsidR="00CE058B" w:rsidRPr="00CE058B">
        <w:rPr>
          <w:rFonts w:ascii="Verdana" w:hAnsi="Verdana"/>
          <w:i/>
          <w:sz w:val="20"/>
          <w:lang w:val="en-GB" w:eastAsia="nl-NL"/>
        </w:rPr>
        <w:t>Dcm</w:t>
      </w:r>
      <w:r w:rsidR="00CE058B">
        <w:rPr>
          <w:rFonts w:ascii="Verdana" w:hAnsi="Verdana"/>
          <w:sz w:val="20"/>
          <w:lang w:val="en-GB" w:eastAsia="nl-NL"/>
        </w:rPr>
        <w:t xml:space="preserve"> </w:t>
      </w:r>
      <w:r w:rsidR="00DE4BD9">
        <w:rPr>
          <w:rFonts w:ascii="Verdana" w:hAnsi="Verdana"/>
          <w:sz w:val="20"/>
          <w:lang w:val="en-GB" w:eastAsia="nl-NL"/>
        </w:rPr>
        <w:t>dechlorination</w:t>
      </w:r>
      <w:r w:rsidR="00911CCC">
        <w:rPr>
          <w:rFonts w:ascii="Verdana" w:hAnsi="Verdana"/>
          <w:sz w:val="20"/>
          <w:lang w:val="en-GB" w:eastAsia="nl-NL"/>
        </w:rPr>
        <w:t xml:space="preserve"> </w:t>
      </w:r>
      <w:r w:rsidR="003D2B51">
        <w:rPr>
          <w:rFonts w:ascii="Verdana" w:hAnsi="Verdana"/>
          <w:sz w:val="20"/>
          <w:lang w:val="en-GB" w:eastAsia="nl-NL"/>
        </w:rPr>
        <w:t xml:space="preserve">by providing organic cofactors </w:t>
      </w:r>
      <w:r w:rsidR="006E541F">
        <w:rPr>
          <w:rFonts w:ascii="Verdana" w:hAnsi="Verdana"/>
          <w:sz w:val="20"/>
          <w:lang w:val="en-GB" w:eastAsia="nl-NL"/>
        </w:rPr>
        <w:t>such as</w:t>
      </w:r>
      <w:r w:rsidR="003D2B51">
        <w:rPr>
          <w:rFonts w:ascii="Verdana" w:hAnsi="Verdana"/>
          <w:sz w:val="20"/>
          <w:lang w:val="en-GB" w:eastAsia="nl-NL"/>
        </w:rPr>
        <w:t xml:space="preserve"> </w:t>
      </w:r>
      <w:r w:rsidR="00E27924">
        <w:rPr>
          <w:rFonts w:ascii="Verdana" w:hAnsi="Verdana"/>
          <w:sz w:val="20"/>
          <w:lang w:val="en-GB" w:eastAsia="nl-NL"/>
        </w:rPr>
        <w:t xml:space="preserve">the key </w:t>
      </w:r>
      <w:r w:rsidR="003D2B51">
        <w:rPr>
          <w:rFonts w:ascii="Verdana" w:hAnsi="Verdana"/>
          <w:sz w:val="20"/>
          <w:lang w:val="en-GB" w:eastAsia="nl-NL"/>
        </w:rPr>
        <w:t>vitamin B12</w:t>
      </w:r>
      <w:r w:rsidR="0090516E">
        <w:rPr>
          <w:rFonts w:ascii="Verdana" w:hAnsi="Verdana"/>
          <w:sz w:val="20"/>
          <w:lang w:val="en-GB" w:eastAsia="nl-NL"/>
        </w:rPr>
        <w:t xml:space="preserve"> </w:t>
      </w:r>
      <w:r w:rsidR="0090516E">
        <w:rPr>
          <w:rFonts w:ascii="Verdana" w:hAnsi="Verdana"/>
          <w:sz w:val="20"/>
          <w:lang w:val="en-GB" w:eastAsia="nl-NL"/>
        </w:rPr>
        <w:fldChar w:fldCharType="begin">
          <w:fldData xml:space="preserve">PEVuZE5vdGU+PENpdGU+PEF1dGhvcj5IdWc8L0F1dGhvcj48WWVhcj4yMDEyPC9ZZWFyPjxSZWNO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</w:fldData>
        </w:fldChar>
      </w:r>
      <w:r w:rsidR="0066193C">
        <w:rPr>
          <w:rFonts w:ascii="Verdana" w:hAnsi="Verdana"/>
          <w:sz w:val="20"/>
          <w:lang w:val="en-GB" w:eastAsia="nl-NL"/>
        </w:rPr>
        <w:instrText xml:space="preserve"> ADDIN EN.CITE </w:instrText>
      </w:r>
      <w:r w:rsidR="0066193C">
        <w:rPr>
          <w:rFonts w:ascii="Verdana" w:hAnsi="Verdana"/>
          <w:sz w:val="20"/>
          <w:lang w:val="en-GB" w:eastAsia="nl-NL"/>
        </w:rPr>
        <w:fldChar w:fldCharType="begin">
          <w:fldData xml:space="preserve">PEVuZE5vdGU+PENpdGU+PEF1dGhvcj5IdWc8L0F1dGhvcj48WWVhcj4yMDEyPC9ZZWFyPjxSZWNO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</w:fldData>
        </w:fldChar>
      </w:r>
      <w:r w:rsidR="0066193C">
        <w:rPr>
          <w:rFonts w:ascii="Verdana" w:hAnsi="Verdana"/>
          <w:sz w:val="20"/>
          <w:lang w:val="en-GB" w:eastAsia="nl-NL"/>
        </w:rPr>
        <w:instrText xml:space="preserve"> ADDIN EN.CITE.DATA </w:instrText>
      </w:r>
      <w:r w:rsidR="0066193C">
        <w:rPr>
          <w:rFonts w:ascii="Verdana" w:hAnsi="Verdana"/>
          <w:sz w:val="20"/>
          <w:lang w:val="en-GB" w:eastAsia="nl-NL"/>
        </w:rPr>
      </w:r>
      <w:r w:rsidR="0066193C">
        <w:rPr>
          <w:rFonts w:ascii="Verdana" w:hAnsi="Verdana"/>
          <w:sz w:val="20"/>
          <w:lang w:val="en-GB" w:eastAsia="nl-NL"/>
        </w:rPr>
        <w:fldChar w:fldCharType="end"/>
      </w:r>
      <w:r w:rsidR="0090516E">
        <w:rPr>
          <w:rFonts w:ascii="Verdana" w:hAnsi="Verdana"/>
          <w:sz w:val="20"/>
          <w:lang w:val="en-GB" w:eastAsia="nl-NL"/>
        </w:rPr>
      </w:r>
      <w:r w:rsidR="0090516E">
        <w:rPr>
          <w:rFonts w:ascii="Verdana" w:hAnsi="Verdana"/>
          <w:sz w:val="20"/>
          <w:lang w:val="en-GB" w:eastAsia="nl-NL"/>
        </w:rPr>
        <w:fldChar w:fldCharType="separate"/>
      </w:r>
      <w:r w:rsidR="0066193C">
        <w:rPr>
          <w:rFonts w:ascii="Verdana" w:hAnsi="Verdana"/>
          <w:noProof/>
          <w:sz w:val="20"/>
          <w:lang w:val="en-GB" w:eastAsia="nl-NL"/>
        </w:rPr>
        <w:t>(Hug et al., 2012; Men et al., 2012)</w:t>
      </w:r>
      <w:r w:rsidR="0090516E">
        <w:rPr>
          <w:rFonts w:ascii="Verdana" w:hAnsi="Verdana"/>
          <w:sz w:val="20"/>
          <w:lang w:val="en-GB" w:eastAsia="nl-NL"/>
        </w:rPr>
        <w:fldChar w:fldCharType="end"/>
      </w:r>
      <w:r w:rsidR="00C9323B">
        <w:rPr>
          <w:rFonts w:ascii="Verdana" w:hAnsi="Verdana"/>
          <w:sz w:val="20"/>
          <w:lang w:val="en-GB" w:eastAsia="nl-NL"/>
        </w:rPr>
        <w:t xml:space="preserve">. </w:t>
      </w:r>
      <w:r w:rsidR="005403D0">
        <w:rPr>
          <w:rFonts w:ascii="Verdana" w:hAnsi="Verdana"/>
          <w:sz w:val="20"/>
          <w:lang w:val="en-GB" w:eastAsia="nl-NL"/>
        </w:rPr>
        <w:t xml:space="preserve">The increased relative abundance of </w:t>
      </w:r>
      <w:r w:rsidR="005403D0" w:rsidRPr="005403D0">
        <w:rPr>
          <w:rFonts w:ascii="Verdana" w:hAnsi="Verdana"/>
          <w:sz w:val="20"/>
          <w:lang w:val="en-GB" w:eastAsia="nl-NL"/>
        </w:rPr>
        <w:t>Deferribacteres</w:t>
      </w:r>
      <w:r w:rsidR="00911CCC">
        <w:rPr>
          <w:rFonts w:ascii="Verdana" w:hAnsi="Verdana"/>
          <w:sz w:val="20"/>
          <w:lang w:val="en-GB" w:eastAsia="nl-NL"/>
        </w:rPr>
        <w:t xml:space="preserve"> and </w:t>
      </w:r>
      <w:r w:rsidR="005403D0">
        <w:rPr>
          <w:rFonts w:ascii="Verdana" w:hAnsi="Verdana"/>
          <w:sz w:val="20"/>
          <w:lang w:val="en-GB" w:eastAsia="nl-NL"/>
        </w:rPr>
        <w:t>Epsilonproteobacteria</w:t>
      </w:r>
      <w:r w:rsidR="009A3A1E">
        <w:rPr>
          <w:rFonts w:ascii="Verdana" w:hAnsi="Verdana"/>
          <w:sz w:val="20"/>
          <w:lang w:val="en-GB" w:eastAsia="nl-NL"/>
        </w:rPr>
        <w:t xml:space="preserve"> </w:t>
      </w:r>
      <w:r w:rsidR="005403D0">
        <w:rPr>
          <w:rFonts w:ascii="Verdana" w:hAnsi="Verdana"/>
          <w:sz w:val="20"/>
          <w:lang w:val="en-GB" w:eastAsia="nl-NL"/>
        </w:rPr>
        <w:t xml:space="preserve">by the end of </w:t>
      </w:r>
      <w:r w:rsidR="00EB5A9C">
        <w:rPr>
          <w:rFonts w:ascii="Verdana" w:hAnsi="Verdana"/>
          <w:sz w:val="20"/>
          <w:lang w:val="en-GB" w:eastAsia="nl-NL"/>
        </w:rPr>
        <w:t xml:space="preserve">the </w:t>
      </w:r>
      <w:r w:rsidR="005403D0">
        <w:rPr>
          <w:rFonts w:ascii="Verdana" w:hAnsi="Verdana"/>
          <w:sz w:val="20"/>
          <w:lang w:val="en-GB" w:eastAsia="nl-NL"/>
        </w:rPr>
        <w:t xml:space="preserve">field experiment </w:t>
      </w:r>
      <w:r w:rsidR="00CE058B">
        <w:rPr>
          <w:rFonts w:ascii="Verdana" w:hAnsi="Verdana"/>
          <w:sz w:val="20"/>
          <w:lang w:val="en-GB" w:eastAsia="nl-NL"/>
        </w:rPr>
        <w:t>likely</w:t>
      </w:r>
      <w:r w:rsidR="005403D0">
        <w:rPr>
          <w:rFonts w:ascii="Verdana" w:hAnsi="Verdana"/>
          <w:sz w:val="20"/>
          <w:lang w:val="en-GB" w:eastAsia="nl-NL"/>
        </w:rPr>
        <w:t xml:space="preserve"> support</w:t>
      </w:r>
      <w:r w:rsidR="009A3A1E">
        <w:rPr>
          <w:rFonts w:ascii="Verdana" w:hAnsi="Verdana"/>
          <w:sz w:val="20"/>
          <w:lang w:val="en-GB" w:eastAsia="nl-NL"/>
        </w:rPr>
        <w:t>ed</w:t>
      </w:r>
      <w:r w:rsidR="005403D0">
        <w:rPr>
          <w:rFonts w:ascii="Verdana" w:hAnsi="Verdana"/>
          <w:sz w:val="20"/>
          <w:lang w:val="en-GB" w:eastAsia="nl-NL"/>
        </w:rPr>
        <w:t xml:space="preserve"> </w:t>
      </w:r>
      <w:r w:rsidR="00911CCC">
        <w:rPr>
          <w:rFonts w:ascii="Verdana" w:hAnsi="Verdana"/>
          <w:sz w:val="20"/>
          <w:lang w:val="en-GB" w:eastAsia="nl-NL"/>
        </w:rPr>
        <w:t xml:space="preserve">the </w:t>
      </w:r>
      <w:r w:rsidR="005403D0" w:rsidRPr="00EB5A9C">
        <w:rPr>
          <w:rFonts w:ascii="Verdana" w:hAnsi="Verdana"/>
          <w:i/>
          <w:sz w:val="20"/>
          <w:lang w:val="en-GB" w:eastAsia="nl-NL"/>
        </w:rPr>
        <w:t>Dcm</w:t>
      </w:r>
      <w:r w:rsidR="005403D0">
        <w:rPr>
          <w:rFonts w:ascii="Verdana" w:hAnsi="Verdana"/>
          <w:sz w:val="20"/>
          <w:lang w:val="en-GB" w:eastAsia="nl-NL"/>
        </w:rPr>
        <w:t xml:space="preserve"> population by reducing sulfide</w:t>
      </w:r>
      <w:r w:rsidR="00AB7B3D">
        <w:rPr>
          <w:rFonts w:ascii="Verdana" w:hAnsi="Verdana"/>
          <w:sz w:val="20"/>
          <w:lang w:val="en-GB" w:eastAsia="nl-NL"/>
        </w:rPr>
        <w:t xml:space="preserve"> level</w:t>
      </w:r>
      <w:r w:rsidR="0053608F">
        <w:rPr>
          <w:rFonts w:ascii="Verdana" w:hAnsi="Verdana"/>
          <w:sz w:val="20"/>
          <w:lang w:val="en-GB" w:eastAsia="nl-NL"/>
        </w:rPr>
        <w:t>/</w:t>
      </w:r>
      <w:r w:rsidR="005403D0">
        <w:rPr>
          <w:rFonts w:ascii="Verdana" w:hAnsi="Verdana"/>
          <w:sz w:val="20"/>
          <w:lang w:val="en-GB" w:eastAsia="nl-NL"/>
        </w:rPr>
        <w:t xml:space="preserve">toxicity. However, to our knowledge, these taxa are not known </w:t>
      </w:r>
      <w:r w:rsidR="00CD51F8">
        <w:rPr>
          <w:rFonts w:ascii="Verdana" w:hAnsi="Verdana"/>
          <w:sz w:val="20"/>
          <w:lang w:val="en-GB" w:eastAsia="nl-NL"/>
        </w:rPr>
        <w:t>to</w:t>
      </w:r>
      <w:r w:rsidR="005403D0">
        <w:rPr>
          <w:rFonts w:ascii="Verdana" w:hAnsi="Verdana"/>
          <w:sz w:val="20"/>
          <w:lang w:val="en-GB" w:eastAsia="nl-NL"/>
        </w:rPr>
        <w:t xml:space="preserve"> </w:t>
      </w:r>
      <w:r w:rsidR="00CD51F8">
        <w:rPr>
          <w:rFonts w:ascii="Verdana" w:hAnsi="Verdana"/>
          <w:sz w:val="20"/>
          <w:lang w:val="en-GB" w:eastAsia="nl-NL"/>
        </w:rPr>
        <w:t>provide</w:t>
      </w:r>
      <w:r w:rsidR="005403D0">
        <w:rPr>
          <w:rFonts w:ascii="Verdana" w:hAnsi="Verdana"/>
          <w:sz w:val="20"/>
          <w:lang w:val="en-GB" w:eastAsia="nl-NL"/>
        </w:rPr>
        <w:t xml:space="preserve"> </w:t>
      </w:r>
      <w:r w:rsidR="00460C21">
        <w:rPr>
          <w:rFonts w:ascii="Verdana" w:hAnsi="Verdana"/>
          <w:sz w:val="20"/>
          <w:lang w:val="en-GB" w:eastAsia="nl-NL"/>
        </w:rPr>
        <w:t xml:space="preserve">the more important </w:t>
      </w:r>
      <w:r w:rsidR="005403D0">
        <w:rPr>
          <w:rFonts w:ascii="Verdana" w:hAnsi="Verdana"/>
          <w:sz w:val="20"/>
          <w:lang w:val="en-GB" w:eastAsia="nl-NL"/>
        </w:rPr>
        <w:t xml:space="preserve">organic cofactors </w:t>
      </w:r>
      <w:r w:rsidR="00D91F5A">
        <w:rPr>
          <w:rFonts w:ascii="Verdana" w:hAnsi="Verdana"/>
          <w:sz w:val="20"/>
          <w:lang w:val="en-GB" w:eastAsia="nl-NL"/>
        </w:rPr>
        <w:t xml:space="preserve">such as vitamin B12 </w:t>
      </w:r>
      <w:r w:rsidR="005403D0">
        <w:rPr>
          <w:rFonts w:ascii="Verdana" w:hAnsi="Verdana"/>
          <w:sz w:val="20"/>
          <w:lang w:val="en-GB" w:eastAsia="nl-NL"/>
        </w:rPr>
        <w:t>needed b</w:t>
      </w:r>
      <w:r w:rsidR="005403D0" w:rsidRPr="008434E6">
        <w:rPr>
          <w:rFonts w:ascii="Verdana" w:hAnsi="Verdana"/>
          <w:sz w:val="20"/>
          <w:lang w:val="en-GB" w:eastAsia="nl-NL"/>
        </w:rPr>
        <w:t xml:space="preserve">y </w:t>
      </w:r>
      <w:r w:rsidR="00CD51F8" w:rsidRPr="008434E6">
        <w:rPr>
          <w:rFonts w:ascii="Verdana" w:hAnsi="Verdana"/>
          <w:i/>
          <w:sz w:val="20"/>
          <w:lang w:val="en-GB" w:eastAsia="nl-NL"/>
        </w:rPr>
        <w:t>Dcm</w:t>
      </w:r>
      <w:r w:rsidR="000A6C92" w:rsidRPr="008434E6">
        <w:rPr>
          <w:rFonts w:ascii="Verdana" w:hAnsi="Verdana"/>
          <w:sz w:val="20"/>
          <w:lang w:val="en-GB" w:eastAsia="nl-NL"/>
        </w:rPr>
        <w:t>, hence they are not likely “</w:t>
      </w:r>
      <w:r w:rsidR="00D240CD" w:rsidRPr="008434E6">
        <w:rPr>
          <w:rFonts w:ascii="Verdana" w:hAnsi="Verdana"/>
          <w:sz w:val="20"/>
          <w:lang w:val="en-GB" w:eastAsia="nl-NL"/>
        </w:rPr>
        <w:t>sufficient</w:t>
      </w:r>
      <w:r w:rsidR="000A6C92" w:rsidRPr="008434E6">
        <w:rPr>
          <w:rFonts w:ascii="Verdana" w:hAnsi="Verdana"/>
          <w:sz w:val="20"/>
          <w:lang w:val="en-GB" w:eastAsia="nl-NL"/>
        </w:rPr>
        <w:t xml:space="preserve">” </w:t>
      </w:r>
      <w:r w:rsidR="002A4DDB">
        <w:rPr>
          <w:rFonts w:ascii="Verdana" w:hAnsi="Verdana"/>
          <w:sz w:val="20"/>
          <w:lang w:val="en-GB" w:eastAsia="nl-NL"/>
        </w:rPr>
        <w:t xml:space="preserve">as </w:t>
      </w:r>
      <w:r w:rsidR="000A6C92" w:rsidRPr="008434E6">
        <w:rPr>
          <w:rFonts w:ascii="Verdana" w:hAnsi="Verdana"/>
          <w:sz w:val="20"/>
          <w:lang w:val="en-GB" w:eastAsia="nl-NL"/>
        </w:rPr>
        <w:t xml:space="preserve">companions to sustain </w:t>
      </w:r>
      <w:r w:rsidR="000A6C92" w:rsidRPr="008434E6">
        <w:rPr>
          <w:rFonts w:ascii="Verdana" w:hAnsi="Verdana"/>
          <w:i/>
          <w:sz w:val="20"/>
          <w:lang w:val="en-GB" w:eastAsia="nl-NL"/>
        </w:rPr>
        <w:t>Dcm</w:t>
      </w:r>
      <w:r w:rsidR="000A6C92" w:rsidRPr="008434E6">
        <w:rPr>
          <w:rFonts w:ascii="Verdana" w:hAnsi="Verdana"/>
          <w:sz w:val="20"/>
          <w:lang w:val="en-GB" w:eastAsia="nl-NL"/>
        </w:rPr>
        <w:t xml:space="preserve"> growth</w:t>
      </w:r>
      <w:r w:rsidR="00CD51F8" w:rsidRPr="008434E6">
        <w:rPr>
          <w:rFonts w:ascii="Verdana" w:hAnsi="Verdana"/>
          <w:sz w:val="20"/>
          <w:lang w:val="en-GB" w:eastAsia="nl-NL"/>
        </w:rPr>
        <w:t xml:space="preserve">. </w:t>
      </w:r>
      <w:r w:rsidR="005A2621" w:rsidRPr="008434E6">
        <w:rPr>
          <w:rFonts w:ascii="Verdana" w:hAnsi="Verdana"/>
          <w:sz w:val="20"/>
          <w:lang w:val="en-GB" w:eastAsia="nl-NL"/>
        </w:rPr>
        <w:t xml:space="preserve">In line with this, </w:t>
      </w:r>
      <w:r w:rsidR="00422D52" w:rsidRPr="008434E6">
        <w:rPr>
          <w:rFonts w:ascii="Verdana" w:hAnsi="Verdana"/>
          <w:sz w:val="20"/>
          <w:lang w:val="en-GB" w:eastAsia="nl-NL"/>
        </w:rPr>
        <w:t xml:space="preserve">other </w:t>
      </w:r>
      <w:r w:rsidR="00F504E5" w:rsidRPr="008434E6">
        <w:rPr>
          <w:rFonts w:ascii="Verdana" w:hAnsi="Verdana"/>
          <w:sz w:val="20"/>
          <w:lang w:val="en-GB" w:eastAsia="nl-NL"/>
        </w:rPr>
        <w:t>studies show</w:t>
      </w:r>
      <w:r w:rsidR="000C3032" w:rsidRPr="008434E6">
        <w:rPr>
          <w:rFonts w:ascii="Verdana" w:hAnsi="Verdana"/>
          <w:sz w:val="20"/>
          <w:lang w:val="en-GB" w:eastAsia="nl-NL"/>
        </w:rPr>
        <w:t>ed</w:t>
      </w:r>
      <w:r w:rsidR="00F504E5" w:rsidRPr="008434E6">
        <w:rPr>
          <w:rFonts w:ascii="Verdana" w:hAnsi="Verdana"/>
          <w:sz w:val="20"/>
          <w:lang w:val="en-GB" w:eastAsia="nl-NL"/>
        </w:rPr>
        <w:t xml:space="preserve"> the importance of </w:t>
      </w:r>
      <w:r w:rsidR="00FE77DE" w:rsidRPr="008434E6">
        <w:rPr>
          <w:rFonts w:ascii="Verdana" w:hAnsi="Verdana"/>
          <w:sz w:val="20"/>
          <w:lang w:val="en-GB" w:eastAsia="nl-NL"/>
        </w:rPr>
        <w:t xml:space="preserve">particular </w:t>
      </w:r>
      <w:r w:rsidR="00F504E5" w:rsidRPr="008434E6">
        <w:rPr>
          <w:rFonts w:ascii="Verdana" w:hAnsi="Verdana"/>
          <w:sz w:val="20"/>
          <w:lang w:val="en-GB" w:eastAsia="nl-NL"/>
        </w:rPr>
        <w:t xml:space="preserve">syntrophic </w:t>
      </w:r>
      <w:r w:rsidR="00460C21" w:rsidRPr="008434E6">
        <w:rPr>
          <w:rFonts w:ascii="Verdana" w:hAnsi="Verdana"/>
          <w:sz w:val="20"/>
          <w:lang w:val="en-GB" w:eastAsia="nl-NL"/>
        </w:rPr>
        <w:t xml:space="preserve">partners </w:t>
      </w:r>
      <w:r w:rsidR="007B5E57" w:rsidRPr="008434E6">
        <w:rPr>
          <w:rFonts w:ascii="Verdana" w:hAnsi="Verdana"/>
          <w:sz w:val="20"/>
          <w:lang w:val="en-GB" w:eastAsia="nl-NL"/>
        </w:rPr>
        <w:t xml:space="preserve">belonging to Firmicutes and </w:t>
      </w:r>
      <w:r w:rsidR="00D240CD" w:rsidRPr="008434E6">
        <w:rPr>
          <w:rFonts w:ascii="Verdana" w:hAnsi="Verdana"/>
          <w:sz w:val="20"/>
          <w:lang w:val="en-GB" w:eastAsia="nl-NL"/>
        </w:rPr>
        <w:t>Deltaproteobacteria</w:t>
      </w:r>
      <w:r w:rsidR="007B5E57" w:rsidRPr="008434E6">
        <w:rPr>
          <w:rFonts w:ascii="Verdana" w:hAnsi="Verdana"/>
          <w:sz w:val="20"/>
          <w:lang w:val="en-GB" w:eastAsia="nl-NL"/>
        </w:rPr>
        <w:t xml:space="preserve"> </w:t>
      </w:r>
      <w:r w:rsidR="00F504E5" w:rsidRPr="008434E6">
        <w:rPr>
          <w:rFonts w:ascii="Verdana" w:hAnsi="Verdana"/>
          <w:sz w:val="20"/>
          <w:lang w:val="en-GB" w:eastAsia="nl-NL"/>
        </w:rPr>
        <w:t xml:space="preserve">in providing the “right” cobamide lower base of vitamin B12 that is vital for </w:t>
      </w:r>
      <w:r w:rsidR="00F504E5" w:rsidRPr="008434E6">
        <w:rPr>
          <w:rFonts w:ascii="Verdana" w:hAnsi="Verdana"/>
          <w:i/>
          <w:sz w:val="20"/>
          <w:lang w:val="en-GB" w:eastAsia="nl-NL"/>
        </w:rPr>
        <w:t>Dcm</w:t>
      </w:r>
      <w:r w:rsidR="00F504E5" w:rsidRPr="008434E6">
        <w:rPr>
          <w:rFonts w:ascii="Verdana" w:hAnsi="Verdana"/>
          <w:sz w:val="20"/>
          <w:lang w:val="en-GB" w:eastAsia="nl-NL"/>
        </w:rPr>
        <w:t xml:space="preserve"> dechlorination</w:t>
      </w:r>
      <w:r w:rsidR="00272630" w:rsidRPr="008434E6">
        <w:rPr>
          <w:rFonts w:ascii="Verdana" w:hAnsi="Verdana"/>
          <w:sz w:val="20"/>
          <w:lang w:val="en-GB" w:eastAsia="nl-NL"/>
        </w:rPr>
        <w:t xml:space="preserve"> </w:t>
      </w:r>
      <w:r w:rsidR="00272630" w:rsidRPr="008434E6">
        <w:rPr>
          <w:rFonts w:ascii="Verdana" w:hAnsi="Verdana"/>
          <w:sz w:val="20"/>
          <w:lang w:val="en-GB" w:eastAsia="nl-NL"/>
        </w:rPr>
        <w:fldChar w:fldCharType="begin">
          <w:fldData xml:space="preserve">PEVuZE5vdGU+PENpdGU+PEF1dGhvcj5NZW48L0F1dGhvcj48WWVhcj4yMDE0PC9ZZWFyPjxSZWNO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==
</w:fldData>
        </w:fldChar>
      </w:r>
      <w:r w:rsidR="0066193C">
        <w:rPr>
          <w:rFonts w:ascii="Verdana" w:hAnsi="Verdana"/>
          <w:sz w:val="20"/>
          <w:lang w:val="en-GB" w:eastAsia="nl-NL"/>
        </w:rPr>
        <w:instrText xml:space="preserve"> ADDIN EN.CITE </w:instrText>
      </w:r>
      <w:r w:rsidR="0066193C">
        <w:rPr>
          <w:rFonts w:ascii="Verdana" w:hAnsi="Verdana"/>
          <w:sz w:val="20"/>
          <w:lang w:val="en-GB" w:eastAsia="nl-NL"/>
        </w:rPr>
        <w:fldChar w:fldCharType="begin">
          <w:fldData xml:space="preserve">PEVuZE5vdGU+PENpdGU+PEF1dGhvcj5NZW48L0F1dGhvcj48WWVhcj4yMDE0PC9ZZWFyPjxSZWNO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==
</w:fldData>
        </w:fldChar>
      </w:r>
      <w:r w:rsidR="0066193C">
        <w:rPr>
          <w:rFonts w:ascii="Verdana" w:hAnsi="Verdana"/>
          <w:sz w:val="20"/>
          <w:lang w:val="en-GB" w:eastAsia="nl-NL"/>
        </w:rPr>
        <w:instrText xml:space="preserve"> ADDIN EN.CITE.DATA </w:instrText>
      </w:r>
      <w:r w:rsidR="0066193C">
        <w:rPr>
          <w:rFonts w:ascii="Verdana" w:hAnsi="Verdana"/>
          <w:sz w:val="20"/>
          <w:lang w:val="en-GB" w:eastAsia="nl-NL"/>
        </w:rPr>
      </w:r>
      <w:r w:rsidR="0066193C">
        <w:rPr>
          <w:rFonts w:ascii="Verdana" w:hAnsi="Verdana"/>
          <w:sz w:val="20"/>
          <w:lang w:val="en-GB" w:eastAsia="nl-NL"/>
        </w:rPr>
        <w:fldChar w:fldCharType="end"/>
      </w:r>
      <w:r w:rsidR="00272630" w:rsidRPr="008434E6">
        <w:rPr>
          <w:rFonts w:ascii="Verdana" w:hAnsi="Verdana"/>
          <w:sz w:val="20"/>
          <w:lang w:val="en-GB" w:eastAsia="nl-NL"/>
        </w:rPr>
      </w:r>
      <w:r w:rsidR="00272630" w:rsidRPr="008434E6">
        <w:rPr>
          <w:rFonts w:ascii="Verdana" w:hAnsi="Verdana"/>
          <w:sz w:val="20"/>
          <w:lang w:val="en-GB" w:eastAsia="nl-NL"/>
        </w:rPr>
        <w:fldChar w:fldCharType="separate"/>
      </w:r>
      <w:r w:rsidR="0066193C">
        <w:rPr>
          <w:rFonts w:ascii="Verdana" w:hAnsi="Verdana"/>
          <w:noProof/>
          <w:sz w:val="20"/>
          <w:lang w:val="en-GB" w:eastAsia="nl-NL"/>
        </w:rPr>
        <w:t>(Men et al., 2014; Men et al., 2015)</w:t>
      </w:r>
      <w:r w:rsidR="00272630" w:rsidRPr="008434E6">
        <w:rPr>
          <w:rFonts w:ascii="Verdana" w:hAnsi="Verdana"/>
          <w:sz w:val="20"/>
          <w:lang w:val="en-GB" w:eastAsia="nl-NL"/>
        </w:rPr>
        <w:fldChar w:fldCharType="end"/>
      </w:r>
      <w:r w:rsidR="007B5E57" w:rsidRPr="008434E6">
        <w:rPr>
          <w:rFonts w:ascii="Verdana" w:hAnsi="Verdana"/>
          <w:sz w:val="20"/>
          <w:lang w:val="en-GB" w:eastAsia="nl-NL"/>
        </w:rPr>
        <w:t xml:space="preserve"> but cannot be provided even by closely related microbes</w:t>
      </w:r>
      <w:r w:rsidR="00272630" w:rsidRPr="008434E6">
        <w:rPr>
          <w:rFonts w:ascii="Verdana" w:hAnsi="Verdana"/>
          <w:sz w:val="20"/>
          <w:lang w:val="en-GB" w:eastAsia="nl-NL"/>
        </w:rPr>
        <w:t xml:space="preserve"> </w:t>
      </w:r>
      <w:r w:rsidR="00272630" w:rsidRPr="008434E6">
        <w:rPr>
          <w:rFonts w:ascii="Verdana" w:hAnsi="Verdana"/>
          <w:sz w:val="20"/>
          <w:lang w:val="en-GB" w:eastAsia="nl-NL"/>
        </w:rPr>
        <w:fldChar w:fldCharType="begin">
          <w:fldData xml:space="preserve">PEVuZE5vdGU+PENpdGU+PEF1dGhvcj5ZYW48L0F1dGhvcj48WWVhcj4yMDEzPC9ZZWFyPjxSZWNO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</w:fldData>
        </w:fldChar>
      </w:r>
      <w:r w:rsidR="0066193C">
        <w:rPr>
          <w:rFonts w:ascii="Verdana" w:hAnsi="Verdana"/>
          <w:sz w:val="20"/>
          <w:lang w:val="en-GB" w:eastAsia="nl-NL"/>
        </w:rPr>
        <w:instrText xml:space="preserve"> ADDIN EN.CITE </w:instrText>
      </w:r>
      <w:r w:rsidR="0066193C">
        <w:rPr>
          <w:rFonts w:ascii="Verdana" w:hAnsi="Verdana"/>
          <w:sz w:val="20"/>
          <w:lang w:val="en-GB" w:eastAsia="nl-NL"/>
        </w:rPr>
        <w:fldChar w:fldCharType="begin">
          <w:fldData xml:space="preserve">PEVuZE5vdGU+PENpdGU+PEF1dGhvcj5ZYW48L0F1dGhvcj48WWVhcj4yMDEzPC9ZZWFyPjxSZWNO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</w:fldData>
        </w:fldChar>
      </w:r>
      <w:r w:rsidR="0066193C">
        <w:rPr>
          <w:rFonts w:ascii="Verdana" w:hAnsi="Verdana"/>
          <w:sz w:val="20"/>
          <w:lang w:val="en-GB" w:eastAsia="nl-NL"/>
        </w:rPr>
        <w:instrText xml:space="preserve"> ADDIN EN.CITE.DATA </w:instrText>
      </w:r>
      <w:r w:rsidR="0066193C">
        <w:rPr>
          <w:rFonts w:ascii="Verdana" w:hAnsi="Verdana"/>
          <w:sz w:val="20"/>
          <w:lang w:val="en-GB" w:eastAsia="nl-NL"/>
        </w:rPr>
      </w:r>
      <w:r w:rsidR="0066193C">
        <w:rPr>
          <w:rFonts w:ascii="Verdana" w:hAnsi="Verdana"/>
          <w:sz w:val="20"/>
          <w:lang w:val="en-GB" w:eastAsia="nl-NL"/>
        </w:rPr>
        <w:fldChar w:fldCharType="end"/>
      </w:r>
      <w:r w:rsidR="00272630" w:rsidRPr="008434E6">
        <w:rPr>
          <w:rFonts w:ascii="Verdana" w:hAnsi="Verdana"/>
          <w:sz w:val="20"/>
          <w:lang w:val="en-GB" w:eastAsia="nl-NL"/>
        </w:rPr>
      </w:r>
      <w:r w:rsidR="00272630" w:rsidRPr="008434E6">
        <w:rPr>
          <w:rFonts w:ascii="Verdana" w:hAnsi="Verdana"/>
          <w:sz w:val="20"/>
          <w:lang w:val="en-GB" w:eastAsia="nl-NL"/>
        </w:rPr>
        <w:fldChar w:fldCharType="separate"/>
      </w:r>
      <w:r w:rsidR="0066193C">
        <w:rPr>
          <w:rFonts w:ascii="Verdana" w:hAnsi="Verdana"/>
          <w:noProof/>
          <w:sz w:val="20"/>
          <w:lang w:val="en-GB" w:eastAsia="nl-NL"/>
        </w:rPr>
        <w:t>(Yan et al., 2012; Yan et al., 2013)</w:t>
      </w:r>
      <w:r w:rsidR="00272630" w:rsidRPr="008434E6">
        <w:rPr>
          <w:rFonts w:ascii="Verdana" w:hAnsi="Verdana"/>
          <w:sz w:val="20"/>
          <w:lang w:val="en-GB" w:eastAsia="nl-NL"/>
        </w:rPr>
        <w:fldChar w:fldCharType="end"/>
      </w:r>
      <w:r w:rsidR="00F504E5" w:rsidRPr="008434E6">
        <w:rPr>
          <w:rFonts w:ascii="Verdana" w:hAnsi="Verdana"/>
          <w:sz w:val="20"/>
          <w:lang w:val="en-GB" w:eastAsia="nl-NL"/>
        </w:rPr>
        <w:t>.</w:t>
      </w:r>
      <w:r w:rsidR="003464D7">
        <w:rPr>
          <w:rFonts w:ascii="Verdana" w:hAnsi="Verdana"/>
          <w:sz w:val="20"/>
          <w:lang w:val="en-GB" w:eastAsia="nl-NL"/>
        </w:rPr>
        <w:t xml:space="preserve"> </w:t>
      </w:r>
    </w:p>
    <w:p w:rsidR="00075BC8" w:rsidRPr="00AA04E4" w:rsidRDefault="00917BAB" w:rsidP="0025093E">
      <w:pPr>
        <w:spacing w:line="480" w:lineRule="auto"/>
        <w:rPr>
          <w:rFonts w:ascii="Verdana" w:hAnsi="Verdana"/>
          <w:sz w:val="20"/>
          <w:lang w:val="en-GB" w:eastAsia="nl-NL"/>
        </w:rPr>
      </w:pPr>
      <w:r>
        <w:rPr>
          <w:rFonts w:ascii="Verdana" w:hAnsi="Verdana"/>
          <w:sz w:val="20"/>
          <w:lang w:val="en-GB" w:eastAsia="nl-NL"/>
        </w:rPr>
        <w:t>In case of</w:t>
      </w:r>
      <w:r w:rsidR="00937AFD">
        <w:rPr>
          <w:rFonts w:ascii="Verdana" w:hAnsi="Verdana"/>
          <w:sz w:val="20"/>
          <w:lang w:val="en-GB" w:eastAsia="nl-NL"/>
        </w:rPr>
        <w:t xml:space="preserve"> </w:t>
      </w:r>
      <w:r w:rsidR="00C62F82">
        <w:rPr>
          <w:rFonts w:ascii="Verdana" w:hAnsi="Verdana"/>
          <w:sz w:val="20"/>
          <w:lang w:val="en-GB" w:eastAsia="nl-NL"/>
        </w:rPr>
        <w:t xml:space="preserve">incomplete </w:t>
      </w:r>
      <w:r w:rsidR="00937AFD">
        <w:rPr>
          <w:rFonts w:ascii="Verdana" w:hAnsi="Verdana"/>
          <w:sz w:val="20"/>
          <w:lang w:val="en-GB" w:eastAsia="nl-NL"/>
        </w:rPr>
        <w:t>dechlorination</w:t>
      </w:r>
      <w:r>
        <w:rPr>
          <w:rFonts w:ascii="Verdana" w:hAnsi="Verdana"/>
          <w:sz w:val="20"/>
          <w:lang w:val="en-GB" w:eastAsia="nl-NL"/>
        </w:rPr>
        <w:t xml:space="preserve">, </w:t>
      </w:r>
      <w:r w:rsidR="00937AFD">
        <w:rPr>
          <w:rFonts w:ascii="Verdana" w:hAnsi="Verdana"/>
          <w:sz w:val="20"/>
          <w:lang w:val="en-GB" w:eastAsia="nl-NL"/>
        </w:rPr>
        <w:t xml:space="preserve">biostimulation is </w:t>
      </w:r>
      <w:r w:rsidR="00650D4E">
        <w:rPr>
          <w:rFonts w:ascii="Verdana" w:hAnsi="Verdana"/>
          <w:sz w:val="20"/>
          <w:lang w:val="en-GB" w:eastAsia="nl-NL"/>
        </w:rPr>
        <w:t>performed together with</w:t>
      </w:r>
      <w:r w:rsidR="00937AFD">
        <w:rPr>
          <w:rFonts w:ascii="Verdana" w:hAnsi="Verdana"/>
          <w:sz w:val="20"/>
          <w:lang w:val="en-GB" w:eastAsia="nl-NL"/>
        </w:rPr>
        <w:t xml:space="preserve"> bioaugmentation </w:t>
      </w:r>
      <w:r>
        <w:rPr>
          <w:rFonts w:ascii="Verdana" w:hAnsi="Verdana"/>
          <w:sz w:val="20"/>
          <w:lang w:val="en-GB" w:eastAsia="nl-NL"/>
        </w:rPr>
        <w:t>with</w:t>
      </w:r>
      <w:r w:rsidR="00CD51F8">
        <w:rPr>
          <w:rFonts w:ascii="Verdana" w:hAnsi="Verdana"/>
          <w:sz w:val="20"/>
          <w:lang w:val="en-GB" w:eastAsia="nl-NL"/>
        </w:rPr>
        <w:t xml:space="preserve"> </w:t>
      </w:r>
      <w:r>
        <w:rPr>
          <w:rFonts w:ascii="Verdana" w:hAnsi="Verdana"/>
          <w:sz w:val="20"/>
          <w:lang w:val="en-GB" w:eastAsia="nl-NL"/>
        </w:rPr>
        <w:t xml:space="preserve">dechlorinating </w:t>
      </w:r>
      <w:r w:rsidR="00CD51F8">
        <w:rPr>
          <w:rFonts w:ascii="Verdana" w:hAnsi="Verdana"/>
          <w:sz w:val="20"/>
          <w:lang w:val="en-GB" w:eastAsia="nl-NL"/>
        </w:rPr>
        <w:t xml:space="preserve">enrichment cultures </w:t>
      </w:r>
      <w:r w:rsidR="00542C9F">
        <w:rPr>
          <w:rFonts w:ascii="Verdana" w:hAnsi="Verdana"/>
          <w:sz w:val="20"/>
          <w:lang w:val="en-GB" w:eastAsia="nl-NL"/>
        </w:rPr>
        <w:t>containing</w:t>
      </w:r>
      <w:r w:rsidR="00CC275C">
        <w:rPr>
          <w:rFonts w:ascii="Verdana" w:hAnsi="Verdana"/>
          <w:sz w:val="20"/>
          <w:lang w:val="en-GB" w:eastAsia="nl-NL"/>
        </w:rPr>
        <w:t xml:space="preserve"> </w:t>
      </w:r>
      <w:r w:rsidR="00CD51F8" w:rsidRPr="00EB5A9C">
        <w:rPr>
          <w:rFonts w:ascii="Verdana" w:hAnsi="Verdana"/>
          <w:i/>
          <w:sz w:val="20"/>
          <w:lang w:val="en-GB" w:eastAsia="nl-NL"/>
        </w:rPr>
        <w:t>Dcm</w:t>
      </w:r>
      <w:r w:rsidR="00CD51F8">
        <w:rPr>
          <w:rFonts w:ascii="Verdana" w:hAnsi="Verdana"/>
          <w:sz w:val="20"/>
          <w:lang w:val="en-GB" w:eastAsia="nl-NL"/>
        </w:rPr>
        <w:t xml:space="preserve"> populations</w:t>
      </w:r>
      <w:r w:rsidR="00542C9F">
        <w:rPr>
          <w:rFonts w:ascii="Verdana" w:hAnsi="Verdana"/>
          <w:sz w:val="20"/>
          <w:lang w:val="en-GB" w:eastAsia="nl-NL"/>
        </w:rPr>
        <w:t xml:space="preserve"> </w:t>
      </w:r>
      <w:r w:rsidR="00650D4E">
        <w:rPr>
          <w:rFonts w:ascii="Verdana" w:hAnsi="Verdana"/>
          <w:sz w:val="20"/>
          <w:lang w:val="en-GB" w:eastAsia="nl-NL"/>
        </w:rPr>
        <w:t>but also</w:t>
      </w:r>
      <w:r w:rsidR="00542C9F">
        <w:rPr>
          <w:rFonts w:ascii="Verdana" w:hAnsi="Verdana"/>
          <w:sz w:val="20"/>
          <w:lang w:val="en-GB" w:eastAsia="nl-NL"/>
        </w:rPr>
        <w:t xml:space="preserve"> their </w:t>
      </w:r>
      <w:r w:rsidR="00EB5A9C">
        <w:rPr>
          <w:rFonts w:ascii="Verdana" w:hAnsi="Verdana"/>
          <w:sz w:val="20"/>
          <w:lang w:val="en-GB" w:eastAsia="nl-NL"/>
        </w:rPr>
        <w:t xml:space="preserve">non-dechlorinating </w:t>
      </w:r>
      <w:r w:rsidR="00C62F82">
        <w:rPr>
          <w:rFonts w:ascii="Verdana" w:hAnsi="Verdana"/>
          <w:sz w:val="20"/>
          <w:lang w:val="en-GB" w:eastAsia="nl-NL"/>
        </w:rPr>
        <w:t xml:space="preserve">partners </w:t>
      </w:r>
      <w:r w:rsidR="0051327F">
        <w:rPr>
          <w:rFonts w:ascii="Verdana" w:hAnsi="Verdana"/>
          <w:sz w:val="20"/>
          <w:lang w:val="en-GB" w:eastAsia="nl-NL"/>
        </w:rPr>
        <w:fldChar w:fldCharType="begin">
          <w:fldData xml:space="preserve">PEVuZE5vdGU+PENpdGU+PEF1dGhvcj5Qw6lyZXotRGUtTW9yYTwvQXV0aG9yPjxZZWFyPjIwMTQ8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==
</w:fldData>
        </w:fldChar>
      </w:r>
      <w:r w:rsidR="0066193C">
        <w:rPr>
          <w:rFonts w:ascii="Verdana" w:hAnsi="Verdana"/>
          <w:sz w:val="20"/>
          <w:lang w:val="en-GB" w:eastAsia="nl-NL"/>
        </w:rPr>
        <w:instrText xml:space="preserve"> ADDIN EN.CITE </w:instrText>
      </w:r>
      <w:r w:rsidR="0066193C">
        <w:rPr>
          <w:rFonts w:ascii="Verdana" w:hAnsi="Verdana"/>
          <w:sz w:val="20"/>
          <w:lang w:val="en-GB" w:eastAsia="nl-NL"/>
        </w:rPr>
        <w:fldChar w:fldCharType="begin">
          <w:fldData xml:space="preserve">PEVuZE5vdGU+PENpdGU+PEF1dGhvcj5Qw6lyZXotRGUtTW9yYTwvQXV0aG9yPjxZZWFyPjIwMTQ8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==
</w:fldData>
        </w:fldChar>
      </w:r>
      <w:r w:rsidR="0066193C">
        <w:rPr>
          <w:rFonts w:ascii="Verdana" w:hAnsi="Verdana"/>
          <w:sz w:val="20"/>
          <w:lang w:val="en-GB" w:eastAsia="nl-NL"/>
        </w:rPr>
        <w:instrText xml:space="preserve"> ADDIN EN.CITE.DATA </w:instrText>
      </w:r>
      <w:r w:rsidR="0066193C">
        <w:rPr>
          <w:rFonts w:ascii="Verdana" w:hAnsi="Verdana"/>
          <w:sz w:val="20"/>
          <w:lang w:val="en-GB" w:eastAsia="nl-NL"/>
        </w:rPr>
      </w:r>
      <w:r w:rsidR="0066193C">
        <w:rPr>
          <w:rFonts w:ascii="Verdana" w:hAnsi="Verdana"/>
          <w:sz w:val="20"/>
          <w:lang w:val="en-GB" w:eastAsia="nl-NL"/>
        </w:rPr>
        <w:fldChar w:fldCharType="end"/>
      </w:r>
      <w:r w:rsidR="0051327F">
        <w:rPr>
          <w:rFonts w:ascii="Verdana" w:hAnsi="Verdana"/>
          <w:sz w:val="20"/>
          <w:lang w:val="en-GB" w:eastAsia="nl-NL"/>
        </w:rPr>
      </w:r>
      <w:r w:rsidR="0051327F">
        <w:rPr>
          <w:rFonts w:ascii="Verdana" w:hAnsi="Verdana"/>
          <w:sz w:val="20"/>
          <w:lang w:val="en-GB" w:eastAsia="nl-NL"/>
        </w:rPr>
        <w:fldChar w:fldCharType="separate"/>
      </w:r>
      <w:r w:rsidR="0066193C">
        <w:rPr>
          <w:rFonts w:ascii="Verdana" w:hAnsi="Verdana"/>
          <w:noProof/>
          <w:sz w:val="20"/>
          <w:lang w:val="en-GB" w:eastAsia="nl-NL"/>
        </w:rPr>
        <w:t>(Rahm et al., 2006; Pérez-De-Mora et al., 2014)</w:t>
      </w:r>
      <w:r w:rsidR="0051327F">
        <w:rPr>
          <w:rFonts w:ascii="Verdana" w:hAnsi="Verdana"/>
          <w:sz w:val="20"/>
          <w:lang w:val="en-GB" w:eastAsia="nl-NL"/>
        </w:rPr>
        <w:fldChar w:fldCharType="end"/>
      </w:r>
      <w:r w:rsidR="007C3016">
        <w:rPr>
          <w:rFonts w:ascii="Verdana" w:hAnsi="Verdana"/>
          <w:sz w:val="20"/>
          <w:lang w:val="en-GB" w:eastAsia="nl-NL"/>
        </w:rPr>
        <w:t xml:space="preserve">. </w:t>
      </w:r>
      <w:r w:rsidR="002B025F">
        <w:rPr>
          <w:rFonts w:ascii="Verdana" w:hAnsi="Verdana"/>
          <w:sz w:val="20"/>
          <w:lang w:val="en-GB" w:eastAsia="nl-NL"/>
        </w:rPr>
        <w:t xml:space="preserve">In fact, sustained presence of non-dechlorinating guilds </w:t>
      </w:r>
      <w:r w:rsidR="00650D4E">
        <w:rPr>
          <w:rFonts w:ascii="Verdana" w:hAnsi="Verdana"/>
          <w:sz w:val="20"/>
          <w:lang w:val="en-GB" w:eastAsia="nl-NL"/>
        </w:rPr>
        <w:t xml:space="preserve">that </w:t>
      </w:r>
      <w:r w:rsidR="000A6C92">
        <w:rPr>
          <w:rFonts w:ascii="Verdana" w:hAnsi="Verdana"/>
          <w:sz w:val="20"/>
          <w:lang w:val="en-GB" w:eastAsia="nl-NL"/>
        </w:rPr>
        <w:t xml:space="preserve">support </w:t>
      </w:r>
      <w:r w:rsidR="00DE4BD9" w:rsidRPr="00C42149">
        <w:rPr>
          <w:rFonts w:ascii="Verdana" w:hAnsi="Verdana"/>
          <w:i/>
          <w:sz w:val="20"/>
          <w:lang w:val="en-GB" w:eastAsia="nl-NL"/>
        </w:rPr>
        <w:t>Dc</w:t>
      </w:r>
      <w:r w:rsidR="00DE4BD9">
        <w:rPr>
          <w:rFonts w:ascii="Verdana" w:hAnsi="Verdana"/>
          <w:i/>
          <w:sz w:val="20"/>
          <w:lang w:val="en-GB" w:eastAsia="nl-NL"/>
        </w:rPr>
        <w:t>m</w:t>
      </w:r>
      <w:r w:rsidR="00911CCC">
        <w:rPr>
          <w:rFonts w:ascii="Verdana" w:hAnsi="Verdana"/>
          <w:sz w:val="20"/>
          <w:lang w:val="en-GB" w:eastAsia="nl-NL"/>
        </w:rPr>
        <w:t xml:space="preserve"> </w:t>
      </w:r>
      <w:r w:rsidR="000A6C92">
        <w:rPr>
          <w:rFonts w:ascii="Verdana" w:hAnsi="Verdana"/>
          <w:sz w:val="20"/>
          <w:lang w:val="en-GB" w:eastAsia="nl-NL"/>
        </w:rPr>
        <w:t>growth</w:t>
      </w:r>
      <w:r w:rsidR="00AB7B3D">
        <w:rPr>
          <w:rFonts w:ascii="Verdana" w:hAnsi="Verdana"/>
          <w:sz w:val="20"/>
          <w:lang w:val="en-GB" w:eastAsia="nl-NL"/>
        </w:rPr>
        <w:t xml:space="preserve"> </w:t>
      </w:r>
      <w:r w:rsidR="002B025F">
        <w:rPr>
          <w:rFonts w:ascii="Verdana" w:hAnsi="Verdana"/>
          <w:sz w:val="20"/>
          <w:lang w:val="en-GB" w:eastAsia="nl-NL"/>
        </w:rPr>
        <w:t>might be the key to success of bioaugmentation as oppose</w:t>
      </w:r>
      <w:r w:rsidR="007C56BC">
        <w:rPr>
          <w:rFonts w:ascii="Verdana" w:hAnsi="Verdana"/>
          <w:sz w:val="20"/>
          <w:lang w:val="en-GB" w:eastAsia="nl-NL"/>
        </w:rPr>
        <w:t>d</w:t>
      </w:r>
      <w:r w:rsidR="002B025F">
        <w:rPr>
          <w:rFonts w:ascii="Verdana" w:hAnsi="Verdana"/>
          <w:sz w:val="20"/>
          <w:lang w:val="en-GB" w:eastAsia="nl-NL"/>
        </w:rPr>
        <w:t xml:space="preserve"> to</w:t>
      </w:r>
      <w:r w:rsidR="0090516E">
        <w:rPr>
          <w:rFonts w:ascii="Verdana" w:hAnsi="Verdana"/>
          <w:sz w:val="20"/>
          <w:lang w:val="en-GB" w:eastAsia="nl-NL"/>
        </w:rPr>
        <w:t xml:space="preserve"> the</w:t>
      </w:r>
      <w:r w:rsidR="002B025F">
        <w:rPr>
          <w:rFonts w:ascii="Verdana" w:hAnsi="Verdana"/>
          <w:sz w:val="20"/>
          <w:lang w:val="en-GB" w:eastAsia="nl-NL"/>
        </w:rPr>
        <w:t xml:space="preserve"> initial biostimulation. </w:t>
      </w:r>
      <w:r w:rsidR="006E2B61">
        <w:rPr>
          <w:rFonts w:ascii="Verdana" w:hAnsi="Verdana"/>
          <w:sz w:val="20"/>
          <w:lang w:val="en-GB" w:eastAsia="nl-NL"/>
        </w:rPr>
        <w:lastRenderedPageBreak/>
        <w:t>Accordingly</w:t>
      </w:r>
      <w:r w:rsidR="00C42149">
        <w:rPr>
          <w:rFonts w:ascii="Verdana" w:hAnsi="Verdana"/>
          <w:sz w:val="20"/>
          <w:lang w:val="en-GB" w:eastAsia="nl-NL"/>
        </w:rPr>
        <w:t>, a</w:t>
      </w:r>
      <w:r w:rsidR="00CD51F8">
        <w:rPr>
          <w:rFonts w:ascii="Verdana" w:hAnsi="Verdana"/>
          <w:sz w:val="20"/>
          <w:lang w:val="en-GB" w:eastAsia="nl-NL"/>
        </w:rPr>
        <w:t xml:space="preserve"> </w:t>
      </w:r>
      <w:r w:rsidR="0090516E">
        <w:rPr>
          <w:rFonts w:ascii="Verdana" w:hAnsi="Verdana"/>
          <w:sz w:val="20"/>
          <w:lang w:val="en-GB" w:eastAsia="nl-NL"/>
        </w:rPr>
        <w:t xml:space="preserve">recent </w:t>
      </w:r>
      <w:r w:rsidR="00C42149">
        <w:rPr>
          <w:rFonts w:ascii="Verdana" w:hAnsi="Verdana"/>
          <w:sz w:val="20"/>
          <w:lang w:val="en-GB" w:eastAsia="nl-NL"/>
        </w:rPr>
        <w:t>field</w:t>
      </w:r>
      <w:r w:rsidR="00EB5A9C">
        <w:rPr>
          <w:rFonts w:ascii="Verdana" w:hAnsi="Verdana"/>
          <w:sz w:val="20"/>
          <w:lang w:val="en-GB" w:eastAsia="nl-NL"/>
        </w:rPr>
        <w:t xml:space="preserve"> </w:t>
      </w:r>
      <w:r w:rsidR="006E2B61">
        <w:rPr>
          <w:rFonts w:ascii="Verdana" w:hAnsi="Verdana"/>
          <w:sz w:val="20"/>
          <w:lang w:val="en-GB" w:eastAsia="nl-NL"/>
        </w:rPr>
        <w:t>biostimulation failed to induce complete dechlorination</w:t>
      </w:r>
      <w:r w:rsidR="00CF0FEA">
        <w:rPr>
          <w:rFonts w:ascii="Verdana" w:hAnsi="Verdana"/>
          <w:sz w:val="20"/>
          <w:lang w:val="en-GB" w:eastAsia="nl-NL"/>
        </w:rPr>
        <w:t xml:space="preserve"> while dechlorination to </w:t>
      </w:r>
      <w:r w:rsidR="00CD51F8">
        <w:rPr>
          <w:rFonts w:ascii="Verdana" w:hAnsi="Verdana"/>
          <w:sz w:val="20"/>
          <w:lang w:val="en-GB" w:eastAsia="nl-NL"/>
        </w:rPr>
        <w:t xml:space="preserve">ethene </w:t>
      </w:r>
      <w:r w:rsidR="00155FB2">
        <w:rPr>
          <w:rFonts w:ascii="Verdana" w:hAnsi="Verdana"/>
          <w:sz w:val="20"/>
          <w:lang w:val="en-GB" w:eastAsia="nl-NL"/>
        </w:rPr>
        <w:t xml:space="preserve">was </w:t>
      </w:r>
      <w:r w:rsidR="006E2B61">
        <w:rPr>
          <w:rFonts w:ascii="Verdana" w:hAnsi="Verdana"/>
          <w:sz w:val="20"/>
          <w:lang w:val="en-GB" w:eastAsia="nl-NL"/>
        </w:rPr>
        <w:t xml:space="preserve">achieved </w:t>
      </w:r>
      <w:r w:rsidR="008C1872">
        <w:rPr>
          <w:rFonts w:ascii="Verdana" w:hAnsi="Verdana"/>
          <w:sz w:val="20"/>
          <w:lang w:val="en-GB" w:eastAsia="nl-NL"/>
        </w:rPr>
        <w:t xml:space="preserve">after </w:t>
      </w:r>
      <w:r w:rsidR="00EB5A9C">
        <w:rPr>
          <w:rFonts w:ascii="Verdana" w:hAnsi="Verdana"/>
          <w:sz w:val="20"/>
          <w:lang w:val="en-GB" w:eastAsia="nl-NL"/>
        </w:rPr>
        <w:t>bioaugmentation</w:t>
      </w:r>
      <w:r w:rsidR="00CF0FEA">
        <w:rPr>
          <w:rFonts w:ascii="Verdana" w:hAnsi="Verdana"/>
          <w:sz w:val="20"/>
          <w:lang w:val="en-GB" w:eastAsia="nl-NL"/>
        </w:rPr>
        <w:t xml:space="preserve">. This </w:t>
      </w:r>
      <w:r w:rsidR="006E2B61">
        <w:rPr>
          <w:rFonts w:ascii="Verdana" w:hAnsi="Verdana"/>
          <w:sz w:val="20"/>
          <w:lang w:val="en-GB" w:eastAsia="nl-NL"/>
        </w:rPr>
        <w:t xml:space="preserve">was </w:t>
      </w:r>
      <w:r w:rsidR="00EB5A9C">
        <w:rPr>
          <w:rFonts w:ascii="Verdana" w:hAnsi="Verdana"/>
          <w:sz w:val="20"/>
          <w:lang w:val="en-GB" w:eastAsia="nl-NL"/>
        </w:rPr>
        <w:t xml:space="preserve">concurrent </w:t>
      </w:r>
      <w:r w:rsidR="006E2B61">
        <w:rPr>
          <w:rFonts w:ascii="Verdana" w:hAnsi="Verdana"/>
          <w:sz w:val="20"/>
          <w:lang w:val="en-GB" w:eastAsia="nl-NL"/>
        </w:rPr>
        <w:t xml:space="preserve">with </w:t>
      </w:r>
      <w:r w:rsidR="00EB5A9C">
        <w:rPr>
          <w:rFonts w:ascii="Verdana" w:hAnsi="Verdana"/>
          <w:sz w:val="20"/>
          <w:lang w:val="en-GB" w:eastAsia="nl-NL"/>
        </w:rPr>
        <w:t xml:space="preserve">enrichment of </w:t>
      </w:r>
      <w:r w:rsidR="00EB5A9C" w:rsidRPr="00EB5A9C">
        <w:rPr>
          <w:rFonts w:ascii="Verdana" w:hAnsi="Verdana"/>
          <w:sz w:val="20"/>
          <w:lang w:val="en-GB" w:eastAsia="nl-NL"/>
        </w:rPr>
        <w:t xml:space="preserve">Bacteroidetes </w:t>
      </w:r>
      <w:r w:rsidR="007C3016">
        <w:rPr>
          <w:rFonts w:ascii="Verdana" w:hAnsi="Verdana"/>
          <w:sz w:val="20"/>
          <w:lang w:val="en-GB" w:eastAsia="nl-NL"/>
        </w:rPr>
        <w:t xml:space="preserve">while </w:t>
      </w:r>
      <w:r w:rsidR="00EB5A9C" w:rsidRPr="007C3016">
        <w:rPr>
          <w:rFonts w:ascii="Verdana" w:hAnsi="Verdana"/>
          <w:i/>
          <w:sz w:val="20"/>
          <w:lang w:val="en-GB" w:eastAsia="nl-NL"/>
        </w:rPr>
        <w:t>Dcm</w:t>
      </w:r>
      <w:r w:rsidR="00EB5A9C" w:rsidRPr="00EB5A9C">
        <w:rPr>
          <w:rFonts w:ascii="Verdana" w:hAnsi="Verdana"/>
          <w:sz w:val="20"/>
          <w:lang w:val="en-GB" w:eastAsia="nl-NL"/>
        </w:rPr>
        <w:t xml:space="preserve"> and </w:t>
      </w:r>
      <w:r w:rsidR="00EB5A9C" w:rsidRPr="007C3016">
        <w:rPr>
          <w:rFonts w:ascii="Verdana" w:hAnsi="Verdana"/>
          <w:i/>
          <w:sz w:val="20"/>
          <w:lang w:val="en-GB" w:eastAsia="nl-NL"/>
        </w:rPr>
        <w:t>vcrA</w:t>
      </w:r>
      <w:r w:rsidR="00EB5A9C" w:rsidRPr="00EB5A9C">
        <w:rPr>
          <w:rFonts w:ascii="Verdana" w:hAnsi="Verdana"/>
          <w:sz w:val="20"/>
          <w:lang w:val="en-GB" w:eastAsia="nl-NL"/>
        </w:rPr>
        <w:t xml:space="preserve"> concentrations </w:t>
      </w:r>
      <w:r w:rsidR="006E2B61">
        <w:rPr>
          <w:rFonts w:ascii="Verdana" w:hAnsi="Verdana"/>
          <w:sz w:val="20"/>
          <w:lang w:val="en-GB" w:eastAsia="nl-NL"/>
        </w:rPr>
        <w:t>were rather stable</w:t>
      </w:r>
      <w:r w:rsidR="0051327F" w:rsidRPr="00EB5A9C">
        <w:rPr>
          <w:rFonts w:ascii="Verdana" w:hAnsi="Verdana"/>
          <w:sz w:val="20"/>
          <w:lang w:val="en-GB" w:eastAsia="nl-NL"/>
        </w:rPr>
        <w:t xml:space="preserve"> </w:t>
      </w:r>
      <w:r w:rsidR="007C3016">
        <w:rPr>
          <w:rFonts w:ascii="Verdana" w:hAnsi="Verdana"/>
          <w:sz w:val="20"/>
          <w:lang w:val="en-GB" w:eastAsia="nl-NL"/>
        </w:rPr>
        <w:fldChar w:fldCharType="begin"/>
      </w:r>
      <w:r w:rsidR="0066193C">
        <w:rPr>
          <w:rFonts w:ascii="Verdana" w:hAnsi="Verdana"/>
          <w:sz w:val="20"/>
          <w:lang w:val="en-GB" w:eastAsia="nl-NL"/>
        </w:rPr>
        <w:instrText xml:space="preserve"> ADDIN EN.CITE &lt;EndNote&gt;&lt;Cite&gt;&lt;Author&gt;Pérez-De-Mora&lt;/Author&gt;&lt;Year&gt;2014&lt;/Year&gt;&lt;RecNum&gt;606&lt;/RecNum&gt;&lt;DisplayText&gt;(Pérez-De-Mora et al., 2014)&lt;/DisplayText&gt;&lt;record&gt;&lt;rec-number&gt;606&lt;/rec-number&gt;&lt;foreign-keys&gt;&lt;key app="EN" db-id="0awspfw0cdftanew0wdv2sz1pwvrt0pdfz22" timestamp="1444072319"&gt;606&lt;/key&gt;&lt;/foreign-keys&gt;&lt;ref-type name="Journal Article"&gt;17&lt;/ref-type&gt;&lt;contributors&gt;&lt;authors&gt;&lt;author&gt;Pérez-De-Mora, A.&lt;/author&gt;&lt;author&gt;Zila, A.&lt;/author&gt;&lt;author&gt;McMaster, M. L.&lt;/author&gt;&lt;author&gt;Edwards, E. A.&lt;/author&gt;&lt;/authors&gt;&lt;/contributors&gt;&lt;auth-address&gt;Department of Chemical Engineering and Applied Chemistry, University of Toronto, 200 College Street, Toronto, ON M5S 3E5N, Canada&amp;#xD;Research Unit Analytical Biogeochemistry, Department of Environmental Sciences, Helmholtz Zentrum München, Ingolstädterlandstrasse 1, 85764 Neuherberg, Germany&amp;#xD;Geosyntec Consultants, 2-130 Research Lane, Guelph, ON N1G 5G3, Canada&amp;#xD;Institute of Groundwater Ecology, Dept. of Environmental Sciences, Helmholtz Zentrum München, Neuherberg, Germany&lt;/auth-address&gt;&lt;titles&gt;&lt;title&gt;Bioremediation of chlorinated ethenes in fractured bedrock and associated changes in dechlorinating and nondechlorinating microbial populations&lt;/title&gt;&lt;secondary-title&gt;Environmental Science and Technology&lt;/secondary-title&gt;&lt;/titles&gt;&lt;periodical&gt;&lt;full-title&gt;Environmental Science and Technology&lt;/full-title&gt;&lt;abbr-1&gt;Environ. Sci. Technol.&lt;/abbr-1&gt;&lt;/periodical&gt;&lt;pages&gt;5770-5779&lt;/pages&gt;&lt;volume&gt;48&lt;/volume&gt;&lt;number&gt;10&lt;/number&gt;&lt;dates&gt;&lt;year&gt;2014&lt;/year&gt;&lt;/dates&gt;&lt;urls&gt;&lt;related-urls&gt;&lt;url&gt;http://www.scopus.com/inward/record.url?eid=2-s2.0-84901020322&amp;amp;partnerID=40&amp;amp;md5=17fc9ebbdc3a4c6a3f05060a5521f26b&lt;/url&gt;&lt;url&gt;http://pubs.acs.org/doi/pdfplus/10.1021/es404122y&lt;/url&gt;&lt;/related-urls&gt;&lt;/urls&gt;&lt;electronic-resource-num&gt;10.1021/es404122y&lt;/electronic-resource-num&gt;&lt;remote-database-name&gt;Scopus&lt;/remote-database-name&gt;&lt;/record&gt;&lt;/Cite&gt;&lt;/EndNote&gt;</w:instrText>
      </w:r>
      <w:r w:rsidR="007C3016">
        <w:rPr>
          <w:rFonts w:ascii="Verdana" w:hAnsi="Verdana"/>
          <w:sz w:val="20"/>
          <w:lang w:val="en-GB" w:eastAsia="nl-NL"/>
        </w:rPr>
        <w:fldChar w:fldCharType="separate"/>
      </w:r>
      <w:r w:rsidR="0066193C">
        <w:rPr>
          <w:rFonts w:ascii="Verdana" w:hAnsi="Verdana"/>
          <w:noProof/>
          <w:sz w:val="20"/>
          <w:lang w:val="en-GB" w:eastAsia="nl-NL"/>
        </w:rPr>
        <w:t>(Pérez-De-Mora et al., 2014)</w:t>
      </w:r>
      <w:r w:rsidR="007C3016">
        <w:rPr>
          <w:rFonts w:ascii="Verdana" w:hAnsi="Verdana"/>
          <w:sz w:val="20"/>
          <w:lang w:val="en-GB" w:eastAsia="nl-NL"/>
        </w:rPr>
        <w:fldChar w:fldCharType="end"/>
      </w:r>
      <w:r w:rsidR="00BE1E88">
        <w:rPr>
          <w:rFonts w:ascii="Verdana" w:hAnsi="Verdana"/>
          <w:sz w:val="20"/>
          <w:lang w:val="en-GB" w:eastAsia="nl-NL"/>
        </w:rPr>
        <w:t>.</w:t>
      </w:r>
      <w:r w:rsidR="00343833">
        <w:rPr>
          <w:rFonts w:ascii="Verdana" w:hAnsi="Verdana"/>
          <w:sz w:val="20"/>
          <w:lang w:val="en-GB" w:eastAsia="nl-NL"/>
        </w:rPr>
        <w:t xml:space="preserve"> </w:t>
      </w:r>
      <w:r w:rsidR="00D46724">
        <w:rPr>
          <w:rFonts w:ascii="Verdana" w:hAnsi="Verdana"/>
          <w:sz w:val="20"/>
          <w:lang w:val="en-GB" w:eastAsia="nl-NL"/>
        </w:rPr>
        <w:t>Therefore,</w:t>
      </w:r>
      <w:r w:rsidR="00BE1E88">
        <w:rPr>
          <w:rFonts w:ascii="Verdana" w:hAnsi="Verdana"/>
          <w:sz w:val="20"/>
          <w:lang w:val="en-GB" w:eastAsia="nl-NL"/>
        </w:rPr>
        <w:t xml:space="preserve"> </w:t>
      </w:r>
      <w:r>
        <w:rPr>
          <w:rFonts w:ascii="Verdana" w:hAnsi="Verdana"/>
          <w:sz w:val="20"/>
          <w:lang w:val="en-GB" w:eastAsia="nl-NL"/>
        </w:rPr>
        <w:t xml:space="preserve">in addition to monitoring dechlorinating guilds, </w:t>
      </w:r>
      <w:r w:rsidR="00BE1E88">
        <w:rPr>
          <w:rFonts w:ascii="Verdana" w:hAnsi="Verdana"/>
          <w:sz w:val="20"/>
          <w:lang w:val="en-GB" w:eastAsia="nl-NL"/>
        </w:rPr>
        <w:t xml:space="preserve">future </w:t>
      </w:r>
      <w:r w:rsidR="00E50B6A">
        <w:rPr>
          <w:rFonts w:ascii="Verdana" w:hAnsi="Verdana"/>
          <w:sz w:val="20"/>
          <w:lang w:val="en-GB" w:eastAsia="nl-NL"/>
        </w:rPr>
        <w:t xml:space="preserve">ERD </w:t>
      </w:r>
      <w:r w:rsidR="00BE1E88">
        <w:rPr>
          <w:rFonts w:ascii="Verdana" w:hAnsi="Verdana"/>
          <w:sz w:val="20"/>
          <w:lang w:val="en-GB" w:eastAsia="nl-NL"/>
        </w:rPr>
        <w:t>monitoring e</w:t>
      </w:r>
      <w:r w:rsidR="00E50B6A">
        <w:rPr>
          <w:rFonts w:ascii="Verdana" w:hAnsi="Verdana"/>
          <w:sz w:val="20"/>
          <w:lang w:val="en-GB" w:eastAsia="nl-NL"/>
        </w:rPr>
        <w:t xml:space="preserve">fforts </w:t>
      </w:r>
      <w:r w:rsidR="00D46724">
        <w:rPr>
          <w:rFonts w:ascii="Verdana" w:hAnsi="Verdana"/>
          <w:sz w:val="20"/>
          <w:lang w:val="en-GB" w:eastAsia="nl-NL"/>
        </w:rPr>
        <w:t>must</w:t>
      </w:r>
      <w:r w:rsidR="00E50B6A">
        <w:rPr>
          <w:rFonts w:ascii="Verdana" w:hAnsi="Verdana"/>
          <w:sz w:val="20"/>
          <w:lang w:val="en-GB" w:eastAsia="nl-NL"/>
        </w:rPr>
        <w:t xml:space="preserve"> consider composition and </w:t>
      </w:r>
      <w:r w:rsidR="00CE058B" w:rsidRPr="00CE058B">
        <w:rPr>
          <w:rFonts w:ascii="Verdana" w:hAnsi="Verdana"/>
          <w:sz w:val="20"/>
          <w:lang w:val="en-GB" w:eastAsia="nl-NL"/>
        </w:rPr>
        <w:t xml:space="preserve">successional </w:t>
      </w:r>
      <w:r w:rsidR="00075BC8">
        <w:rPr>
          <w:rFonts w:ascii="Verdana" w:hAnsi="Verdana"/>
          <w:sz w:val="20"/>
          <w:lang w:val="en-GB" w:eastAsia="nl-NL"/>
        </w:rPr>
        <w:t>patterns</w:t>
      </w:r>
      <w:r w:rsidR="00CE058B" w:rsidRPr="00CE058B">
        <w:rPr>
          <w:rFonts w:ascii="Verdana" w:hAnsi="Verdana"/>
          <w:sz w:val="20"/>
          <w:lang w:val="en-GB" w:eastAsia="nl-NL"/>
        </w:rPr>
        <w:t xml:space="preserve"> </w:t>
      </w:r>
      <w:r w:rsidR="00E50B6A">
        <w:rPr>
          <w:rFonts w:ascii="Verdana" w:hAnsi="Verdana"/>
          <w:sz w:val="20"/>
          <w:lang w:val="en-GB" w:eastAsia="nl-NL"/>
        </w:rPr>
        <w:t xml:space="preserve">of </w:t>
      </w:r>
      <w:r w:rsidR="00AA04E4">
        <w:rPr>
          <w:rFonts w:ascii="Verdana" w:hAnsi="Verdana"/>
          <w:sz w:val="20"/>
          <w:lang w:val="en-GB" w:eastAsia="nl-NL"/>
        </w:rPr>
        <w:t xml:space="preserve">supportive </w:t>
      </w:r>
      <w:r w:rsidR="00E50B6A">
        <w:rPr>
          <w:rFonts w:ascii="Verdana" w:hAnsi="Verdana"/>
          <w:sz w:val="20"/>
          <w:lang w:val="en-GB" w:eastAsia="nl-NL"/>
        </w:rPr>
        <w:t xml:space="preserve">non-dechlorination </w:t>
      </w:r>
      <w:r w:rsidR="0025647A">
        <w:rPr>
          <w:rFonts w:ascii="Verdana" w:hAnsi="Verdana"/>
          <w:sz w:val="20"/>
          <w:lang w:val="en-GB" w:eastAsia="nl-NL"/>
        </w:rPr>
        <w:t>community</w:t>
      </w:r>
      <w:r w:rsidR="00E50B6A">
        <w:rPr>
          <w:rFonts w:ascii="Verdana" w:hAnsi="Verdana"/>
          <w:sz w:val="20"/>
          <w:lang w:val="en-GB" w:eastAsia="nl-NL"/>
        </w:rPr>
        <w:t xml:space="preserve"> </w:t>
      </w:r>
      <w:r w:rsidR="00911CCC">
        <w:rPr>
          <w:rFonts w:ascii="Verdana" w:hAnsi="Verdana"/>
          <w:sz w:val="20"/>
          <w:lang w:val="en-GB" w:eastAsia="nl-NL"/>
        </w:rPr>
        <w:t xml:space="preserve">members </w:t>
      </w:r>
      <w:r w:rsidR="00650D4E">
        <w:rPr>
          <w:rFonts w:ascii="Verdana" w:hAnsi="Verdana"/>
          <w:sz w:val="20"/>
          <w:lang w:val="en-GB" w:eastAsia="nl-NL"/>
        </w:rPr>
        <w:t xml:space="preserve">as well as </w:t>
      </w:r>
      <w:r w:rsidR="00E50B6A">
        <w:rPr>
          <w:rFonts w:ascii="Verdana" w:hAnsi="Verdana"/>
          <w:sz w:val="20"/>
          <w:lang w:val="en-GB" w:eastAsia="nl-NL"/>
        </w:rPr>
        <w:t xml:space="preserve">geochemical factors controlling them </w:t>
      </w:r>
      <w:r>
        <w:rPr>
          <w:rFonts w:ascii="Verdana" w:hAnsi="Verdana"/>
          <w:sz w:val="20"/>
          <w:lang w:val="en-GB" w:eastAsia="nl-NL"/>
        </w:rPr>
        <w:t>to ensure</w:t>
      </w:r>
      <w:r w:rsidR="00E50B6A">
        <w:rPr>
          <w:rFonts w:ascii="Verdana" w:hAnsi="Verdana"/>
          <w:sz w:val="20"/>
          <w:lang w:val="en-GB" w:eastAsia="nl-NL"/>
        </w:rPr>
        <w:t xml:space="preserve"> robust </w:t>
      </w:r>
      <w:r w:rsidR="008C1872" w:rsidRPr="0090516E">
        <w:rPr>
          <w:rFonts w:ascii="Verdana" w:hAnsi="Verdana"/>
          <w:i/>
          <w:sz w:val="20"/>
          <w:lang w:val="en-GB" w:eastAsia="nl-NL"/>
        </w:rPr>
        <w:t>Dcm</w:t>
      </w:r>
      <w:r w:rsidR="008C1872">
        <w:rPr>
          <w:rFonts w:ascii="Verdana" w:hAnsi="Verdana"/>
          <w:sz w:val="20"/>
          <w:lang w:val="en-GB" w:eastAsia="nl-NL"/>
        </w:rPr>
        <w:t xml:space="preserve"> </w:t>
      </w:r>
      <w:r w:rsidR="00E50B6A">
        <w:rPr>
          <w:rFonts w:ascii="Verdana" w:hAnsi="Verdana"/>
          <w:sz w:val="20"/>
          <w:lang w:val="en-GB" w:eastAsia="nl-NL"/>
        </w:rPr>
        <w:t>growth</w:t>
      </w:r>
      <w:r w:rsidR="00272630">
        <w:rPr>
          <w:rFonts w:ascii="Verdana" w:hAnsi="Verdana"/>
          <w:sz w:val="20"/>
          <w:lang w:val="en-GB" w:eastAsia="nl-NL"/>
        </w:rPr>
        <w:t xml:space="preserve"> and activity</w:t>
      </w:r>
      <w:r w:rsidR="00E50B6A">
        <w:rPr>
          <w:rFonts w:ascii="Verdana" w:hAnsi="Verdana"/>
          <w:sz w:val="20"/>
          <w:lang w:val="en-GB" w:eastAsia="nl-NL"/>
        </w:rPr>
        <w:t>.</w:t>
      </w:r>
      <w:r w:rsidR="00AA04E4">
        <w:rPr>
          <w:rFonts w:ascii="Verdana" w:hAnsi="Verdana"/>
          <w:sz w:val="20"/>
          <w:lang w:val="en-GB" w:eastAsia="nl-NL"/>
        </w:rPr>
        <w:t xml:space="preserve"> This knowledge is </w:t>
      </w:r>
      <w:r w:rsidR="007C7D01">
        <w:rPr>
          <w:rFonts w:ascii="Verdana" w:hAnsi="Verdana"/>
          <w:sz w:val="20"/>
          <w:lang w:val="en-GB" w:eastAsia="nl-NL"/>
        </w:rPr>
        <w:t xml:space="preserve">pivotal </w:t>
      </w:r>
      <w:r w:rsidR="00CF169B">
        <w:rPr>
          <w:rFonts w:ascii="Verdana" w:hAnsi="Verdana"/>
          <w:sz w:val="20"/>
          <w:lang w:val="en-GB" w:eastAsia="nl-NL"/>
        </w:rPr>
        <w:t>to</w:t>
      </w:r>
      <w:r w:rsidR="00AA04E4">
        <w:rPr>
          <w:rFonts w:ascii="Verdana" w:hAnsi="Verdana"/>
          <w:sz w:val="20"/>
          <w:lang w:val="en-GB" w:eastAsia="nl-NL"/>
        </w:rPr>
        <w:t xml:space="preserve"> </w:t>
      </w:r>
      <w:r w:rsidR="00911CCC">
        <w:rPr>
          <w:rFonts w:ascii="Verdana" w:hAnsi="Verdana"/>
          <w:sz w:val="20"/>
          <w:lang w:val="en-GB" w:eastAsia="nl-NL"/>
        </w:rPr>
        <w:t xml:space="preserve">establish and </w:t>
      </w:r>
      <w:r w:rsidR="00AA04E4">
        <w:rPr>
          <w:rFonts w:ascii="Verdana" w:hAnsi="Verdana"/>
          <w:sz w:val="20"/>
          <w:lang w:val="en-GB" w:eastAsia="nl-NL"/>
        </w:rPr>
        <w:t xml:space="preserve">maintain the </w:t>
      </w:r>
      <w:r w:rsidR="00911CCC">
        <w:rPr>
          <w:rFonts w:ascii="Verdana" w:hAnsi="Verdana"/>
          <w:sz w:val="20"/>
          <w:lang w:val="en-GB" w:eastAsia="nl-NL"/>
        </w:rPr>
        <w:t xml:space="preserve">required </w:t>
      </w:r>
      <w:r w:rsidR="00AA04E4">
        <w:rPr>
          <w:rFonts w:ascii="Verdana" w:hAnsi="Verdana"/>
          <w:sz w:val="20"/>
          <w:lang w:val="en-GB" w:eastAsia="nl-NL"/>
        </w:rPr>
        <w:t>syntrophic</w:t>
      </w:r>
      <w:r w:rsidR="00AA04E4" w:rsidRPr="00AA04E4">
        <w:rPr>
          <w:rFonts w:ascii="Verdana" w:hAnsi="Verdana"/>
          <w:sz w:val="20"/>
          <w:lang w:val="en-GB" w:eastAsia="nl-NL"/>
        </w:rPr>
        <w:t xml:space="preserve"> relationships </w:t>
      </w:r>
      <w:r w:rsidR="00650D4E">
        <w:rPr>
          <w:rFonts w:ascii="Verdana" w:hAnsi="Verdana"/>
          <w:sz w:val="20"/>
          <w:lang w:val="en-GB" w:eastAsia="nl-NL"/>
        </w:rPr>
        <w:t xml:space="preserve">for OHR </w:t>
      </w:r>
      <w:r w:rsidR="00AA04E4" w:rsidRPr="00AA04E4">
        <w:rPr>
          <w:rFonts w:ascii="Verdana" w:hAnsi="Verdana"/>
          <w:sz w:val="20"/>
          <w:lang w:val="en-GB" w:eastAsia="nl-NL"/>
        </w:rPr>
        <w:t>under challenging</w:t>
      </w:r>
      <w:r w:rsidR="00AA04E4">
        <w:rPr>
          <w:rFonts w:ascii="Verdana" w:hAnsi="Verdana"/>
          <w:sz w:val="20"/>
          <w:lang w:val="en-GB" w:eastAsia="nl-NL"/>
        </w:rPr>
        <w:t xml:space="preserve"> field </w:t>
      </w:r>
      <w:r w:rsidR="00AA04E4" w:rsidRPr="00AA04E4">
        <w:rPr>
          <w:rFonts w:ascii="Verdana" w:hAnsi="Verdana"/>
          <w:sz w:val="20"/>
          <w:lang w:val="en-GB" w:eastAsia="nl-NL"/>
        </w:rPr>
        <w:t>conditions.</w:t>
      </w:r>
    </w:p>
    <w:p w:rsidR="00F7655F" w:rsidRDefault="00F7655F" w:rsidP="0025093E">
      <w:pPr>
        <w:pStyle w:val="CommentText"/>
        <w:spacing w:line="480" w:lineRule="auto"/>
        <w:rPr>
          <w:rFonts w:cs="AdvMINION-I"/>
        </w:rPr>
      </w:pPr>
    </w:p>
    <w:p w:rsidR="0066193C" w:rsidRPr="00B04263" w:rsidRDefault="00EF51BC" w:rsidP="0066193C">
      <w:pPr>
        <w:autoSpaceDE w:val="0"/>
        <w:autoSpaceDN w:val="0"/>
        <w:adjustRightInd w:val="0"/>
        <w:spacing w:line="480" w:lineRule="auto"/>
        <w:rPr>
          <w:rFonts w:ascii="Verdana" w:hAnsi="Verdana"/>
          <w:b/>
          <w:sz w:val="20"/>
          <w:lang w:val="en-US"/>
        </w:rPr>
      </w:pPr>
      <w:r>
        <w:rPr>
          <w:rFonts w:ascii="Verdana" w:hAnsi="Verdana"/>
          <w:b/>
          <w:sz w:val="20"/>
          <w:lang w:val="en-US"/>
        </w:rPr>
        <w:t>Experimental procedure</w:t>
      </w:r>
    </w:p>
    <w:p w:rsidR="0066193C" w:rsidRPr="00A242DB" w:rsidRDefault="0066193C" w:rsidP="0066193C">
      <w:pPr>
        <w:spacing w:line="480" w:lineRule="auto"/>
        <w:rPr>
          <w:rFonts w:ascii="Verdana" w:hAnsi="Verdana"/>
          <w:i/>
          <w:sz w:val="20"/>
          <w:lang w:val="en-GB"/>
        </w:rPr>
      </w:pPr>
      <w:r w:rsidRPr="00A242DB">
        <w:rPr>
          <w:rFonts w:ascii="Verdana" w:hAnsi="Verdana"/>
          <w:i/>
          <w:sz w:val="20"/>
          <w:lang w:val="en-GB"/>
        </w:rPr>
        <w:t xml:space="preserve">Site description, treatment and sampling procedures </w:t>
      </w:r>
    </w:p>
    <w:p w:rsidR="0066193C" w:rsidRDefault="0066193C" w:rsidP="0066193C">
      <w:pPr>
        <w:autoSpaceDE w:val="0"/>
        <w:autoSpaceDN w:val="0"/>
        <w:adjustRightInd w:val="0"/>
        <w:spacing w:line="480" w:lineRule="auto"/>
        <w:rPr>
          <w:rFonts w:ascii="Verdana" w:hAnsi="Verdana"/>
          <w:sz w:val="20"/>
          <w:lang w:val="en-US"/>
        </w:rPr>
      </w:pPr>
      <w:r w:rsidRPr="00B04263">
        <w:rPr>
          <w:rFonts w:ascii="Verdana" w:hAnsi="Verdana"/>
          <w:sz w:val="20"/>
          <w:lang w:val="en-US"/>
        </w:rPr>
        <w:t>A</w:t>
      </w:r>
      <w:r>
        <w:rPr>
          <w:rFonts w:ascii="Verdana" w:hAnsi="Verdana"/>
          <w:sz w:val="20"/>
          <w:lang w:val="en-US"/>
        </w:rPr>
        <w:t>t the contaminated site, a</w:t>
      </w:r>
      <w:r w:rsidRPr="00B04263">
        <w:rPr>
          <w:rFonts w:ascii="Verdana" w:hAnsi="Verdana"/>
          <w:sz w:val="20"/>
          <w:lang w:val="en-US"/>
        </w:rPr>
        <w:t xml:space="preserve"> 1.4 km-wide groundwater plume mainly contaminated with cDCE flows towards the Zenne River in a northwesterly direction (</w:t>
      </w:r>
      <w:r w:rsidRPr="00D95EC9">
        <w:rPr>
          <w:rFonts w:ascii="Verdana" w:hAnsi="Verdana"/>
          <w:sz w:val="20"/>
          <w:lang w:val="en-US"/>
        </w:rPr>
        <w:t xml:space="preserve">Supplementary </w:t>
      </w:r>
      <w:r w:rsidR="004622FB">
        <w:rPr>
          <w:rFonts w:ascii="Verdana" w:hAnsi="Verdana"/>
          <w:sz w:val="20"/>
          <w:lang w:val="en-US"/>
        </w:rPr>
        <w:t>Fig.</w:t>
      </w:r>
      <w:r w:rsidRPr="00D95EC9">
        <w:rPr>
          <w:rFonts w:ascii="Verdana" w:hAnsi="Verdana"/>
          <w:sz w:val="20"/>
          <w:lang w:val="en-US"/>
        </w:rPr>
        <w:t xml:space="preserve"> S</w:t>
      </w:r>
      <w:r w:rsidR="004B0133">
        <w:rPr>
          <w:rFonts w:ascii="Verdana" w:hAnsi="Verdana"/>
          <w:sz w:val="20"/>
          <w:lang w:val="en-US"/>
        </w:rPr>
        <w:t>6</w:t>
      </w:r>
      <w:r w:rsidRPr="00B04263">
        <w:rPr>
          <w:rFonts w:ascii="Verdana" w:hAnsi="Verdana"/>
          <w:sz w:val="20"/>
          <w:lang w:val="en-US"/>
        </w:rPr>
        <w:t xml:space="preserve">). Four injection wells were used to inject </w:t>
      </w:r>
      <w:r>
        <w:rPr>
          <w:rFonts w:ascii="Verdana" w:hAnsi="Verdana"/>
          <w:sz w:val="20"/>
          <w:lang w:val="en-US"/>
        </w:rPr>
        <w:t xml:space="preserve">a single pulse of a </w:t>
      </w:r>
      <w:proofErr w:type="spellStart"/>
      <w:r w:rsidRPr="00B04263">
        <w:rPr>
          <w:rFonts w:ascii="Verdana" w:hAnsi="Verdana"/>
          <w:sz w:val="20"/>
          <w:lang w:val="en-US"/>
        </w:rPr>
        <w:t>glycerol:water</w:t>
      </w:r>
      <w:proofErr w:type="spellEnd"/>
      <w:r w:rsidRPr="00B04263">
        <w:rPr>
          <w:rFonts w:ascii="Verdana" w:hAnsi="Verdana"/>
          <w:sz w:val="20"/>
          <w:lang w:val="en-US"/>
        </w:rPr>
        <w:t xml:space="preserve"> mixture (1 : 3 </w:t>
      </w:r>
      <w:r>
        <w:rPr>
          <w:rFonts w:ascii="Verdana" w:hAnsi="Verdana"/>
          <w:sz w:val="20"/>
          <w:lang w:val="en-US"/>
        </w:rPr>
        <w:t>v/v</w:t>
      </w:r>
      <w:r w:rsidRPr="00B04263">
        <w:rPr>
          <w:rFonts w:ascii="Verdana" w:hAnsi="Verdana"/>
          <w:sz w:val="20"/>
          <w:lang w:val="en-US"/>
        </w:rPr>
        <w:t>) by sonic drilling injection, a</w:t>
      </w:r>
      <w:r>
        <w:rPr>
          <w:rFonts w:ascii="Verdana" w:hAnsi="Verdana"/>
          <w:sz w:val="20"/>
          <w:lang w:val="en-US"/>
        </w:rPr>
        <w:t>t</w:t>
      </w:r>
      <w:r w:rsidRPr="00B04263">
        <w:rPr>
          <w:rFonts w:ascii="Verdana" w:hAnsi="Verdana"/>
          <w:sz w:val="20"/>
          <w:lang w:val="en-US"/>
        </w:rPr>
        <w:t xml:space="preserve"> 20 L per vertical meter from 7 to 13 </w:t>
      </w:r>
      <w:r>
        <w:rPr>
          <w:rFonts w:ascii="Verdana" w:hAnsi="Verdana"/>
          <w:sz w:val="20"/>
          <w:lang w:val="en-US"/>
        </w:rPr>
        <w:t>meters below surface</w:t>
      </w:r>
      <w:r w:rsidRPr="00B04263">
        <w:rPr>
          <w:rFonts w:ascii="Verdana" w:hAnsi="Verdana"/>
          <w:sz w:val="20"/>
          <w:lang w:val="en-US"/>
        </w:rPr>
        <w:t xml:space="preserve"> </w:t>
      </w:r>
      <w:r>
        <w:rPr>
          <w:rFonts w:ascii="Verdana" w:hAnsi="Verdana"/>
          <w:sz w:val="20"/>
          <w:lang w:val="en-US"/>
        </w:rPr>
        <w:t xml:space="preserve">(mbs) </w:t>
      </w:r>
      <w:r w:rsidRPr="00B04263">
        <w:rPr>
          <w:rFonts w:ascii="Verdana" w:hAnsi="Verdana"/>
          <w:sz w:val="20"/>
          <w:lang w:val="en-US"/>
        </w:rPr>
        <w:t>at each injection point. Eight monitoring wells were used for groundwater sampling and monitoring</w:t>
      </w:r>
      <w:r>
        <w:rPr>
          <w:rFonts w:ascii="Verdana" w:hAnsi="Verdana"/>
          <w:sz w:val="20"/>
          <w:lang w:val="en-US"/>
        </w:rPr>
        <w:t>. S</w:t>
      </w:r>
      <w:r w:rsidRPr="00B04263">
        <w:rPr>
          <w:rFonts w:ascii="Verdana" w:hAnsi="Verdana"/>
          <w:sz w:val="20"/>
          <w:lang w:val="en-US"/>
        </w:rPr>
        <w:t xml:space="preserve">even </w:t>
      </w:r>
      <w:r>
        <w:rPr>
          <w:rFonts w:ascii="Verdana" w:hAnsi="Verdana"/>
          <w:sz w:val="20"/>
          <w:lang w:val="en-US"/>
        </w:rPr>
        <w:t xml:space="preserve">wells were </w:t>
      </w:r>
      <w:r w:rsidRPr="00B04263">
        <w:rPr>
          <w:rFonts w:ascii="Verdana" w:hAnsi="Verdana"/>
          <w:sz w:val="20"/>
          <w:lang w:val="en-US"/>
        </w:rPr>
        <w:t>located downstream of the injection points (</w:t>
      </w:r>
      <w:r>
        <w:rPr>
          <w:rFonts w:ascii="Verdana" w:hAnsi="Verdana"/>
          <w:sz w:val="20"/>
          <w:lang w:val="en-US"/>
        </w:rPr>
        <w:t xml:space="preserve">wells </w:t>
      </w:r>
      <w:r w:rsidRPr="00B04263">
        <w:rPr>
          <w:rFonts w:ascii="Verdana" w:hAnsi="Verdana"/>
          <w:sz w:val="20"/>
          <w:lang w:val="en-US"/>
        </w:rPr>
        <w:t>1-7) and one upstream (</w:t>
      </w:r>
      <w:r>
        <w:rPr>
          <w:rFonts w:ascii="Verdana" w:hAnsi="Verdana"/>
          <w:sz w:val="20"/>
          <w:lang w:val="en-US"/>
        </w:rPr>
        <w:t xml:space="preserve">well </w:t>
      </w:r>
      <w:r w:rsidRPr="00B04263">
        <w:rPr>
          <w:rFonts w:ascii="Verdana" w:hAnsi="Verdana"/>
          <w:sz w:val="20"/>
          <w:lang w:val="en-US"/>
        </w:rPr>
        <w:t xml:space="preserve">0, designated as the control well). All monitoring wells contained a shallow filter at 7-9 mbs </w:t>
      </w:r>
      <w:r>
        <w:rPr>
          <w:rFonts w:ascii="Verdana" w:hAnsi="Verdana"/>
          <w:sz w:val="20"/>
          <w:lang w:val="en-US"/>
        </w:rPr>
        <w:t xml:space="preserve">(A-filters) </w:t>
      </w:r>
      <w:r w:rsidRPr="00B04263">
        <w:rPr>
          <w:rFonts w:ascii="Verdana" w:hAnsi="Verdana"/>
          <w:sz w:val="20"/>
          <w:lang w:val="en-US"/>
        </w:rPr>
        <w:t>and a deep filter at 11-13 mbs</w:t>
      </w:r>
      <w:r>
        <w:rPr>
          <w:rFonts w:ascii="Verdana" w:hAnsi="Verdana"/>
          <w:sz w:val="20"/>
          <w:lang w:val="en-US"/>
        </w:rPr>
        <w:t xml:space="preserve"> (B-filters)</w:t>
      </w:r>
      <w:r w:rsidRPr="00B04263">
        <w:rPr>
          <w:rFonts w:ascii="Verdana" w:hAnsi="Verdana"/>
          <w:sz w:val="20"/>
          <w:lang w:val="en-US"/>
        </w:rPr>
        <w:t xml:space="preserve">, except the control well that only contained a shallow filter. Groundwater </w:t>
      </w:r>
      <w:r>
        <w:rPr>
          <w:rFonts w:ascii="Verdana" w:hAnsi="Verdana"/>
          <w:sz w:val="20"/>
          <w:lang w:val="en-US"/>
        </w:rPr>
        <w:t xml:space="preserve">was sampled from the control well and the wells impacted by glycerol injection (wells 2, 3, 5, 7A; </w:t>
      </w:r>
      <w:r w:rsidRPr="00D95EC9">
        <w:rPr>
          <w:rFonts w:ascii="Verdana" w:hAnsi="Verdana"/>
          <w:sz w:val="20"/>
          <w:lang w:val="en-US"/>
        </w:rPr>
        <w:t xml:space="preserve">Supplementary </w:t>
      </w:r>
      <w:r w:rsidR="004622FB">
        <w:rPr>
          <w:rFonts w:ascii="Verdana" w:hAnsi="Verdana"/>
          <w:sz w:val="20"/>
          <w:lang w:val="en-US"/>
        </w:rPr>
        <w:t>Fig.</w:t>
      </w:r>
      <w:r w:rsidRPr="00D95EC9">
        <w:rPr>
          <w:rFonts w:ascii="Verdana" w:hAnsi="Verdana"/>
          <w:sz w:val="20"/>
          <w:lang w:val="en-US"/>
        </w:rPr>
        <w:t xml:space="preserve"> S</w:t>
      </w:r>
      <w:r w:rsidR="004B0133">
        <w:rPr>
          <w:rFonts w:ascii="Verdana" w:hAnsi="Verdana"/>
          <w:sz w:val="20"/>
          <w:lang w:val="en-US"/>
        </w:rPr>
        <w:t>6</w:t>
      </w:r>
      <w:r>
        <w:rPr>
          <w:rFonts w:ascii="Verdana" w:hAnsi="Verdana"/>
          <w:sz w:val="20"/>
          <w:lang w:val="en-US"/>
        </w:rPr>
        <w:t>) on</w:t>
      </w:r>
      <w:r w:rsidRPr="00B04263">
        <w:rPr>
          <w:rFonts w:ascii="Verdana" w:hAnsi="Verdana"/>
          <w:sz w:val="20"/>
          <w:lang w:val="en-US"/>
        </w:rPr>
        <w:t xml:space="preserve"> day 0 (March</w:t>
      </w:r>
      <w:r>
        <w:rPr>
          <w:rFonts w:ascii="Verdana" w:hAnsi="Verdana"/>
          <w:sz w:val="20"/>
          <w:lang w:val="en-US"/>
        </w:rPr>
        <w:t xml:space="preserve"> 15</w:t>
      </w:r>
      <w:r w:rsidRPr="00DD6537">
        <w:rPr>
          <w:rFonts w:ascii="Verdana" w:hAnsi="Verdana"/>
          <w:sz w:val="20"/>
          <w:vertAlign w:val="superscript"/>
          <w:lang w:val="en-US"/>
        </w:rPr>
        <w:t>th</w:t>
      </w:r>
      <w:r>
        <w:rPr>
          <w:rFonts w:ascii="Verdana" w:hAnsi="Verdana"/>
          <w:sz w:val="20"/>
          <w:lang w:val="en-US"/>
        </w:rPr>
        <w:t xml:space="preserve"> </w:t>
      </w:r>
      <w:r w:rsidRPr="00B04263">
        <w:rPr>
          <w:rFonts w:ascii="Verdana" w:hAnsi="Verdana"/>
          <w:sz w:val="20"/>
          <w:lang w:val="en-US"/>
        </w:rPr>
        <w:t>2011) before glycerol injection, and 37, 72, 195 and 265 days after injection</w:t>
      </w:r>
      <w:r>
        <w:rPr>
          <w:rFonts w:ascii="Verdana" w:hAnsi="Verdana"/>
          <w:sz w:val="20"/>
          <w:lang w:val="en-US"/>
        </w:rPr>
        <w:t xml:space="preserve"> as outlined in supplementary information</w:t>
      </w:r>
      <w:r w:rsidRPr="00B04263">
        <w:rPr>
          <w:rFonts w:ascii="Verdana" w:hAnsi="Verdana"/>
          <w:sz w:val="20"/>
          <w:lang w:val="en-US"/>
        </w:rPr>
        <w:t xml:space="preserve">. </w:t>
      </w:r>
    </w:p>
    <w:p w:rsidR="0066193C" w:rsidRPr="00B04263" w:rsidRDefault="0066193C" w:rsidP="0066193C">
      <w:pPr>
        <w:autoSpaceDE w:val="0"/>
        <w:autoSpaceDN w:val="0"/>
        <w:adjustRightInd w:val="0"/>
        <w:spacing w:line="480" w:lineRule="auto"/>
        <w:rPr>
          <w:rFonts w:ascii="Verdana" w:hAnsi="Verdana"/>
          <w:sz w:val="20"/>
          <w:lang w:val="en-US"/>
        </w:rPr>
      </w:pPr>
    </w:p>
    <w:p w:rsidR="0066193C" w:rsidRPr="00A242DB" w:rsidRDefault="0066193C" w:rsidP="0066193C">
      <w:pPr>
        <w:spacing w:line="480" w:lineRule="auto"/>
        <w:rPr>
          <w:rFonts w:ascii="Verdana" w:hAnsi="Verdana"/>
          <w:i/>
          <w:sz w:val="20"/>
          <w:lang w:val="en-GB"/>
        </w:rPr>
      </w:pPr>
      <w:r w:rsidRPr="00A242DB">
        <w:rPr>
          <w:rFonts w:ascii="Verdana" w:hAnsi="Verdana"/>
          <w:i/>
          <w:sz w:val="20"/>
          <w:lang w:val="en-GB"/>
        </w:rPr>
        <w:t>DNA extraction and qPCR</w:t>
      </w:r>
    </w:p>
    <w:p w:rsidR="0066193C" w:rsidRDefault="0066193C" w:rsidP="0066193C">
      <w:pPr>
        <w:autoSpaceDE w:val="0"/>
        <w:autoSpaceDN w:val="0"/>
        <w:adjustRightInd w:val="0"/>
        <w:spacing w:line="480" w:lineRule="auto"/>
        <w:rPr>
          <w:rFonts w:ascii="Verdana" w:hAnsi="Verdana"/>
          <w:sz w:val="20"/>
          <w:lang w:val="en-US"/>
        </w:rPr>
      </w:pPr>
      <w:r>
        <w:rPr>
          <w:rFonts w:ascii="Verdana" w:hAnsi="Verdana"/>
          <w:sz w:val="20"/>
          <w:lang w:val="en-US"/>
        </w:rPr>
        <w:t xml:space="preserve">For DNA extraction, </w:t>
      </w:r>
      <w:r w:rsidRPr="00B04263">
        <w:rPr>
          <w:rFonts w:ascii="Verdana" w:hAnsi="Verdana"/>
          <w:sz w:val="20"/>
          <w:lang w:val="en-US"/>
        </w:rPr>
        <w:t>2 L groundwater sample</w:t>
      </w:r>
      <w:r>
        <w:rPr>
          <w:rFonts w:ascii="Verdana" w:hAnsi="Verdana"/>
          <w:sz w:val="20"/>
          <w:lang w:val="en-US"/>
        </w:rPr>
        <w:t>s</w:t>
      </w:r>
      <w:r w:rsidRPr="00B04263">
        <w:rPr>
          <w:rFonts w:ascii="Verdana" w:hAnsi="Verdana"/>
          <w:sz w:val="20"/>
          <w:lang w:val="en-US"/>
        </w:rPr>
        <w:t xml:space="preserve"> </w:t>
      </w:r>
      <w:r>
        <w:rPr>
          <w:rFonts w:ascii="Verdana" w:hAnsi="Verdana"/>
          <w:sz w:val="20"/>
          <w:lang w:val="en-US"/>
        </w:rPr>
        <w:t>were</w:t>
      </w:r>
      <w:r w:rsidRPr="00B04263">
        <w:rPr>
          <w:rFonts w:ascii="Verdana" w:hAnsi="Verdana"/>
          <w:sz w:val="20"/>
          <w:lang w:val="en-US"/>
        </w:rPr>
        <w:t xml:space="preserve"> vacuum-filtered over a 0.</w:t>
      </w:r>
      <w:r>
        <w:rPr>
          <w:rFonts w:ascii="Verdana" w:hAnsi="Verdana"/>
          <w:sz w:val="20"/>
          <w:lang w:val="en-US"/>
        </w:rPr>
        <w:t>22</w:t>
      </w:r>
      <w:r w:rsidRPr="00B04263">
        <w:rPr>
          <w:rFonts w:ascii="Verdana" w:hAnsi="Verdana"/>
          <w:sz w:val="20"/>
          <w:lang w:val="en-US"/>
        </w:rPr>
        <w:t xml:space="preserve"> </w:t>
      </w:r>
      <w:proofErr w:type="spellStart"/>
      <w:r w:rsidRPr="00B04263">
        <w:rPr>
          <w:rFonts w:ascii="Verdana" w:hAnsi="Verdana"/>
          <w:sz w:val="20"/>
          <w:lang w:val="en-US"/>
        </w:rPr>
        <w:t>μm</w:t>
      </w:r>
      <w:proofErr w:type="spellEnd"/>
      <w:r w:rsidRPr="00B04263">
        <w:rPr>
          <w:rFonts w:ascii="Verdana" w:hAnsi="Verdana"/>
          <w:sz w:val="20"/>
          <w:lang w:val="en-US"/>
        </w:rPr>
        <w:t xml:space="preserve"> membrane filter (Millipore,</w:t>
      </w:r>
      <w:r>
        <w:rPr>
          <w:rFonts w:ascii="Verdana" w:hAnsi="Verdana"/>
          <w:sz w:val="20"/>
          <w:lang w:val="en-US"/>
        </w:rPr>
        <w:t xml:space="preserve"> USA</w:t>
      </w:r>
      <w:r w:rsidRPr="00B04263">
        <w:rPr>
          <w:rFonts w:ascii="Verdana" w:hAnsi="Verdana"/>
          <w:sz w:val="20"/>
          <w:lang w:val="en-US"/>
        </w:rPr>
        <w:t>)</w:t>
      </w:r>
      <w:r>
        <w:rPr>
          <w:rFonts w:ascii="Verdana" w:hAnsi="Verdana"/>
          <w:sz w:val="20"/>
          <w:lang w:val="en-US"/>
        </w:rPr>
        <w:t>,</w:t>
      </w:r>
      <w:r w:rsidRPr="00B04263">
        <w:rPr>
          <w:rFonts w:ascii="Verdana" w:hAnsi="Verdana"/>
          <w:sz w:val="20"/>
          <w:lang w:val="en-US"/>
        </w:rPr>
        <w:t xml:space="preserve"> and filters were stored at </w:t>
      </w:r>
      <w:r w:rsidRPr="00B04263">
        <w:rPr>
          <w:rFonts w:ascii="Verdana" w:hAnsi="Verdana"/>
          <w:sz w:val="20"/>
          <w:lang w:val="en-GB"/>
        </w:rPr>
        <w:t xml:space="preserve">-80 °C. </w:t>
      </w:r>
      <w:r>
        <w:rPr>
          <w:rFonts w:ascii="Verdana" w:hAnsi="Verdana"/>
          <w:sz w:val="20"/>
          <w:lang w:val="en-GB"/>
        </w:rPr>
        <w:t>F</w:t>
      </w:r>
      <w:proofErr w:type="spellStart"/>
      <w:r w:rsidRPr="00B04263">
        <w:rPr>
          <w:rFonts w:ascii="Verdana" w:hAnsi="Verdana"/>
          <w:sz w:val="20"/>
          <w:lang w:val="en-US"/>
        </w:rPr>
        <w:t>ilters</w:t>
      </w:r>
      <w:proofErr w:type="spellEnd"/>
      <w:r w:rsidRPr="00B04263">
        <w:rPr>
          <w:rFonts w:ascii="Verdana" w:hAnsi="Verdana"/>
          <w:sz w:val="20"/>
          <w:lang w:val="en-US"/>
        </w:rPr>
        <w:t xml:space="preserve"> were cut into small strips</w:t>
      </w:r>
      <w:r>
        <w:rPr>
          <w:rFonts w:ascii="Verdana" w:hAnsi="Verdana"/>
          <w:sz w:val="20"/>
          <w:lang w:val="en-US"/>
        </w:rPr>
        <w:t xml:space="preserve"> for</w:t>
      </w:r>
      <w:r w:rsidRPr="00B04263">
        <w:rPr>
          <w:rFonts w:ascii="Verdana" w:hAnsi="Verdana"/>
          <w:sz w:val="20"/>
          <w:lang w:val="en-US"/>
        </w:rPr>
        <w:t xml:space="preserve"> DNA </w:t>
      </w:r>
      <w:r>
        <w:rPr>
          <w:rFonts w:ascii="Verdana" w:hAnsi="Verdana"/>
          <w:sz w:val="20"/>
          <w:lang w:val="en-US"/>
        </w:rPr>
        <w:t>extraction by</w:t>
      </w:r>
      <w:r w:rsidRPr="00B04263">
        <w:rPr>
          <w:rFonts w:ascii="Verdana" w:hAnsi="Verdana"/>
          <w:sz w:val="20"/>
          <w:lang w:val="en-US"/>
        </w:rPr>
        <w:t xml:space="preserve"> the </w:t>
      </w:r>
      <w:proofErr w:type="spellStart"/>
      <w:r w:rsidRPr="00B04263">
        <w:rPr>
          <w:rFonts w:ascii="Verdana" w:hAnsi="Verdana"/>
          <w:sz w:val="20"/>
          <w:lang w:val="en-US"/>
        </w:rPr>
        <w:t>FastDNA</w:t>
      </w:r>
      <w:proofErr w:type="spellEnd"/>
      <w:r w:rsidRPr="00B04263">
        <w:rPr>
          <w:rFonts w:ascii="Verdana" w:hAnsi="Verdana"/>
          <w:sz w:val="20"/>
          <w:lang w:val="en-US"/>
        </w:rPr>
        <w:t xml:space="preserve"> Spin Kit for Soil (MP </w:t>
      </w:r>
      <w:proofErr w:type="spellStart"/>
      <w:r w:rsidRPr="00B04263">
        <w:rPr>
          <w:rFonts w:ascii="Verdana" w:hAnsi="Verdana"/>
          <w:sz w:val="20"/>
          <w:lang w:val="en-US"/>
        </w:rPr>
        <w:t>Biomedicals</w:t>
      </w:r>
      <w:proofErr w:type="spellEnd"/>
      <w:r w:rsidRPr="00B04263">
        <w:rPr>
          <w:rFonts w:ascii="Verdana" w:hAnsi="Verdana"/>
          <w:sz w:val="20"/>
          <w:lang w:val="en-US"/>
        </w:rPr>
        <w:t xml:space="preserve">). qPCRs </w:t>
      </w:r>
      <w:r w:rsidRPr="00B04263">
        <w:rPr>
          <w:rFonts w:ascii="Verdana" w:hAnsi="Verdana"/>
          <w:sz w:val="20"/>
          <w:lang w:val="en-US"/>
        </w:rPr>
        <w:lastRenderedPageBreak/>
        <w:t xml:space="preserve">were performed in triplicate in 25-µL reactions in an iQ5 </w:t>
      </w:r>
      <w:proofErr w:type="spellStart"/>
      <w:r w:rsidRPr="00B04263">
        <w:rPr>
          <w:rFonts w:ascii="Verdana" w:hAnsi="Verdana"/>
          <w:sz w:val="20"/>
          <w:lang w:val="en-US"/>
        </w:rPr>
        <w:t>iCycler</w:t>
      </w:r>
      <w:proofErr w:type="spellEnd"/>
      <w:r w:rsidRPr="00B04263">
        <w:rPr>
          <w:rFonts w:ascii="Verdana" w:hAnsi="Verdana"/>
          <w:sz w:val="20"/>
          <w:lang w:val="en-US"/>
        </w:rPr>
        <w:t xml:space="preserve"> using the </w:t>
      </w:r>
      <w:proofErr w:type="spellStart"/>
      <w:r w:rsidRPr="00B04263">
        <w:rPr>
          <w:rFonts w:ascii="Verdana" w:hAnsi="Verdana"/>
          <w:sz w:val="20"/>
          <w:lang w:val="en-US"/>
        </w:rPr>
        <w:t>iQ</w:t>
      </w:r>
      <w:proofErr w:type="spellEnd"/>
      <w:r w:rsidRPr="00B04263">
        <w:rPr>
          <w:rFonts w:ascii="Verdana" w:hAnsi="Verdana"/>
          <w:sz w:val="20"/>
          <w:lang w:val="en-US"/>
        </w:rPr>
        <w:t xml:space="preserve"> SYBR Green</w:t>
      </w:r>
      <w:r>
        <w:rPr>
          <w:rFonts w:ascii="Verdana" w:hAnsi="Verdana"/>
          <w:sz w:val="20"/>
          <w:lang w:val="en-US"/>
        </w:rPr>
        <w:t xml:space="preserve"> </w:t>
      </w:r>
      <w:proofErr w:type="spellStart"/>
      <w:r>
        <w:rPr>
          <w:rFonts w:ascii="Verdana" w:hAnsi="Verdana"/>
          <w:sz w:val="20"/>
          <w:lang w:val="en-US"/>
        </w:rPr>
        <w:t>Supermix</w:t>
      </w:r>
      <w:proofErr w:type="spellEnd"/>
      <w:r>
        <w:rPr>
          <w:rFonts w:ascii="Verdana" w:hAnsi="Verdana"/>
          <w:sz w:val="20"/>
          <w:lang w:val="en-US"/>
        </w:rPr>
        <w:t xml:space="preserve"> kit </w:t>
      </w:r>
      <w:r w:rsidRPr="00B04263">
        <w:rPr>
          <w:rFonts w:ascii="Verdana" w:hAnsi="Verdana"/>
          <w:sz w:val="20"/>
          <w:lang w:val="en-US"/>
        </w:rPr>
        <w:t xml:space="preserve">(Bio-Rad, </w:t>
      </w:r>
      <w:proofErr w:type="spellStart"/>
      <w:r w:rsidRPr="00B04263">
        <w:rPr>
          <w:rFonts w:ascii="Verdana" w:hAnsi="Verdana"/>
          <w:sz w:val="20"/>
          <w:lang w:val="en-US"/>
        </w:rPr>
        <w:t>Veenendaal</w:t>
      </w:r>
      <w:proofErr w:type="spellEnd"/>
      <w:r w:rsidRPr="00B04263">
        <w:rPr>
          <w:rFonts w:ascii="Verdana" w:hAnsi="Verdana"/>
          <w:sz w:val="20"/>
          <w:lang w:val="en-US"/>
        </w:rPr>
        <w:t>, the Netherlands)</w:t>
      </w:r>
      <w:r>
        <w:rPr>
          <w:rFonts w:ascii="Verdana" w:hAnsi="Verdana"/>
          <w:sz w:val="20"/>
          <w:lang w:val="en-US"/>
        </w:rPr>
        <w:t>. A list</w:t>
      </w:r>
      <w:r w:rsidRPr="00B04263">
        <w:rPr>
          <w:rFonts w:ascii="Verdana" w:hAnsi="Verdana"/>
          <w:sz w:val="20"/>
          <w:lang w:val="en-US"/>
        </w:rPr>
        <w:t xml:space="preserve"> of target genes, primers and thermal cycling conditions </w:t>
      </w:r>
      <w:r>
        <w:rPr>
          <w:rFonts w:ascii="Verdana" w:hAnsi="Verdana"/>
          <w:sz w:val="20"/>
          <w:lang w:val="en-US"/>
        </w:rPr>
        <w:t>f</w:t>
      </w:r>
      <w:r w:rsidRPr="00B04263">
        <w:rPr>
          <w:rFonts w:ascii="Verdana" w:hAnsi="Verdana"/>
          <w:sz w:val="20"/>
          <w:lang w:val="en-US"/>
        </w:rPr>
        <w:t>or qPCRs</w:t>
      </w:r>
      <w:r>
        <w:rPr>
          <w:rFonts w:ascii="Verdana" w:hAnsi="Verdana"/>
          <w:sz w:val="20"/>
          <w:lang w:val="en-US"/>
        </w:rPr>
        <w:t xml:space="preserve"> is</w:t>
      </w:r>
      <w:r w:rsidRPr="00B04263">
        <w:rPr>
          <w:rFonts w:ascii="Verdana" w:hAnsi="Verdana"/>
          <w:sz w:val="20"/>
          <w:lang w:val="en-US"/>
        </w:rPr>
        <w:t xml:space="preserve"> shown in </w:t>
      </w:r>
      <w:r>
        <w:rPr>
          <w:rFonts w:ascii="Verdana" w:hAnsi="Verdana"/>
          <w:sz w:val="20"/>
          <w:lang w:val="en-US"/>
        </w:rPr>
        <w:t>Supplementary Table S</w:t>
      </w:r>
      <w:r w:rsidR="002F557A">
        <w:rPr>
          <w:rFonts w:ascii="Verdana" w:hAnsi="Verdana"/>
          <w:sz w:val="20"/>
          <w:lang w:val="en-US"/>
        </w:rPr>
        <w:t>5</w:t>
      </w:r>
      <w:r w:rsidRPr="00B04263">
        <w:rPr>
          <w:rFonts w:ascii="Verdana" w:hAnsi="Verdana"/>
          <w:sz w:val="20"/>
          <w:lang w:val="en-US"/>
        </w:rPr>
        <w:t xml:space="preserve">. </w:t>
      </w:r>
      <w:r w:rsidRPr="00B04263">
        <w:rPr>
          <w:rFonts w:ascii="Verdana" w:hAnsi="Verdana"/>
          <w:sz w:val="20"/>
          <w:lang w:val="en-GB"/>
        </w:rPr>
        <w:t xml:space="preserve">Standard curves were obtained using serial dilutions of a known </w:t>
      </w:r>
      <w:r>
        <w:rPr>
          <w:rFonts w:ascii="Verdana" w:hAnsi="Verdana"/>
          <w:sz w:val="20"/>
          <w:lang w:val="en-GB"/>
        </w:rPr>
        <w:t>concentration</w:t>
      </w:r>
      <w:r w:rsidRPr="00B04263">
        <w:rPr>
          <w:rFonts w:ascii="Verdana" w:hAnsi="Verdana"/>
          <w:sz w:val="20"/>
          <w:lang w:val="en-GB"/>
        </w:rPr>
        <w:t xml:space="preserve"> of plasmid DNA containing a </w:t>
      </w:r>
      <w:r>
        <w:rPr>
          <w:rFonts w:ascii="Verdana" w:hAnsi="Verdana"/>
          <w:sz w:val="20"/>
          <w:lang w:val="en-GB"/>
        </w:rPr>
        <w:t xml:space="preserve">suitable </w:t>
      </w:r>
      <w:r w:rsidRPr="00B04263">
        <w:rPr>
          <w:rFonts w:ascii="Verdana" w:hAnsi="Verdana"/>
          <w:sz w:val="20"/>
          <w:lang w:val="en-GB"/>
        </w:rPr>
        <w:t>fragment of the</w:t>
      </w:r>
      <w:r>
        <w:rPr>
          <w:rFonts w:ascii="Verdana" w:hAnsi="Verdana"/>
          <w:sz w:val="20"/>
          <w:lang w:val="en-GB"/>
        </w:rPr>
        <w:t xml:space="preserve"> target </w:t>
      </w:r>
      <w:r w:rsidRPr="00B04263">
        <w:rPr>
          <w:rFonts w:ascii="Verdana" w:hAnsi="Verdana"/>
          <w:sz w:val="20"/>
          <w:lang w:val="en-GB"/>
        </w:rPr>
        <w:t>genes.</w:t>
      </w:r>
      <w:r w:rsidRPr="00B04263">
        <w:rPr>
          <w:rFonts w:ascii="Verdana" w:hAnsi="Verdana"/>
          <w:sz w:val="20"/>
          <w:lang w:val="en-US"/>
        </w:rPr>
        <w:t xml:space="preserve"> </w:t>
      </w:r>
    </w:p>
    <w:p w:rsidR="0066193C" w:rsidRPr="00B04263" w:rsidRDefault="0066193C" w:rsidP="0066193C">
      <w:pPr>
        <w:autoSpaceDE w:val="0"/>
        <w:autoSpaceDN w:val="0"/>
        <w:adjustRightInd w:val="0"/>
        <w:spacing w:line="480" w:lineRule="auto"/>
        <w:rPr>
          <w:rFonts w:ascii="Verdana" w:hAnsi="Verdana"/>
          <w:sz w:val="20"/>
          <w:lang w:val="en-US"/>
        </w:rPr>
      </w:pPr>
    </w:p>
    <w:p w:rsidR="0066193C" w:rsidRPr="00A242DB" w:rsidRDefault="0066193C" w:rsidP="0066193C">
      <w:pPr>
        <w:spacing w:line="480" w:lineRule="auto"/>
        <w:rPr>
          <w:rFonts w:ascii="Verdana" w:hAnsi="Verdana"/>
          <w:i/>
          <w:sz w:val="20"/>
          <w:lang w:val="en-GB"/>
        </w:rPr>
      </w:pPr>
      <w:r w:rsidRPr="00A242DB">
        <w:rPr>
          <w:rFonts w:ascii="Verdana" w:hAnsi="Verdana"/>
          <w:i/>
          <w:sz w:val="20"/>
          <w:lang w:val="en-GB"/>
        </w:rPr>
        <w:t>Bacterial community analysis</w:t>
      </w:r>
    </w:p>
    <w:p w:rsidR="0066193C" w:rsidRDefault="0066193C" w:rsidP="0066193C">
      <w:pPr>
        <w:spacing w:line="480" w:lineRule="auto"/>
        <w:rPr>
          <w:rFonts w:ascii="Verdana" w:hAnsi="Verdana"/>
          <w:sz w:val="20"/>
          <w:lang w:val="en-US"/>
        </w:rPr>
      </w:pPr>
      <w:r>
        <w:rPr>
          <w:rFonts w:ascii="Verdana" w:hAnsi="Verdana"/>
          <w:sz w:val="20"/>
          <w:lang w:val="en-US"/>
        </w:rPr>
        <w:t>A</w:t>
      </w:r>
      <w:r w:rsidRPr="003814D0">
        <w:rPr>
          <w:rFonts w:ascii="Verdana" w:hAnsi="Verdana"/>
          <w:sz w:val="20"/>
          <w:lang w:val="en-US"/>
        </w:rPr>
        <w:t xml:space="preserve"> 2-step PCR strategy</w:t>
      </w:r>
      <w:r>
        <w:rPr>
          <w:rFonts w:ascii="Verdana" w:hAnsi="Verdana"/>
          <w:sz w:val="20"/>
          <w:lang w:val="en-US"/>
        </w:rPr>
        <w:t xml:space="preserve"> was used to generate </w:t>
      </w:r>
      <w:r w:rsidRPr="003814D0">
        <w:rPr>
          <w:rFonts w:ascii="Verdana" w:hAnsi="Verdana"/>
          <w:sz w:val="20"/>
          <w:lang w:val="en-US"/>
        </w:rPr>
        <w:t xml:space="preserve">barcoded amplicons from the V1-V2 region of </w:t>
      </w:r>
      <w:r>
        <w:rPr>
          <w:rFonts w:ascii="Verdana" w:hAnsi="Verdana"/>
          <w:sz w:val="20"/>
          <w:lang w:val="en-US"/>
        </w:rPr>
        <w:t xml:space="preserve">the </w:t>
      </w:r>
      <w:r w:rsidRPr="003814D0">
        <w:rPr>
          <w:rFonts w:ascii="Verdana" w:hAnsi="Verdana"/>
          <w:sz w:val="20"/>
          <w:lang w:val="en-US"/>
        </w:rPr>
        <w:t>16S rRNA gene</w:t>
      </w:r>
      <w:r>
        <w:rPr>
          <w:rFonts w:ascii="Verdana" w:hAnsi="Verdana"/>
          <w:sz w:val="20"/>
          <w:lang w:val="en-US"/>
        </w:rPr>
        <w:t xml:space="preserve"> (</w:t>
      </w:r>
      <w:r w:rsidRPr="00B04263">
        <w:rPr>
          <w:rFonts w:ascii="Verdana" w:hAnsi="Verdana"/>
          <w:sz w:val="20"/>
          <w:lang w:val="en-US"/>
        </w:rPr>
        <w:t xml:space="preserve">primers and thermal cycling conditions shown in </w:t>
      </w:r>
      <w:r>
        <w:rPr>
          <w:rFonts w:ascii="Verdana" w:hAnsi="Verdana"/>
          <w:sz w:val="20"/>
          <w:lang w:val="en-US"/>
        </w:rPr>
        <w:t>Table S</w:t>
      </w:r>
      <w:r w:rsidR="002F557A">
        <w:rPr>
          <w:rFonts w:ascii="Verdana" w:hAnsi="Verdana"/>
          <w:sz w:val="20"/>
          <w:lang w:val="en-US"/>
        </w:rPr>
        <w:t>6</w:t>
      </w:r>
      <w:r>
        <w:rPr>
          <w:rFonts w:ascii="Verdana" w:hAnsi="Verdana"/>
          <w:sz w:val="20"/>
          <w:lang w:val="en-US"/>
        </w:rPr>
        <w:t>)</w:t>
      </w:r>
      <w:r w:rsidRPr="00B04263">
        <w:rPr>
          <w:rFonts w:ascii="Verdana" w:hAnsi="Verdana"/>
          <w:sz w:val="20"/>
          <w:lang w:val="en-US"/>
        </w:rPr>
        <w:t xml:space="preserve">. </w:t>
      </w:r>
      <w:r w:rsidRPr="003814D0">
        <w:rPr>
          <w:rFonts w:ascii="Verdana" w:hAnsi="Verdana"/>
          <w:sz w:val="20"/>
          <w:lang w:val="en-US"/>
        </w:rPr>
        <w:t xml:space="preserve">The first PCR </w:t>
      </w:r>
      <w:r>
        <w:rPr>
          <w:rFonts w:ascii="Verdana" w:hAnsi="Verdana"/>
          <w:sz w:val="20"/>
          <w:lang w:val="en-US"/>
        </w:rPr>
        <w:t>(</w:t>
      </w:r>
      <w:r w:rsidRPr="003814D0">
        <w:rPr>
          <w:rFonts w:ascii="Verdana" w:hAnsi="Verdana"/>
          <w:sz w:val="20"/>
          <w:lang w:val="en-US"/>
        </w:rPr>
        <w:t>50 µ</w:t>
      </w:r>
      <w:r>
        <w:rPr>
          <w:rFonts w:ascii="Verdana" w:hAnsi="Verdana"/>
          <w:sz w:val="20"/>
          <w:lang w:val="en-US"/>
        </w:rPr>
        <w:t>l) contained</w:t>
      </w:r>
      <w:r w:rsidRPr="003814D0">
        <w:rPr>
          <w:rFonts w:ascii="Verdana" w:hAnsi="Verdana"/>
          <w:sz w:val="20"/>
          <w:lang w:val="en-US"/>
        </w:rPr>
        <w:t xml:space="preserve"> 1</w:t>
      </w:r>
      <w:r>
        <w:rPr>
          <w:rFonts w:ascii="Verdana" w:hAnsi="Verdana"/>
          <w:sz w:val="20"/>
          <w:lang w:val="en-US"/>
        </w:rPr>
        <w:t xml:space="preserve">0 </w:t>
      </w:r>
      <w:r>
        <w:rPr>
          <w:rFonts w:ascii="Calibri" w:hAnsi="Calibri"/>
          <w:sz w:val="20"/>
          <w:lang w:val="en-US"/>
        </w:rPr>
        <w:t>µ</w:t>
      </w:r>
      <w:r>
        <w:rPr>
          <w:rFonts w:ascii="Verdana" w:hAnsi="Verdana"/>
          <w:sz w:val="20"/>
          <w:lang w:val="en-US"/>
        </w:rPr>
        <w:t>l 5</w:t>
      </w:r>
      <w:r w:rsidRPr="003814D0">
        <w:rPr>
          <w:rFonts w:ascii="Verdana" w:hAnsi="Verdana"/>
          <w:sz w:val="20"/>
          <w:lang w:val="en-US"/>
        </w:rPr>
        <w:t>× HF buffer (</w:t>
      </w:r>
      <w:proofErr w:type="spellStart"/>
      <w:r>
        <w:rPr>
          <w:rFonts w:ascii="Verdana" w:hAnsi="Verdana"/>
          <w:sz w:val="20"/>
          <w:lang w:val="en-US"/>
        </w:rPr>
        <w:t>Thermo</w:t>
      </w:r>
      <w:proofErr w:type="spellEnd"/>
      <w:r>
        <w:rPr>
          <w:rFonts w:ascii="Verdana" w:hAnsi="Verdana"/>
          <w:sz w:val="20"/>
          <w:lang w:val="en-US"/>
        </w:rPr>
        <w:t xml:space="preserve"> </w:t>
      </w:r>
      <w:proofErr w:type="spellStart"/>
      <w:r>
        <w:rPr>
          <w:rFonts w:ascii="Verdana" w:hAnsi="Verdana"/>
          <w:sz w:val="20"/>
          <w:lang w:val="en-US"/>
        </w:rPr>
        <w:t>Scientific</w:t>
      </w:r>
      <w:r w:rsidRPr="003A650E">
        <w:rPr>
          <w:rFonts w:ascii="Verdana" w:hAnsi="Verdana"/>
          <w:sz w:val="20"/>
          <w:vertAlign w:val="superscript"/>
          <w:lang w:val="en-US"/>
        </w:rPr>
        <w:t>TM</w:t>
      </w:r>
      <w:proofErr w:type="spellEnd"/>
      <w:r>
        <w:rPr>
          <w:rFonts w:ascii="Verdana" w:hAnsi="Verdana"/>
          <w:sz w:val="20"/>
          <w:lang w:val="en-US"/>
        </w:rPr>
        <w:t>, The Netherlands</w:t>
      </w:r>
      <w:r w:rsidRPr="003814D0">
        <w:rPr>
          <w:rFonts w:ascii="Verdana" w:hAnsi="Verdana"/>
          <w:sz w:val="20"/>
          <w:lang w:val="en-US"/>
        </w:rPr>
        <w:t xml:space="preserve">), 1 µl dNTP Mix (10 </w:t>
      </w:r>
      <w:proofErr w:type="spellStart"/>
      <w:r w:rsidRPr="003814D0">
        <w:rPr>
          <w:rFonts w:ascii="Verdana" w:hAnsi="Verdana"/>
          <w:sz w:val="20"/>
          <w:lang w:val="en-US"/>
        </w:rPr>
        <w:t>mM</w:t>
      </w:r>
      <w:proofErr w:type="spellEnd"/>
      <w:r w:rsidRPr="003814D0">
        <w:rPr>
          <w:rFonts w:ascii="Verdana" w:hAnsi="Verdana"/>
          <w:sz w:val="20"/>
          <w:lang w:val="en-US"/>
        </w:rPr>
        <w:t xml:space="preserve">; </w:t>
      </w:r>
      <w:proofErr w:type="spellStart"/>
      <w:r w:rsidRPr="003814D0">
        <w:rPr>
          <w:rFonts w:ascii="Verdana" w:hAnsi="Verdana"/>
          <w:sz w:val="20"/>
          <w:lang w:val="en-US"/>
        </w:rPr>
        <w:t>Promega</w:t>
      </w:r>
      <w:proofErr w:type="spellEnd"/>
      <w:r w:rsidRPr="003814D0">
        <w:rPr>
          <w:rFonts w:ascii="Verdana" w:hAnsi="Verdana"/>
          <w:sz w:val="20"/>
          <w:lang w:val="en-US"/>
        </w:rPr>
        <w:t xml:space="preserve">, Leiden, The Netherlands), 1 U of </w:t>
      </w:r>
      <w:proofErr w:type="spellStart"/>
      <w:r w:rsidRPr="003814D0">
        <w:rPr>
          <w:rFonts w:ascii="Verdana" w:hAnsi="Verdana"/>
          <w:sz w:val="20"/>
          <w:lang w:val="en-US"/>
        </w:rPr>
        <w:t>Phusion</w:t>
      </w:r>
      <w:proofErr w:type="spellEnd"/>
      <w:r w:rsidRPr="007E438D">
        <w:rPr>
          <w:rFonts w:ascii="Verdana" w:hAnsi="Verdana"/>
          <w:sz w:val="20"/>
          <w:vertAlign w:val="superscript"/>
          <w:lang w:val="en-US"/>
        </w:rPr>
        <w:t>®</w:t>
      </w:r>
      <w:r w:rsidRPr="003814D0">
        <w:rPr>
          <w:rFonts w:ascii="Verdana" w:hAnsi="Verdana"/>
          <w:sz w:val="20"/>
          <w:lang w:val="en-US"/>
        </w:rPr>
        <w:t xml:space="preserve"> Hot Start II High-Fidelity DNA polymerase (</w:t>
      </w:r>
      <w:proofErr w:type="spellStart"/>
      <w:r>
        <w:rPr>
          <w:rFonts w:ascii="Verdana" w:hAnsi="Verdana"/>
          <w:sz w:val="20"/>
          <w:lang w:val="en-US"/>
        </w:rPr>
        <w:t>Thermo</w:t>
      </w:r>
      <w:proofErr w:type="spellEnd"/>
      <w:r>
        <w:rPr>
          <w:rFonts w:ascii="Verdana" w:hAnsi="Verdana"/>
          <w:sz w:val="20"/>
          <w:lang w:val="en-US"/>
        </w:rPr>
        <w:t xml:space="preserve"> </w:t>
      </w:r>
      <w:proofErr w:type="spellStart"/>
      <w:r>
        <w:rPr>
          <w:rFonts w:ascii="Verdana" w:hAnsi="Verdana"/>
          <w:sz w:val="20"/>
          <w:lang w:val="en-US"/>
        </w:rPr>
        <w:t>Scientific</w:t>
      </w:r>
      <w:r w:rsidRPr="003A650E">
        <w:rPr>
          <w:rFonts w:ascii="Verdana" w:hAnsi="Verdana"/>
          <w:sz w:val="20"/>
          <w:vertAlign w:val="superscript"/>
          <w:lang w:val="en-US"/>
        </w:rPr>
        <w:t>TM</w:t>
      </w:r>
      <w:proofErr w:type="spellEnd"/>
      <w:r w:rsidRPr="003814D0">
        <w:rPr>
          <w:rFonts w:ascii="Verdana" w:hAnsi="Verdana"/>
          <w:sz w:val="20"/>
          <w:lang w:val="en-US"/>
        </w:rPr>
        <w:t xml:space="preserve">), 500 </w:t>
      </w:r>
      <w:proofErr w:type="spellStart"/>
      <w:r>
        <w:rPr>
          <w:rFonts w:ascii="Verdana" w:hAnsi="Verdana"/>
          <w:sz w:val="20"/>
          <w:lang w:val="en-US"/>
        </w:rPr>
        <w:t>nM</w:t>
      </w:r>
      <w:proofErr w:type="spellEnd"/>
      <w:r>
        <w:rPr>
          <w:rFonts w:ascii="Verdana" w:hAnsi="Verdana"/>
          <w:sz w:val="20"/>
          <w:lang w:val="en-US"/>
        </w:rPr>
        <w:t xml:space="preserve"> of 27F-DegS forward primer</w:t>
      </w:r>
      <w:r w:rsidRPr="003814D0">
        <w:rPr>
          <w:rFonts w:ascii="Verdana" w:hAnsi="Verdana"/>
          <w:sz w:val="20"/>
          <w:lang w:val="en-US"/>
        </w:rPr>
        <w:t xml:space="preserve">, 500 </w:t>
      </w:r>
      <w:proofErr w:type="spellStart"/>
      <w:r w:rsidRPr="003814D0">
        <w:rPr>
          <w:rFonts w:ascii="Verdana" w:hAnsi="Verdana"/>
          <w:sz w:val="20"/>
          <w:lang w:val="en-US"/>
        </w:rPr>
        <w:t>nM</w:t>
      </w:r>
      <w:proofErr w:type="spellEnd"/>
      <w:r w:rsidRPr="003814D0">
        <w:rPr>
          <w:rFonts w:ascii="Verdana" w:hAnsi="Verdana"/>
          <w:sz w:val="20"/>
          <w:lang w:val="en-US"/>
        </w:rPr>
        <w:t xml:space="preserve"> of </w:t>
      </w:r>
      <w:r>
        <w:rPr>
          <w:rFonts w:ascii="Verdana" w:hAnsi="Verdana"/>
          <w:sz w:val="20"/>
          <w:lang w:val="en-US"/>
        </w:rPr>
        <w:t>338R I and II reverse primers</w:t>
      </w:r>
      <w:r w:rsidRPr="003814D0">
        <w:rPr>
          <w:rFonts w:ascii="Verdana" w:hAnsi="Verdana"/>
          <w:sz w:val="20"/>
          <w:lang w:val="en-US"/>
        </w:rPr>
        <w:t>, and</w:t>
      </w:r>
      <w:r>
        <w:rPr>
          <w:rFonts w:ascii="Verdana" w:hAnsi="Verdana"/>
          <w:sz w:val="20"/>
          <w:lang w:val="en-US"/>
        </w:rPr>
        <w:t xml:space="preserve"> 1 </w:t>
      </w:r>
      <w:r w:rsidRPr="0037566C">
        <w:rPr>
          <w:rFonts w:ascii="Verdana" w:hAnsi="Verdana"/>
          <w:sz w:val="20"/>
          <w:lang w:val="en-US"/>
        </w:rPr>
        <w:t>µL</w:t>
      </w:r>
      <w:r w:rsidRPr="003814D0">
        <w:rPr>
          <w:rFonts w:ascii="Verdana" w:hAnsi="Verdana"/>
          <w:sz w:val="20"/>
          <w:lang w:val="en-US"/>
        </w:rPr>
        <w:t xml:space="preserve"> template DNA </w:t>
      </w:r>
      <w:r>
        <w:rPr>
          <w:rFonts w:ascii="Verdana" w:hAnsi="Verdana"/>
          <w:sz w:val="20"/>
          <w:lang w:val="en-US"/>
        </w:rPr>
        <w:t>(15</w:t>
      </w:r>
      <w:r w:rsidRPr="003814D0">
        <w:rPr>
          <w:rFonts w:ascii="Verdana" w:hAnsi="Verdana"/>
          <w:sz w:val="20"/>
          <w:lang w:val="en-US"/>
        </w:rPr>
        <w:t>-</w:t>
      </w:r>
      <w:r>
        <w:rPr>
          <w:rFonts w:ascii="Verdana" w:hAnsi="Verdana"/>
          <w:sz w:val="20"/>
          <w:lang w:val="en-US"/>
        </w:rPr>
        <w:t>20</w:t>
      </w:r>
      <w:r w:rsidRPr="003814D0">
        <w:rPr>
          <w:rFonts w:ascii="Verdana" w:hAnsi="Verdana"/>
          <w:sz w:val="20"/>
          <w:lang w:val="en-US"/>
        </w:rPr>
        <w:t xml:space="preserve"> ng/µl</w:t>
      </w:r>
      <w:r>
        <w:rPr>
          <w:rFonts w:ascii="Verdana" w:hAnsi="Verdana"/>
          <w:sz w:val="20"/>
          <w:lang w:val="en-US"/>
        </w:rPr>
        <w:t>)</w:t>
      </w:r>
      <w:r w:rsidRPr="003814D0">
        <w:rPr>
          <w:rFonts w:ascii="Verdana" w:hAnsi="Verdana"/>
          <w:sz w:val="20"/>
          <w:lang w:val="en-US"/>
        </w:rPr>
        <w:t xml:space="preserve">. </w:t>
      </w:r>
      <w:r>
        <w:rPr>
          <w:rFonts w:ascii="Verdana" w:hAnsi="Verdana"/>
          <w:sz w:val="20"/>
          <w:lang w:val="en-US"/>
        </w:rPr>
        <w:t xml:space="preserve">The forward and reverse primers were appended </w:t>
      </w:r>
      <w:r w:rsidRPr="00936828">
        <w:rPr>
          <w:rFonts w:ascii="Verdana" w:hAnsi="Verdana"/>
          <w:sz w:val="20"/>
          <w:lang w:val="en-US"/>
        </w:rPr>
        <w:t xml:space="preserve">at the 5’ end </w:t>
      </w:r>
      <w:r>
        <w:rPr>
          <w:rFonts w:ascii="Verdana" w:hAnsi="Verdana"/>
          <w:sz w:val="20"/>
          <w:lang w:val="en-US"/>
        </w:rPr>
        <w:t xml:space="preserve">with 18 </w:t>
      </w:r>
      <w:proofErr w:type="spellStart"/>
      <w:r>
        <w:rPr>
          <w:rFonts w:ascii="Verdana" w:hAnsi="Verdana"/>
          <w:sz w:val="20"/>
          <w:lang w:val="en-US"/>
        </w:rPr>
        <w:t>bp</w:t>
      </w:r>
      <w:proofErr w:type="spellEnd"/>
      <w:r>
        <w:rPr>
          <w:rFonts w:ascii="Verdana" w:hAnsi="Verdana"/>
          <w:sz w:val="20"/>
          <w:lang w:val="en-US"/>
        </w:rPr>
        <w:t xml:space="preserve"> Universal Tag (</w:t>
      </w:r>
      <w:proofErr w:type="spellStart"/>
      <w:r w:rsidRPr="007E438D">
        <w:rPr>
          <w:rFonts w:ascii="Verdana" w:hAnsi="Verdana"/>
          <w:sz w:val="20"/>
          <w:lang w:val="en-US"/>
        </w:rPr>
        <w:t>Unitag</w:t>
      </w:r>
      <w:proofErr w:type="spellEnd"/>
      <w:r>
        <w:rPr>
          <w:rFonts w:ascii="Verdana" w:hAnsi="Verdana"/>
          <w:sz w:val="20"/>
          <w:lang w:val="en-US"/>
        </w:rPr>
        <w:t xml:space="preserve">) 1 and 2, respectively. </w:t>
      </w:r>
      <w:r w:rsidRPr="007E438D">
        <w:rPr>
          <w:rFonts w:ascii="Verdana" w:hAnsi="Verdana"/>
          <w:sz w:val="20"/>
          <w:lang w:val="en-US"/>
        </w:rPr>
        <w:t xml:space="preserve">The PCR product </w:t>
      </w:r>
      <w:r>
        <w:rPr>
          <w:rFonts w:ascii="Verdana" w:hAnsi="Verdana"/>
          <w:sz w:val="20"/>
          <w:lang w:val="en-US"/>
        </w:rPr>
        <w:t xml:space="preserve">size </w:t>
      </w:r>
      <w:r w:rsidRPr="007E438D">
        <w:rPr>
          <w:rFonts w:ascii="Verdana" w:hAnsi="Verdana"/>
          <w:sz w:val="20"/>
          <w:lang w:val="en-US"/>
        </w:rPr>
        <w:t xml:space="preserve">was </w:t>
      </w:r>
      <w:r>
        <w:rPr>
          <w:rFonts w:ascii="Verdana" w:hAnsi="Verdana"/>
          <w:sz w:val="20"/>
          <w:lang w:val="en-US"/>
        </w:rPr>
        <w:t xml:space="preserve">examined </w:t>
      </w:r>
      <w:r w:rsidRPr="00B5109C">
        <w:rPr>
          <w:rFonts w:ascii="Verdana" w:hAnsi="Verdana"/>
          <w:sz w:val="20"/>
          <w:lang w:val="en-US"/>
        </w:rPr>
        <w:t>by</w:t>
      </w:r>
      <w:r>
        <w:rPr>
          <w:rFonts w:ascii="Verdana" w:hAnsi="Verdana"/>
          <w:sz w:val="20"/>
          <w:lang w:val="en-US"/>
        </w:rPr>
        <w:t xml:space="preserve"> </w:t>
      </w:r>
      <w:r w:rsidRPr="00B5109C">
        <w:rPr>
          <w:rFonts w:ascii="Verdana" w:hAnsi="Verdana"/>
          <w:sz w:val="20"/>
          <w:lang w:val="en-US"/>
        </w:rPr>
        <w:t>gel</w:t>
      </w:r>
      <w:r>
        <w:rPr>
          <w:rFonts w:ascii="Verdana" w:hAnsi="Verdana"/>
          <w:sz w:val="20"/>
          <w:lang w:val="en-US"/>
        </w:rPr>
        <w:t xml:space="preserve"> </w:t>
      </w:r>
      <w:r w:rsidRPr="00B5109C">
        <w:rPr>
          <w:rFonts w:ascii="Verdana" w:hAnsi="Verdana"/>
          <w:sz w:val="20"/>
          <w:lang w:val="en-US"/>
        </w:rPr>
        <w:t>electrophoresis</w:t>
      </w:r>
      <w:r>
        <w:rPr>
          <w:rFonts w:ascii="Verdana" w:hAnsi="Verdana"/>
          <w:sz w:val="20"/>
          <w:lang w:val="en-US"/>
        </w:rPr>
        <w:t xml:space="preserve">. </w:t>
      </w:r>
      <w:r w:rsidRPr="007E438D">
        <w:rPr>
          <w:rFonts w:ascii="Verdana" w:hAnsi="Verdana"/>
          <w:sz w:val="20"/>
          <w:lang w:val="en-US"/>
        </w:rPr>
        <w:t xml:space="preserve">The second PCR </w:t>
      </w:r>
      <w:r>
        <w:rPr>
          <w:rFonts w:ascii="Verdana" w:hAnsi="Verdana"/>
          <w:sz w:val="20"/>
          <w:lang w:val="en-US"/>
        </w:rPr>
        <w:t>(</w:t>
      </w:r>
      <w:r w:rsidRPr="007E438D">
        <w:rPr>
          <w:rFonts w:ascii="Verdana" w:hAnsi="Verdana"/>
          <w:sz w:val="20"/>
          <w:lang w:val="en-US"/>
        </w:rPr>
        <w:t>100 µl</w:t>
      </w:r>
      <w:r>
        <w:rPr>
          <w:rFonts w:ascii="Verdana" w:hAnsi="Verdana"/>
          <w:sz w:val="20"/>
          <w:lang w:val="en-US"/>
        </w:rPr>
        <w:t>)</w:t>
      </w:r>
      <w:r w:rsidRPr="007E438D">
        <w:rPr>
          <w:rFonts w:ascii="Verdana" w:hAnsi="Verdana"/>
          <w:sz w:val="20"/>
          <w:lang w:val="en-US"/>
        </w:rPr>
        <w:t xml:space="preserve"> </w:t>
      </w:r>
      <w:r>
        <w:rPr>
          <w:rFonts w:ascii="Verdana" w:hAnsi="Verdana"/>
          <w:sz w:val="20"/>
          <w:lang w:val="en-US"/>
        </w:rPr>
        <w:t>contained</w:t>
      </w:r>
      <w:r w:rsidRPr="007E438D">
        <w:rPr>
          <w:rFonts w:ascii="Verdana" w:hAnsi="Verdana"/>
          <w:sz w:val="20"/>
          <w:lang w:val="en-US"/>
        </w:rPr>
        <w:t xml:space="preserve"> </w:t>
      </w:r>
      <w:r>
        <w:rPr>
          <w:rFonts w:ascii="Verdana" w:hAnsi="Verdana"/>
          <w:sz w:val="20"/>
          <w:lang w:val="en-US"/>
        </w:rPr>
        <w:t xml:space="preserve">20 </w:t>
      </w:r>
      <w:r w:rsidRPr="0037566C">
        <w:rPr>
          <w:rFonts w:ascii="Verdana" w:hAnsi="Verdana"/>
          <w:sz w:val="20"/>
          <w:lang w:val="en-US"/>
        </w:rPr>
        <w:t>µL</w:t>
      </w:r>
      <w:r w:rsidRPr="003814D0">
        <w:rPr>
          <w:rFonts w:ascii="Verdana" w:hAnsi="Verdana"/>
          <w:sz w:val="20"/>
          <w:lang w:val="en-US"/>
        </w:rPr>
        <w:t xml:space="preserve"> </w:t>
      </w:r>
      <w:r>
        <w:rPr>
          <w:rFonts w:ascii="Verdana" w:hAnsi="Verdana"/>
          <w:sz w:val="20"/>
          <w:lang w:val="en-US"/>
        </w:rPr>
        <w:t>5</w:t>
      </w:r>
      <w:r w:rsidRPr="007E438D">
        <w:rPr>
          <w:rFonts w:ascii="Verdana" w:hAnsi="Verdana"/>
          <w:sz w:val="20"/>
          <w:lang w:val="en-US"/>
        </w:rPr>
        <w:t xml:space="preserve">× HF buffer, </w:t>
      </w:r>
      <w:r>
        <w:rPr>
          <w:rFonts w:ascii="Verdana" w:hAnsi="Verdana"/>
          <w:sz w:val="20"/>
          <w:lang w:val="en-US"/>
        </w:rPr>
        <w:t>2</w:t>
      </w:r>
      <w:r w:rsidRPr="003814D0">
        <w:rPr>
          <w:rFonts w:ascii="Verdana" w:hAnsi="Verdana"/>
          <w:sz w:val="20"/>
          <w:lang w:val="en-US"/>
        </w:rPr>
        <w:t xml:space="preserve"> µl</w:t>
      </w:r>
      <w:r w:rsidRPr="007E438D">
        <w:rPr>
          <w:rFonts w:ascii="Verdana" w:hAnsi="Verdana"/>
          <w:sz w:val="20"/>
          <w:lang w:val="en-US"/>
        </w:rPr>
        <w:t xml:space="preserve"> dNTP Mix</w:t>
      </w:r>
      <w:r>
        <w:rPr>
          <w:rFonts w:ascii="Verdana" w:hAnsi="Verdana"/>
          <w:sz w:val="20"/>
          <w:lang w:val="en-US"/>
        </w:rPr>
        <w:t>,</w:t>
      </w:r>
      <w:r w:rsidRPr="007E438D">
        <w:rPr>
          <w:rFonts w:ascii="Verdana" w:hAnsi="Verdana"/>
          <w:sz w:val="20"/>
          <w:lang w:val="en-US"/>
        </w:rPr>
        <w:t xml:space="preserve"> 2 U of </w:t>
      </w:r>
      <w:proofErr w:type="spellStart"/>
      <w:r w:rsidRPr="007E438D">
        <w:rPr>
          <w:rFonts w:ascii="Verdana" w:hAnsi="Verdana"/>
          <w:sz w:val="20"/>
          <w:lang w:val="en-US"/>
        </w:rPr>
        <w:t>Phusion</w:t>
      </w:r>
      <w:proofErr w:type="spellEnd"/>
      <w:r w:rsidRPr="007E438D">
        <w:rPr>
          <w:rFonts w:ascii="Verdana" w:hAnsi="Verdana"/>
          <w:sz w:val="20"/>
          <w:vertAlign w:val="superscript"/>
          <w:lang w:val="en-US"/>
        </w:rPr>
        <w:t>®</w:t>
      </w:r>
      <w:r w:rsidRPr="007E438D">
        <w:rPr>
          <w:rFonts w:ascii="Verdana" w:hAnsi="Verdana"/>
          <w:sz w:val="20"/>
          <w:lang w:val="en-US"/>
        </w:rPr>
        <w:t xml:space="preserve"> Hot Start II High-Fidelity DNA polymerase, 500 </w:t>
      </w:r>
      <w:proofErr w:type="spellStart"/>
      <w:r w:rsidRPr="007E438D">
        <w:rPr>
          <w:rFonts w:ascii="Verdana" w:hAnsi="Verdana"/>
          <w:sz w:val="20"/>
          <w:lang w:val="en-US"/>
        </w:rPr>
        <w:t>nM</w:t>
      </w:r>
      <w:proofErr w:type="spellEnd"/>
      <w:r w:rsidRPr="007E438D">
        <w:rPr>
          <w:rFonts w:ascii="Verdana" w:hAnsi="Verdana"/>
          <w:sz w:val="20"/>
          <w:lang w:val="en-US"/>
        </w:rPr>
        <w:t xml:space="preserve"> of a forward and reverse primer equivalent to the Unitag1 and Uni</w:t>
      </w:r>
      <w:r>
        <w:rPr>
          <w:rFonts w:ascii="Verdana" w:hAnsi="Verdana"/>
          <w:sz w:val="20"/>
          <w:lang w:val="en-US"/>
        </w:rPr>
        <w:t>t</w:t>
      </w:r>
      <w:r w:rsidRPr="007E438D">
        <w:rPr>
          <w:rFonts w:ascii="Verdana" w:hAnsi="Verdana"/>
          <w:sz w:val="20"/>
          <w:lang w:val="en-US"/>
        </w:rPr>
        <w:t xml:space="preserve">ag2 sequences, respectively, that were each appended with an 8 </w:t>
      </w:r>
      <w:proofErr w:type="spellStart"/>
      <w:r w:rsidRPr="007E438D">
        <w:rPr>
          <w:rFonts w:ascii="Verdana" w:hAnsi="Verdana"/>
          <w:sz w:val="20"/>
          <w:lang w:val="en-US"/>
        </w:rPr>
        <w:t>nt</w:t>
      </w:r>
      <w:proofErr w:type="spellEnd"/>
      <w:r w:rsidRPr="007E438D">
        <w:rPr>
          <w:rFonts w:ascii="Verdana" w:hAnsi="Verdana"/>
          <w:sz w:val="20"/>
          <w:lang w:val="en-US"/>
        </w:rPr>
        <w:t xml:space="preserve"> sample specific barcode</w:t>
      </w:r>
      <w:ins w:id="203" w:author="Atashgahi, Siavash" w:date="2016-08-06T21:27:00Z">
        <w:r w:rsidR="001E63DF">
          <w:rPr>
            <w:rFonts w:ascii="Verdana" w:hAnsi="Verdana"/>
            <w:sz w:val="20"/>
            <w:lang w:val="en-US"/>
          </w:rPr>
          <w:t xml:space="preserve"> </w:t>
        </w:r>
      </w:ins>
      <w:r w:rsidR="001E63DF">
        <w:rPr>
          <w:rFonts w:ascii="Verdana" w:hAnsi="Verdana"/>
          <w:sz w:val="20"/>
          <w:lang w:val="en-US"/>
        </w:rPr>
        <w:fldChar w:fldCharType="begin"/>
      </w:r>
      <w:r w:rsidR="001E63DF">
        <w:rPr>
          <w:rFonts w:ascii="Verdana" w:hAnsi="Verdana"/>
          <w:sz w:val="20"/>
          <w:lang w:val="en-US"/>
        </w:rPr>
        <w:instrText xml:space="preserve"> ADDIN EN.CITE &lt;EndNote&gt;&lt;Cite&gt;&lt;Author&gt;Ramiro-Garcia J&lt;/Author&gt;&lt;Year&gt;2016&lt;/Year&gt;&lt;RecNum&gt;904&lt;/RecNum&gt;&lt;DisplayText&gt;(Ramiro-Garcia J et al., 2016)&lt;/DisplayText&gt;&lt;record&gt;&lt;rec-number&gt;904&lt;/rec-number&gt;&lt;foreign-keys&gt;&lt;key app="EN" db-id="0awspfw0cdftanew0wdv2sz1pwvrt0pdfz22" timestamp="1470511670"&gt;904&lt;/key&gt;&lt;/foreign-keys&gt;&lt;ref-type name="Journal Article"&gt;17&lt;/ref-type&gt;&lt;contributors&gt;&lt;authors&gt;&lt;author&gt;Ramiro-Garcia J, &lt;/author&gt;&lt;author&gt;Hermes G, &lt;/author&gt;&lt;author&gt;Giatsis C, &lt;/author&gt;&lt;author&gt;Sipkema D, &lt;/author&gt;&lt;author&gt;Zoetendal EG, &lt;/author&gt;&lt;author&gt;Schaap PJ&lt;/author&gt;&lt;author&gt;Smidt H&lt;/author&gt;&lt;/authors&gt;&lt;/contributors&gt;&lt;titles&gt;&lt;title&gt;A highly accurate and validated pipeline for analysis of 16S rRNA amplicons from complex biomes. [version 1 referees: awaiting peer review]&lt;/title&gt;&lt;secondary-title&gt;F1000Research &lt;/secondary-title&gt;&lt;/titles&gt;&lt;periodical&gt;&lt;full-title&gt;F1000Research&lt;/full-title&gt;&lt;/periodical&gt;&lt;volume&gt;5&lt;/volume&gt;&lt;dates&gt;&lt;year&gt;2016&lt;/year&gt;&lt;/dates&gt;&lt;urls&gt;&lt;/urls&gt;&lt;/record&gt;&lt;/Cite&gt;&lt;/EndNote&gt;</w:instrText>
      </w:r>
      <w:r w:rsidR="001E63DF">
        <w:rPr>
          <w:rFonts w:ascii="Verdana" w:hAnsi="Verdana"/>
          <w:sz w:val="20"/>
          <w:lang w:val="en-US"/>
        </w:rPr>
        <w:fldChar w:fldCharType="separate"/>
      </w:r>
      <w:r w:rsidR="001E63DF">
        <w:rPr>
          <w:rFonts w:ascii="Verdana" w:hAnsi="Verdana"/>
          <w:noProof/>
          <w:sz w:val="20"/>
          <w:lang w:val="en-US"/>
        </w:rPr>
        <w:t>(Ramiro-Garcia J et al., 2016)</w:t>
      </w:r>
      <w:r w:rsidR="001E63DF">
        <w:rPr>
          <w:rFonts w:ascii="Verdana" w:hAnsi="Verdana"/>
          <w:sz w:val="20"/>
          <w:lang w:val="en-US"/>
        </w:rPr>
        <w:fldChar w:fldCharType="end"/>
      </w:r>
      <w:r>
        <w:rPr>
          <w:rFonts w:ascii="Verdana" w:hAnsi="Verdana"/>
          <w:sz w:val="20"/>
          <w:lang w:val="en-US"/>
        </w:rPr>
        <w:t xml:space="preserve"> </w:t>
      </w:r>
      <w:del w:id="204" w:author="Atashgahi, Siavash" w:date="2016-08-06T21:27:00Z">
        <w:r w:rsidDel="001E63DF">
          <w:rPr>
            <w:rFonts w:ascii="Verdana" w:hAnsi="Verdana"/>
            <w:sz w:val="20"/>
            <w:lang w:val="en-US"/>
          </w:rPr>
          <w:fldChar w:fldCharType="begin"/>
        </w:r>
        <w:r w:rsidR="001E63DF" w:rsidDel="001E63DF">
          <w:rPr>
            <w:rFonts w:ascii="Verdana" w:hAnsi="Verdana"/>
            <w:sz w:val="20"/>
            <w:lang w:val="en-US"/>
          </w:rPr>
          <w:delInstrText xml:space="preserve"> ADDIN EN.CITE &lt;EndNote&gt;&lt;Cite ExcludeYear="1"&gt;&lt;Author&gt;Ramiro-Garcia J&lt;/Author&gt;&lt;RecNum&gt;829&lt;/RecNum&gt;&lt;DisplayText&gt;(Ramiro-Garcia J et al.)&lt;/DisplayText&gt;&lt;record&gt;&lt;rec-number&gt;829&lt;/rec-number&gt;&lt;foreign-keys&gt;&lt;key app="EN" db-id="0awspfw0cdftanew0wdv2sz1pwvrt0pdfz22" timestamp="1463082612"&gt;829&lt;/key&gt;&lt;/foreign-keys&gt;&lt;ref-type name="Journal Article"&gt;17&lt;/ref-type&gt;&lt;contributors&gt;&lt;authors&gt;&lt;author&gt;Ramiro-Garcia J, &lt;/author&gt;&lt;author&gt;Hermes G, &lt;/author&gt;&lt;author&gt;Giatsis C, &lt;/author&gt;&lt;author&gt;Sipkema D, &lt;/author&gt;&lt;author&gt;Zoetendal EG, &lt;/author&gt;&lt;author&gt;Schaap PJ&lt;/author&gt;&lt;author&gt;Smidt H&lt;/author&gt;&lt;/authors&gt;&lt;/contributors&gt;&lt;titles&gt;&lt;title&gt;A highly accurate and validated pipeline for analysis of 16S rRNA amplicons from complex biomes. [version 1 referees: awaiting peer review]&lt;/title&gt;&lt;secondary-title&gt;F1000Research &lt;/secondary-title&gt;&lt;/titles&gt;&lt;periodical&gt;&lt;full-title&gt;F1000Research&lt;/full-title&gt;&lt;/periodical&gt;&lt;volume&gt;5&lt;/volume&gt;&lt;dates&gt;&lt;year&gt;2016&lt;/year&gt;&lt;/dates&gt;&lt;urls&gt;&lt;/urls&gt;&lt;/record&gt;&lt;/Cite&gt;&lt;/EndNote&gt;</w:delInstrText>
        </w:r>
        <w:r w:rsidDel="001E63DF">
          <w:rPr>
            <w:rFonts w:ascii="Verdana" w:hAnsi="Verdana"/>
            <w:sz w:val="20"/>
            <w:lang w:val="en-US"/>
          </w:rPr>
          <w:fldChar w:fldCharType="separate"/>
        </w:r>
        <w:r w:rsidDel="001E63DF">
          <w:rPr>
            <w:rFonts w:ascii="Verdana" w:hAnsi="Verdana"/>
            <w:noProof/>
            <w:sz w:val="20"/>
            <w:lang w:val="en-US"/>
          </w:rPr>
          <w:delText>(Ramiro-Garcia J et al.)</w:delText>
        </w:r>
        <w:r w:rsidDel="001E63DF">
          <w:rPr>
            <w:rFonts w:ascii="Verdana" w:hAnsi="Verdana"/>
            <w:sz w:val="20"/>
            <w:lang w:val="en-US"/>
          </w:rPr>
          <w:fldChar w:fldCharType="end"/>
        </w:r>
      </w:del>
      <w:r w:rsidRPr="007E438D">
        <w:rPr>
          <w:rFonts w:ascii="Verdana" w:hAnsi="Verdana"/>
          <w:sz w:val="20"/>
          <w:lang w:val="en-US"/>
        </w:rPr>
        <w:t xml:space="preserve"> at the 5’ end</w:t>
      </w:r>
      <w:r>
        <w:rPr>
          <w:rFonts w:ascii="Verdana" w:hAnsi="Verdana"/>
          <w:sz w:val="20"/>
          <w:lang w:val="en-US"/>
        </w:rPr>
        <w:t xml:space="preserve">, and </w:t>
      </w:r>
      <w:r w:rsidRPr="007E438D">
        <w:rPr>
          <w:rFonts w:ascii="Verdana" w:hAnsi="Verdana"/>
          <w:sz w:val="20"/>
          <w:lang w:val="en-US"/>
        </w:rPr>
        <w:t>5 µl PCR product of the first reaction.</w:t>
      </w:r>
      <w:r>
        <w:rPr>
          <w:rFonts w:ascii="Verdana" w:hAnsi="Verdana"/>
          <w:sz w:val="20"/>
          <w:lang w:val="en-US"/>
        </w:rPr>
        <w:t xml:space="preserve"> </w:t>
      </w:r>
      <w:r w:rsidRPr="007E438D">
        <w:rPr>
          <w:rFonts w:ascii="Verdana" w:hAnsi="Verdana"/>
          <w:sz w:val="20"/>
          <w:lang w:val="en-US"/>
        </w:rPr>
        <w:t xml:space="preserve">The PCR product </w:t>
      </w:r>
      <w:r>
        <w:rPr>
          <w:rFonts w:ascii="Verdana" w:hAnsi="Verdana"/>
          <w:sz w:val="20"/>
          <w:lang w:val="en-US"/>
        </w:rPr>
        <w:t xml:space="preserve">size </w:t>
      </w:r>
      <w:r w:rsidRPr="007E438D">
        <w:rPr>
          <w:rFonts w:ascii="Verdana" w:hAnsi="Verdana"/>
          <w:sz w:val="20"/>
          <w:lang w:val="en-US"/>
        </w:rPr>
        <w:t xml:space="preserve">was </w:t>
      </w:r>
      <w:r>
        <w:rPr>
          <w:rFonts w:ascii="Verdana" w:hAnsi="Verdana"/>
          <w:sz w:val="20"/>
          <w:lang w:val="en-US"/>
        </w:rPr>
        <w:t xml:space="preserve">examined </w:t>
      </w:r>
      <w:r w:rsidRPr="00B5109C">
        <w:rPr>
          <w:rFonts w:ascii="Verdana" w:hAnsi="Verdana"/>
          <w:sz w:val="20"/>
          <w:lang w:val="en-US"/>
        </w:rPr>
        <w:t>by</w:t>
      </w:r>
      <w:r>
        <w:rPr>
          <w:rFonts w:ascii="Verdana" w:hAnsi="Verdana"/>
          <w:sz w:val="20"/>
          <w:lang w:val="en-US"/>
        </w:rPr>
        <w:t xml:space="preserve"> </w:t>
      </w:r>
      <w:r w:rsidRPr="00B5109C">
        <w:rPr>
          <w:rFonts w:ascii="Verdana" w:hAnsi="Verdana"/>
          <w:sz w:val="20"/>
          <w:lang w:val="en-US"/>
        </w:rPr>
        <w:t>gel</w:t>
      </w:r>
      <w:r>
        <w:rPr>
          <w:rFonts w:ascii="Verdana" w:hAnsi="Verdana"/>
          <w:sz w:val="20"/>
          <w:lang w:val="en-US"/>
        </w:rPr>
        <w:t xml:space="preserve"> </w:t>
      </w:r>
      <w:r w:rsidRPr="00B5109C">
        <w:rPr>
          <w:rFonts w:ascii="Verdana" w:hAnsi="Verdana"/>
          <w:sz w:val="20"/>
          <w:lang w:val="en-US"/>
        </w:rPr>
        <w:t>electrophoresis</w:t>
      </w:r>
      <w:r>
        <w:rPr>
          <w:rFonts w:ascii="Verdana" w:hAnsi="Verdana"/>
          <w:sz w:val="20"/>
          <w:lang w:val="en-US"/>
        </w:rPr>
        <w:t xml:space="preserve">, </w:t>
      </w:r>
      <w:r w:rsidRPr="000E6BDE">
        <w:rPr>
          <w:rFonts w:ascii="Verdana" w:hAnsi="Verdana"/>
          <w:sz w:val="20"/>
          <w:lang w:val="en-US"/>
        </w:rPr>
        <w:t xml:space="preserve">purified with </w:t>
      </w:r>
      <w:proofErr w:type="spellStart"/>
      <w:r w:rsidRPr="000E6BDE">
        <w:rPr>
          <w:rFonts w:ascii="Verdana" w:hAnsi="Verdana"/>
          <w:sz w:val="20"/>
          <w:lang w:val="en-US"/>
        </w:rPr>
        <w:t>HighPrep</w:t>
      </w:r>
      <w:r w:rsidRPr="003A650E">
        <w:rPr>
          <w:rFonts w:ascii="Verdana" w:hAnsi="Verdana"/>
          <w:sz w:val="20"/>
          <w:vertAlign w:val="superscript"/>
          <w:lang w:val="en-US"/>
        </w:rPr>
        <w:t>TM</w:t>
      </w:r>
      <w:proofErr w:type="spellEnd"/>
      <w:r w:rsidRPr="000E6BDE">
        <w:rPr>
          <w:rFonts w:ascii="Verdana" w:hAnsi="Verdana"/>
          <w:sz w:val="20"/>
          <w:lang w:val="en-US"/>
        </w:rPr>
        <w:t xml:space="preserve"> (</w:t>
      </w:r>
      <w:proofErr w:type="spellStart"/>
      <w:r w:rsidRPr="000E6BDE">
        <w:rPr>
          <w:rFonts w:ascii="Verdana" w:hAnsi="Verdana"/>
          <w:sz w:val="20"/>
          <w:lang w:val="en-US"/>
        </w:rPr>
        <w:t>Magbio</w:t>
      </w:r>
      <w:proofErr w:type="spellEnd"/>
      <w:r w:rsidRPr="000E6BDE">
        <w:rPr>
          <w:rFonts w:ascii="Verdana" w:hAnsi="Verdana"/>
          <w:sz w:val="20"/>
          <w:lang w:val="en-US"/>
        </w:rPr>
        <w:t xml:space="preserve"> Genomics, Rockville, MD, USA) and quantified using a </w:t>
      </w:r>
      <w:r w:rsidRPr="00A73F31">
        <w:rPr>
          <w:rFonts w:ascii="Verdana" w:hAnsi="Verdana"/>
          <w:sz w:val="20"/>
          <w:lang w:val="en-US"/>
        </w:rPr>
        <w:t xml:space="preserve">Qubit 2.0 </w:t>
      </w:r>
      <w:proofErr w:type="spellStart"/>
      <w:r w:rsidRPr="00A73F31">
        <w:rPr>
          <w:rFonts w:ascii="Verdana" w:hAnsi="Verdana"/>
          <w:sz w:val="20"/>
          <w:lang w:val="en-US"/>
        </w:rPr>
        <w:t>Fluorometer</w:t>
      </w:r>
      <w:proofErr w:type="spellEnd"/>
      <w:r w:rsidRPr="00A73F31">
        <w:rPr>
          <w:rFonts w:ascii="Verdana" w:hAnsi="Verdana"/>
          <w:sz w:val="20"/>
          <w:lang w:val="en-US"/>
        </w:rPr>
        <w:t xml:space="preserve"> (Life Technologies, Darmstadt, Germany)</w:t>
      </w:r>
      <w:r w:rsidRPr="00A73F31" w:rsidDel="00A73F31">
        <w:rPr>
          <w:rFonts w:ascii="Verdana" w:hAnsi="Verdana"/>
          <w:sz w:val="20"/>
          <w:lang w:val="en-US"/>
        </w:rPr>
        <w:t xml:space="preserve"> </w:t>
      </w:r>
      <w:r w:rsidRPr="000E6BDE">
        <w:rPr>
          <w:rFonts w:ascii="Verdana" w:hAnsi="Verdana"/>
          <w:sz w:val="20"/>
          <w:lang w:val="en-US"/>
        </w:rPr>
        <w:t xml:space="preserve">in combination with the dsDNA BR Assay Kit (Invitrogen, Carlsbad, CA, USA). Purified PCR products </w:t>
      </w:r>
      <w:r>
        <w:rPr>
          <w:rFonts w:ascii="Verdana" w:hAnsi="Verdana"/>
          <w:sz w:val="20"/>
          <w:lang w:val="en-US"/>
        </w:rPr>
        <w:t>were pooled,</w:t>
      </w:r>
      <w:r w:rsidRPr="000E6BDE">
        <w:rPr>
          <w:rFonts w:ascii="Verdana" w:hAnsi="Verdana"/>
          <w:sz w:val="20"/>
          <w:lang w:val="en-US"/>
        </w:rPr>
        <w:t xml:space="preserve"> underwent adaptor ligation </w:t>
      </w:r>
      <w:r>
        <w:rPr>
          <w:rFonts w:ascii="Verdana" w:hAnsi="Verdana"/>
          <w:sz w:val="20"/>
          <w:lang w:val="en-US"/>
        </w:rPr>
        <w:t>and sequenced</w:t>
      </w:r>
      <w:r w:rsidRPr="000E6BDE">
        <w:rPr>
          <w:rFonts w:ascii="Verdana" w:hAnsi="Verdana"/>
          <w:sz w:val="20"/>
          <w:lang w:val="en-US"/>
        </w:rPr>
        <w:t xml:space="preserve"> on </w:t>
      </w:r>
      <w:r>
        <w:rPr>
          <w:rFonts w:ascii="Verdana" w:hAnsi="Verdana"/>
          <w:sz w:val="20"/>
          <w:lang w:val="en-US"/>
        </w:rPr>
        <w:t>a</w:t>
      </w:r>
      <w:r w:rsidRPr="000E6BDE">
        <w:rPr>
          <w:rFonts w:ascii="Verdana" w:hAnsi="Verdana"/>
          <w:sz w:val="20"/>
          <w:lang w:val="en-US"/>
        </w:rPr>
        <w:t xml:space="preserve"> MiSeq platform (GATC-Biotech, Konstanz, Germany).</w:t>
      </w:r>
    </w:p>
    <w:p w:rsidR="0066193C" w:rsidRDefault="0066193C" w:rsidP="0066193C">
      <w:pPr>
        <w:spacing w:line="480" w:lineRule="auto"/>
        <w:rPr>
          <w:rFonts w:ascii="Verdana" w:hAnsi="Verdana"/>
          <w:sz w:val="20"/>
          <w:lang w:val="en-US"/>
        </w:rPr>
      </w:pPr>
    </w:p>
    <w:p w:rsidR="0066193C" w:rsidRPr="00A242DB" w:rsidRDefault="0066193C" w:rsidP="0066193C">
      <w:pPr>
        <w:spacing w:line="480" w:lineRule="auto"/>
        <w:rPr>
          <w:rFonts w:ascii="Verdana" w:hAnsi="Verdana"/>
          <w:i/>
          <w:sz w:val="20"/>
          <w:lang w:val="en-GB"/>
        </w:rPr>
      </w:pPr>
      <w:r w:rsidRPr="00A242DB">
        <w:rPr>
          <w:rFonts w:ascii="Verdana" w:hAnsi="Verdana"/>
          <w:i/>
          <w:sz w:val="20"/>
          <w:lang w:val="en-GB"/>
        </w:rPr>
        <w:t>Analysis of the MiSeq data</w:t>
      </w:r>
    </w:p>
    <w:p w:rsidR="0066193C" w:rsidRDefault="0066193C" w:rsidP="0066193C">
      <w:pPr>
        <w:spacing w:line="480" w:lineRule="auto"/>
        <w:rPr>
          <w:rFonts w:ascii="Verdana" w:hAnsi="Verdana"/>
          <w:sz w:val="20"/>
          <w:lang w:val="en-US"/>
        </w:rPr>
      </w:pPr>
      <w:r w:rsidRPr="0005511B">
        <w:rPr>
          <w:rFonts w:ascii="Verdana" w:hAnsi="Verdana"/>
          <w:sz w:val="20"/>
          <w:lang w:val="en-US"/>
        </w:rPr>
        <w:t>NG-Tax, an in-house pipeline</w:t>
      </w:r>
      <w:ins w:id="205" w:author="Atashgahi, Siavash" w:date="2016-08-10T07:48:00Z">
        <w:r w:rsidR="0092167A">
          <w:rPr>
            <w:rFonts w:ascii="Verdana" w:hAnsi="Verdana"/>
            <w:sz w:val="20"/>
            <w:lang w:val="en-US"/>
          </w:rPr>
          <w:t xml:space="preserve"> </w:t>
        </w:r>
      </w:ins>
      <w:r w:rsidR="0092167A">
        <w:rPr>
          <w:rFonts w:ascii="Verdana" w:hAnsi="Verdana"/>
          <w:sz w:val="20"/>
          <w:lang w:val="en-US"/>
        </w:rPr>
        <w:fldChar w:fldCharType="begin"/>
      </w:r>
      <w:r w:rsidR="0092167A">
        <w:rPr>
          <w:rFonts w:ascii="Verdana" w:hAnsi="Verdana"/>
          <w:sz w:val="20"/>
          <w:lang w:val="en-US"/>
        </w:rPr>
        <w:instrText xml:space="preserve"> ADDIN EN.CITE &lt;EndNote&gt;&lt;Cite&gt;&lt;Author&gt;Ramiro-Garcia J&lt;/Author&gt;&lt;Year&gt;2016&lt;/Year&gt;&lt;RecNum&gt;904&lt;/RecNum&gt;&lt;DisplayText&gt;(Ramiro-Garcia J et al., 2016)&lt;/DisplayText&gt;&lt;record&gt;&lt;rec-number&gt;904&lt;/rec-number&gt;&lt;foreign-keys&gt;&lt;key app="EN" db-id="0awspfw0cdftanew0wdv2sz1pwvrt0pdfz22" timestamp="1470511670"&gt;904&lt;/key&gt;&lt;/foreign-keys&gt;&lt;ref-type name="Journal Article"&gt;17&lt;/ref-type&gt;&lt;contributors&gt;&lt;authors&gt;&lt;author&gt;Ramiro-Garcia J, &lt;/author&gt;&lt;author&gt;Hermes G, &lt;/author&gt;&lt;author&gt;Giatsis C, &lt;/author&gt;&lt;author&gt;Sipkema D, &lt;/author&gt;&lt;author&gt;Zoetendal EG, &lt;/author&gt;&lt;author&gt;Schaap PJ&lt;/author&gt;&lt;author&gt;Smidt H&lt;/author&gt;&lt;/authors&gt;&lt;/contributors&gt;&lt;titles&gt;&lt;title&gt;A highly accurate and validated pipeline for analysis of 16S rRNA amplicons from complex biomes. [version 1 referees: awaiting peer review]&lt;/title&gt;&lt;secondary-title&gt;F1000Research &lt;/secondary-title&gt;&lt;/titles&gt;&lt;periodical&gt;&lt;full-title&gt;F1000Research&lt;/full-title&gt;&lt;/periodical&gt;&lt;volume&gt;5&lt;/volume&gt;&lt;dates&gt;&lt;year&gt;2016&lt;/year&gt;&lt;/dates&gt;&lt;urls&gt;&lt;/urls&gt;&lt;/record&gt;&lt;/Cite&gt;&lt;/EndNote&gt;</w:instrText>
      </w:r>
      <w:r w:rsidR="0092167A">
        <w:rPr>
          <w:rFonts w:ascii="Verdana" w:hAnsi="Verdana"/>
          <w:sz w:val="20"/>
          <w:lang w:val="en-US"/>
        </w:rPr>
        <w:fldChar w:fldCharType="separate"/>
      </w:r>
      <w:r w:rsidR="0092167A">
        <w:rPr>
          <w:rFonts w:ascii="Verdana" w:hAnsi="Verdana"/>
          <w:noProof/>
          <w:sz w:val="20"/>
          <w:lang w:val="en-US"/>
        </w:rPr>
        <w:t>(Ramiro-Garcia J et al., 2016)</w:t>
      </w:r>
      <w:r w:rsidR="0092167A">
        <w:rPr>
          <w:rFonts w:ascii="Verdana" w:hAnsi="Verdana"/>
          <w:sz w:val="20"/>
          <w:lang w:val="en-US"/>
        </w:rPr>
        <w:fldChar w:fldCharType="end"/>
      </w:r>
      <w:r>
        <w:rPr>
          <w:rFonts w:ascii="Verdana" w:hAnsi="Verdana"/>
          <w:sz w:val="20"/>
          <w:lang w:val="en-US"/>
        </w:rPr>
        <w:t xml:space="preserve"> </w:t>
      </w:r>
      <w:del w:id="206" w:author="Atashgahi, Siavash" w:date="2016-08-10T07:49:00Z">
        <w:r w:rsidDel="0092167A">
          <w:rPr>
            <w:rFonts w:ascii="Verdana" w:hAnsi="Verdana"/>
            <w:sz w:val="20"/>
            <w:lang w:val="en-US"/>
          </w:rPr>
          <w:fldChar w:fldCharType="begin"/>
        </w:r>
        <w:r w:rsidR="0092167A" w:rsidDel="0092167A">
          <w:rPr>
            <w:rFonts w:ascii="Verdana" w:hAnsi="Verdana"/>
            <w:sz w:val="20"/>
            <w:lang w:val="en-US"/>
          </w:rPr>
          <w:delInstrText xml:space="preserve"> ADDIN EN.CITE &lt;EndNote&gt;&lt;Cite ExcludeYear="1"&gt;&lt;Author&gt;Ramiro-Garcia J&lt;/Author&gt;&lt;RecNum&gt;829&lt;/RecNum&gt;&lt;DisplayText&gt;(Ramiro-Garcia J et al.)&lt;/DisplayText&gt;&lt;record&gt;&lt;rec-number&gt;829&lt;/rec-number&gt;&lt;foreign-keys&gt;&lt;key app="EN" db-id="0awspfw0cdftanew0wdv2sz1pwvrt0pdfz22" timestamp="1463082612"&gt;829&lt;/key&gt;&lt;/foreign-keys&gt;&lt;ref-type name="Journal Article"&gt;17&lt;/ref-type&gt;&lt;contributors&gt;&lt;authors&gt;&lt;author&gt;Ramiro-Garcia J, &lt;/author&gt;&lt;author&gt;Hermes G, &lt;/author&gt;&lt;author&gt;Giatsis C, &lt;/author&gt;&lt;author&gt;Sipkema D, &lt;/author&gt;&lt;author&gt;Zoetendal EG, &lt;/author&gt;&lt;author&gt;Schaap PJ&lt;/author&gt;&lt;author&gt;Smidt H&lt;/author&gt;&lt;/authors&gt;&lt;/contributors&gt;&lt;titles&gt;&lt;title&gt;A highly accurate and validated pipeline for analysis of 16S rRNA amplicons from complex biomes. [version 1 referees: awaiting peer review]&lt;/title&gt;&lt;secondary-title&gt;F1000Research &lt;/secondary-title&gt;&lt;/titles&gt;&lt;periodical&gt;&lt;full-title&gt;F1000Research&lt;/full-title&gt;&lt;/periodical&gt;&lt;volume&gt;5&lt;/volume&gt;&lt;dates&gt;&lt;year&gt;2016&lt;/year&gt;&lt;/dates&gt;&lt;urls&gt;&lt;/urls&gt;&lt;/record&gt;&lt;/Cite&gt;&lt;/EndNote&gt;</w:delInstrText>
        </w:r>
        <w:r w:rsidDel="0092167A">
          <w:rPr>
            <w:rFonts w:ascii="Verdana" w:hAnsi="Verdana"/>
            <w:sz w:val="20"/>
            <w:lang w:val="en-US"/>
          </w:rPr>
          <w:fldChar w:fldCharType="separate"/>
        </w:r>
        <w:r w:rsidR="0092167A" w:rsidDel="0092167A">
          <w:rPr>
            <w:rFonts w:ascii="Verdana" w:hAnsi="Verdana"/>
            <w:noProof/>
            <w:sz w:val="20"/>
            <w:lang w:val="en-US"/>
          </w:rPr>
          <w:delText>(Ramiro-Garcia J et al.)</w:delText>
        </w:r>
        <w:r w:rsidDel="0092167A">
          <w:rPr>
            <w:rFonts w:ascii="Verdana" w:hAnsi="Verdana"/>
            <w:sz w:val="20"/>
            <w:lang w:val="en-US"/>
          </w:rPr>
          <w:fldChar w:fldCharType="end"/>
        </w:r>
        <w:r w:rsidRPr="0005511B" w:rsidDel="0092167A">
          <w:rPr>
            <w:rFonts w:ascii="Verdana" w:hAnsi="Verdana"/>
            <w:sz w:val="20"/>
            <w:lang w:val="en-US"/>
          </w:rPr>
          <w:delText xml:space="preserve"> </w:delText>
        </w:r>
      </w:del>
      <w:r w:rsidRPr="0005511B">
        <w:rPr>
          <w:rFonts w:ascii="Verdana" w:hAnsi="Verdana"/>
          <w:sz w:val="20"/>
          <w:lang w:val="en-US"/>
        </w:rPr>
        <w:t xml:space="preserve">was used for the analysis of the 16S rRNA gene sequencing data. In brief, paired-end libraries </w:t>
      </w:r>
      <w:r w:rsidRPr="0005511B">
        <w:rPr>
          <w:rFonts w:ascii="Verdana" w:hAnsi="Verdana"/>
          <w:sz w:val="20"/>
          <w:lang w:val="en-US"/>
        </w:rPr>
        <w:lastRenderedPageBreak/>
        <w:t>were ﬁltered to contain only read pairs with perfectly matching barcodes, and those barcodes were used to separate reads by sample. Finally operational taxonomic units (OTUs) were assigned using an open reference approach and a customized SILVA 16S rRNA gene reference database</w:t>
      </w:r>
      <w:r>
        <w:rPr>
          <w:rFonts w:ascii="Verdana" w:hAnsi="Verdana"/>
          <w:sz w:val="20"/>
          <w:lang w:val="en-US"/>
        </w:rPr>
        <w:t xml:space="preserve"> </w:t>
      </w:r>
      <w:r>
        <w:rPr>
          <w:rFonts w:ascii="Verdana" w:hAnsi="Verdana"/>
          <w:sz w:val="20"/>
          <w:lang w:val="en-US"/>
        </w:rPr>
        <w:fldChar w:fldCharType="begin"/>
      </w:r>
      <w:r>
        <w:rPr>
          <w:rFonts w:ascii="Verdana" w:hAnsi="Verdana"/>
          <w:sz w:val="20"/>
          <w:lang w:val="en-US"/>
        </w:rPr>
        <w:instrText xml:space="preserve"> ADDIN EN.CITE &lt;EndNote&gt;&lt;Cite&gt;&lt;Author&gt;Quast&lt;/Author&gt;&lt;Year&gt;2013&lt;/Year&gt;&lt;RecNum&gt;748&lt;/RecNum&gt;&lt;DisplayText&gt;(Quast et al., 2013)&lt;/DisplayText&gt;&lt;record&gt;&lt;rec-number&gt;748&lt;/rec-number&gt;&lt;foreign-keys&gt;&lt;key app="EN" db-id="0awspfw0cdftanew0wdv2sz1pwvrt0pdfz22" timestamp="1455296547"&gt;748&lt;/key&gt;&lt;/foreign-keys&gt;&lt;ref-type name="Journal Article"&gt;17&lt;/ref-type&gt;&lt;contributors&gt;&lt;authors&gt;&lt;author&gt;Quast, C.&lt;/author&gt;&lt;author&gt;Pruesse, E.&lt;/author&gt;&lt;author&gt;Yilmaz, P.&lt;/author&gt;&lt;author&gt;Gerken, J.&lt;/author&gt;&lt;author&gt;Schweer, T.&lt;/author&gt;&lt;author&gt;Yarza, P.&lt;/author&gt;&lt;author&gt;Peplies, J.&lt;/author&gt;&lt;author&gt;Glöckner, F. O.&lt;/author&gt;&lt;/authors&gt;&lt;/contributors&gt;&lt;auth-address&gt;Microbial Genomics and Bioinformatics Research Group, Max Planck Institute for Marine Microbiology, D-28359 Bremen, Germany&amp;#xD;Jacobs University Bremen gGmbH, School of Engineering and Science, D-28759 Bremen, Germany&amp;#xD;Ribocon GmbH, D-28359 Bremen, Germany&lt;/auth-address&gt;&lt;titles&gt;&lt;title&gt;The SILVA ribosomal RNA gene database project: Improved data processing and web-based tools&lt;/title&gt;&lt;secondary-title&gt;Nucleic Acids Research&lt;/secondary-title&gt;&lt;/titles&gt;&lt;periodical&gt;&lt;full-title&gt;Nucleic Acids Research&lt;/full-title&gt;&lt;abbr-1&gt;Nucleic Acids Res.&lt;/abbr-1&gt;&lt;/periodical&gt;&lt;pages&gt;D590-D596&lt;/pages&gt;&lt;volume&gt;41&lt;/volume&gt;&lt;number&gt;D1&lt;/number&gt;&lt;dates&gt;&lt;year&gt;2013&lt;/year&gt;&lt;/dates&gt;&lt;urls&gt;&lt;related-urls&gt;&lt;url&gt;http://www.scopus.com/inward/record.url?eid=2-s2.0-84873739311&amp;amp;partnerID=40&amp;amp;md5=ff375a769f4f2209e38b4d89cdb2bab4&lt;/url&gt;&lt;/related-urls&gt;&lt;/urls&gt;&lt;electronic-resource-num&gt;10.1093/nar/gks1219&lt;/electronic-resource-num&gt;&lt;remote-database-name&gt;Scopus&lt;/remote-database-name&gt;&lt;/record&gt;&lt;/Cite&gt;&lt;/EndNote&gt;</w:instrText>
      </w:r>
      <w:r>
        <w:rPr>
          <w:rFonts w:ascii="Verdana" w:hAnsi="Verdana"/>
          <w:sz w:val="20"/>
          <w:lang w:val="en-US"/>
        </w:rPr>
        <w:fldChar w:fldCharType="separate"/>
      </w:r>
      <w:r>
        <w:rPr>
          <w:rFonts w:ascii="Verdana" w:hAnsi="Verdana"/>
          <w:noProof/>
          <w:sz w:val="20"/>
          <w:lang w:val="en-US"/>
        </w:rPr>
        <w:t>(Quast et al., 2013)</w:t>
      </w:r>
      <w:r>
        <w:rPr>
          <w:rFonts w:ascii="Verdana" w:hAnsi="Verdana"/>
          <w:sz w:val="20"/>
          <w:lang w:val="en-US"/>
        </w:rPr>
        <w:fldChar w:fldCharType="end"/>
      </w:r>
      <w:r>
        <w:rPr>
          <w:rFonts w:ascii="Verdana" w:hAnsi="Verdana"/>
          <w:sz w:val="20"/>
          <w:lang w:val="en-US"/>
        </w:rPr>
        <w:t>.</w:t>
      </w:r>
      <w:r w:rsidRPr="0005511B">
        <w:rPr>
          <w:rFonts w:ascii="Verdana" w:hAnsi="Verdana"/>
          <w:sz w:val="20"/>
          <w:lang w:val="en-US"/>
        </w:rPr>
        <w:t xml:space="preserve"> </w:t>
      </w:r>
      <w:r>
        <w:rPr>
          <w:rFonts w:ascii="Verdana" w:hAnsi="Verdana"/>
          <w:sz w:val="20"/>
          <w:lang w:val="en-US"/>
        </w:rPr>
        <w:t>Bacterial</w:t>
      </w:r>
      <w:r w:rsidRPr="0005511B">
        <w:rPr>
          <w:rFonts w:ascii="Verdana" w:hAnsi="Verdana"/>
          <w:sz w:val="20"/>
          <w:lang w:val="en-US"/>
        </w:rPr>
        <w:t xml:space="preserve"> composition plots were generated using a workflow based on Quantitative Insights Into Microbial Ecology (QIIME) v1.2</w:t>
      </w:r>
      <w:r>
        <w:rPr>
          <w:rFonts w:ascii="Verdana" w:hAnsi="Verdana"/>
          <w:sz w:val="20"/>
          <w:lang w:val="en-US"/>
        </w:rPr>
        <w:t xml:space="preserve"> </w:t>
      </w:r>
      <w:r>
        <w:rPr>
          <w:rFonts w:ascii="Verdana" w:hAnsi="Verdana"/>
          <w:sz w:val="20"/>
          <w:lang w:val="en-US"/>
        </w:rPr>
        <w:fldChar w:fldCharType="begin">
          <w:fldData xml:space="preserve">PEVuZE5vdGU+PENpdGU+PEF1dGhvcj5DYXBvcmFzbzwvQXV0aG9yPjxZZWFyPjIwMTA8L1llYXI+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</w:fldData>
        </w:fldChar>
      </w:r>
      <w:r>
        <w:rPr>
          <w:rFonts w:ascii="Verdana" w:hAnsi="Verdana"/>
          <w:sz w:val="20"/>
          <w:lang w:val="en-US"/>
        </w:rPr>
        <w:instrText xml:space="preserve"> ADDIN EN.CITE </w:instrText>
      </w:r>
      <w:r>
        <w:rPr>
          <w:rFonts w:ascii="Verdana" w:hAnsi="Verdana"/>
          <w:sz w:val="20"/>
          <w:lang w:val="en-US"/>
        </w:rPr>
        <w:fldChar w:fldCharType="begin">
          <w:fldData xml:space="preserve">PEVuZE5vdGU+PENpdGU+PEF1dGhvcj5DYXBvcmFzbzwvQXV0aG9yPjxZZWFyPjIwMTA8L1llYXI+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</w:fldData>
        </w:fldChar>
      </w:r>
      <w:r>
        <w:rPr>
          <w:rFonts w:ascii="Verdana" w:hAnsi="Verdana"/>
          <w:sz w:val="20"/>
          <w:lang w:val="en-US"/>
        </w:rPr>
        <w:instrText xml:space="preserve"> ADDIN EN.CITE.DATA </w:instrText>
      </w:r>
      <w:r>
        <w:rPr>
          <w:rFonts w:ascii="Verdana" w:hAnsi="Verdana"/>
          <w:sz w:val="20"/>
          <w:lang w:val="en-US"/>
        </w:rPr>
      </w:r>
      <w:r>
        <w:rPr>
          <w:rFonts w:ascii="Verdana" w:hAnsi="Verdana"/>
          <w:sz w:val="20"/>
          <w:lang w:val="en-US"/>
        </w:rPr>
        <w:fldChar w:fldCharType="end"/>
      </w:r>
      <w:r>
        <w:rPr>
          <w:rFonts w:ascii="Verdana" w:hAnsi="Verdana"/>
          <w:sz w:val="20"/>
          <w:lang w:val="en-US"/>
        </w:rPr>
      </w:r>
      <w:r>
        <w:rPr>
          <w:rFonts w:ascii="Verdana" w:hAnsi="Verdana"/>
          <w:sz w:val="20"/>
          <w:lang w:val="en-US"/>
        </w:rPr>
        <w:fldChar w:fldCharType="separate"/>
      </w:r>
      <w:r>
        <w:rPr>
          <w:rFonts w:ascii="Verdana" w:hAnsi="Verdana"/>
          <w:noProof/>
          <w:sz w:val="20"/>
          <w:lang w:val="en-US"/>
        </w:rPr>
        <w:t>(Caporaso et al., 2010)</w:t>
      </w:r>
      <w:r>
        <w:rPr>
          <w:rFonts w:ascii="Verdana" w:hAnsi="Verdana"/>
          <w:sz w:val="20"/>
          <w:lang w:val="en-US"/>
        </w:rPr>
        <w:fldChar w:fldCharType="end"/>
      </w:r>
      <w:r w:rsidRPr="0005511B">
        <w:rPr>
          <w:rFonts w:ascii="Verdana" w:hAnsi="Verdana"/>
          <w:sz w:val="20"/>
          <w:lang w:val="en-US"/>
        </w:rPr>
        <w:t>.</w:t>
      </w:r>
    </w:p>
    <w:p w:rsidR="0066193C" w:rsidRPr="0005511B" w:rsidRDefault="0066193C" w:rsidP="0066193C">
      <w:pPr>
        <w:spacing w:line="480" w:lineRule="auto"/>
        <w:rPr>
          <w:rFonts w:ascii="Verdana" w:hAnsi="Verdana"/>
          <w:sz w:val="20"/>
          <w:lang w:val="en-GB"/>
        </w:rPr>
      </w:pPr>
    </w:p>
    <w:p w:rsidR="0066193C" w:rsidRPr="00A242DB" w:rsidRDefault="0066193C" w:rsidP="0066193C">
      <w:pPr>
        <w:spacing w:line="480" w:lineRule="auto"/>
        <w:rPr>
          <w:rFonts w:ascii="Verdana" w:hAnsi="Verdana"/>
          <w:i/>
          <w:sz w:val="20"/>
          <w:lang w:val="en-GB"/>
        </w:rPr>
      </w:pPr>
      <w:r w:rsidRPr="00A242DB">
        <w:rPr>
          <w:rFonts w:ascii="Verdana" w:hAnsi="Verdana"/>
          <w:i/>
          <w:sz w:val="20"/>
          <w:lang w:val="en-GB"/>
        </w:rPr>
        <w:t>Chemical and carbon isotope analysis:</w:t>
      </w:r>
    </w:p>
    <w:p w:rsidR="0066193C" w:rsidRPr="0023030F" w:rsidRDefault="0066193C" w:rsidP="0066193C">
      <w:pPr>
        <w:spacing w:line="480" w:lineRule="auto"/>
        <w:rPr>
          <w:rFonts w:ascii="Verdana" w:hAnsi="Verdana" w:cs="Arial"/>
          <w:color w:val="000000"/>
          <w:sz w:val="20"/>
          <w:lang w:val="en-GB"/>
        </w:rPr>
      </w:pPr>
      <w:r w:rsidRPr="00B04263">
        <w:rPr>
          <w:rFonts w:ascii="Verdana" w:hAnsi="Verdana"/>
          <w:sz w:val="20"/>
          <w:lang w:val="en-US"/>
        </w:rPr>
        <w:t xml:space="preserve">Concentrations of </w:t>
      </w:r>
      <w:r>
        <w:rPr>
          <w:rFonts w:ascii="Verdana" w:hAnsi="Verdana"/>
          <w:sz w:val="20"/>
          <w:lang w:val="en-US"/>
        </w:rPr>
        <w:t>CE</w:t>
      </w:r>
      <w:r w:rsidRPr="00B04263">
        <w:rPr>
          <w:rFonts w:ascii="Verdana" w:hAnsi="Verdana"/>
          <w:sz w:val="20"/>
          <w:lang w:val="en-US"/>
        </w:rPr>
        <w:t xml:space="preserve">s, ethene, ethane, and methane in groundwater samples were determined on a Varian GC-FID (CP-3800) as described previously </w:t>
      </w:r>
      <w:r w:rsidRPr="00B04263">
        <w:rPr>
          <w:rFonts w:ascii="Verdana" w:hAnsi="Verdana"/>
          <w:sz w:val="20"/>
          <w:lang w:val="en-US"/>
        </w:rPr>
        <w:fldChar w:fldCharType="begin"/>
      </w:r>
      <w:r>
        <w:rPr>
          <w:rFonts w:ascii="Verdana" w:hAnsi="Verdana"/>
          <w:sz w:val="20"/>
          <w:lang w:val="en-US"/>
        </w:rPr>
        <w:instrText xml:space="preserve"> ADDIN EN.CITE &lt;EndNote&gt;&lt;Cite&gt;&lt;Author&gt;Atashgahi&lt;/Author&gt;&lt;Year&gt;2013&lt;/Year&gt;&lt;RecNum&gt;645&lt;/RecNum&gt;&lt;DisplayText&gt;(Atashgahi et al., 2013)&lt;/DisplayText&gt;&lt;record&gt;&lt;rec-number&gt;645&lt;/rec-number&gt;&lt;foreign-keys&gt;&lt;key app="EN" db-id="0awspfw0cdftanew0wdv2sz1pwvrt0pdfz22" timestamp="1448864129"&gt;645&lt;/key&gt;&lt;/foreign-keys&gt;&lt;ref-type name="Journal Article"&gt;17&lt;/ref-type&gt;&lt;contributors&gt;&lt;authors&gt;&lt;author&gt;Atashgahi, S.&lt;/author&gt;&lt;author&gt;Maphosa, F.&lt;/author&gt;&lt;author&gt;Do</w:instrText>
      </w:r>
      <w:r>
        <w:rPr>
          <w:rFonts w:ascii="Arial" w:hAnsi="Arial" w:cs="Arial"/>
          <w:sz w:val="20"/>
          <w:lang w:val="en-US"/>
        </w:rPr>
        <w:instrText>ǧ</w:instrText>
      </w:r>
      <w:r>
        <w:rPr>
          <w:rFonts w:ascii="Verdana" w:hAnsi="Verdana"/>
          <w:sz w:val="20"/>
          <w:lang w:val="en-US"/>
        </w:rPr>
        <w:instrText>an, E.&lt;/author&gt;&lt;author&gt;Smidt, H.&lt;/author&gt;&lt;author&gt;Springael, D.&lt;/author&gt;&lt;author&gt;Dejonghe, W.&lt;/author&gt;&lt;/authors&gt;&lt;/contributors&gt;&lt;auth-address&gt;Separation and Conversion Technology, Flemish Institute for Technological Research (VITO), Mol, Belgium&amp;#xD;Laboratory of Microbiology, Wageningen University, Wageningen, Netherlands&amp;#xD;Division Soil and Water Management, KU Leuven, Heverlee, Belgium&lt;/auth-address&gt;&lt;titles&gt;&lt;title&gt;Small-scale oxygen distribution determines the vinyl chloride biodegradation pathway in surficial sediments of riverbed hyporheic zones&lt;/title&gt;&lt;secondary-title&gt;FEMS Microbiology Ecology&lt;/secondary-title&gt;&lt;/titles&gt;&lt;periodical&gt;&lt;full-title&gt;FEMS Microbiology Ecology&lt;/full-title&gt;&lt;abbr-1&gt;FEMS Microbiol. Ecol.&lt;/abbr-1&gt;&lt;/periodical&gt;&lt;pages&gt;133-142&lt;/pages&gt;&lt;volume&gt;84&lt;/volume&gt;&lt;number&gt;1&lt;/number&gt;&lt;keywords&gt;&lt;keyword&gt;Aerobic biodegradation&lt;/keyword&gt;&lt;keyword&gt;Hyporheic zone&lt;/keyword&gt;&lt;keyword&gt;Reductive dechlorination&lt;/keyword&gt;&lt;keyword&gt;Riverbed sediment&lt;/keyword&gt;&lt;keyword&gt;Vinyl chloride&lt;/keyword&gt;&lt;/keywords&gt;&lt;dates&gt;&lt;year&gt;2013&lt;/year&gt;&lt;/dates&gt;&lt;urls&gt;&lt;related-urls&gt;&lt;url&gt;http://www.scopus.com/inward/record.url?eid=2-s2.0-84874749226&amp;amp;partnerID=40&amp;amp;md5=25fa4f23cd9c2c5debc6b0451d1dff11&lt;/url&gt;&lt;url&gt;http://femsec.oxfordjournals.org/content/femsec/84/1/133.full.pdf&lt;/url&gt;&lt;/related-urls&gt;&lt;/urls&gt;&lt;remote-database-name&gt;Scopus&lt;/remote-database-name&gt;&lt;/record&gt;&lt;/Cite&gt;&lt;/EndNote&gt;</w:instrText>
      </w:r>
      <w:r w:rsidRPr="00B04263">
        <w:rPr>
          <w:rFonts w:ascii="Verdana" w:hAnsi="Verdana"/>
          <w:sz w:val="20"/>
          <w:lang w:val="en-US"/>
        </w:rPr>
        <w:fldChar w:fldCharType="separate"/>
      </w:r>
      <w:r>
        <w:rPr>
          <w:rFonts w:ascii="Verdana" w:hAnsi="Verdana"/>
          <w:noProof/>
          <w:sz w:val="20"/>
          <w:lang w:val="en-US"/>
        </w:rPr>
        <w:t>(Atashgahi et al., 2013)</w:t>
      </w:r>
      <w:r w:rsidRPr="00B04263">
        <w:rPr>
          <w:rFonts w:ascii="Verdana" w:hAnsi="Verdana"/>
          <w:sz w:val="20"/>
          <w:lang w:val="en-US"/>
        </w:rPr>
        <w:fldChar w:fldCharType="end"/>
      </w:r>
      <w:r>
        <w:rPr>
          <w:rFonts w:ascii="Verdana" w:hAnsi="Verdana"/>
          <w:sz w:val="20"/>
          <w:lang w:val="en-US"/>
        </w:rPr>
        <w:t>. Sulfate concentrations were</w:t>
      </w:r>
      <w:r w:rsidRPr="00B04263">
        <w:rPr>
          <w:rFonts w:ascii="Verdana" w:hAnsi="Verdana"/>
          <w:sz w:val="20"/>
          <w:lang w:val="en-US"/>
        </w:rPr>
        <w:t xml:space="preserve"> analyzed by ion chromatography using a </w:t>
      </w:r>
      <w:proofErr w:type="spellStart"/>
      <w:r w:rsidRPr="00B04263">
        <w:rPr>
          <w:rFonts w:ascii="Verdana" w:hAnsi="Verdana"/>
          <w:sz w:val="20"/>
          <w:lang w:val="en-US"/>
        </w:rPr>
        <w:t>Dionex</w:t>
      </w:r>
      <w:proofErr w:type="spellEnd"/>
      <w:r w:rsidRPr="00B04263">
        <w:rPr>
          <w:rFonts w:ascii="Verdana" w:hAnsi="Verdana"/>
          <w:sz w:val="20"/>
          <w:lang w:val="en-US"/>
        </w:rPr>
        <w:t xml:space="preserve"> DX-120 ion chromatograph equipped with a </w:t>
      </w:r>
      <w:proofErr w:type="spellStart"/>
      <w:r w:rsidRPr="00B04263">
        <w:rPr>
          <w:rFonts w:ascii="Verdana" w:hAnsi="Verdana"/>
          <w:sz w:val="20"/>
          <w:lang w:val="en-US"/>
        </w:rPr>
        <w:t>Dionex</w:t>
      </w:r>
      <w:proofErr w:type="spellEnd"/>
      <w:r w:rsidRPr="00B04263">
        <w:rPr>
          <w:rFonts w:ascii="Verdana" w:hAnsi="Verdana"/>
          <w:sz w:val="20"/>
          <w:lang w:val="en-US"/>
        </w:rPr>
        <w:t xml:space="preserve"> AS14A column (</w:t>
      </w:r>
      <w:proofErr w:type="spellStart"/>
      <w:r w:rsidRPr="00B04263">
        <w:rPr>
          <w:rFonts w:ascii="Verdana" w:hAnsi="Verdana"/>
          <w:sz w:val="20"/>
          <w:lang w:val="en-US"/>
        </w:rPr>
        <w:t>Dionex</w:t>
      </w:r>
      <w:proofErr w:type="spellEnd"/>
      <w:r w:rsidRPr="00B04263">
        <w:rPr>
          <w:rFonts w:ascii="Verdana" w:hAnsi="Verdana"/>
          <w:sz w:val="20"/>
          <w:lang w:val="en-US"/>
        </w:rPr>
        <w:t>, Sunnyvale, CA). Concentration</w:t>
      </w:r>
      <w:r>
        <w:rPr>
          <w:rFonts w:ascii="Verdana" w:hAnsi="Verdana"/>
          <w:sz w:val="20"/>
          <w:lang w:val="en-US"/>
        </w:rPr>
        <w:t>s</w:t>
      </w:r>
      <w:r w:rsidRPr="00B04263">
        <w:rPr>
          <w:rFonts w:ascii="Verdana" w:hAnsi="Verdana"/>
          <w:sz w:val="20"/>
          <w:lang w:val="en-US"/>
        </w:rPr>
        <w:t xml:space="preserve"> of </w:t>
      </w:r>
      <w:r>
        <w:rPr>
          <w:rFonts w:ascii="Verdana" w:hAnsi="Verdana"/>
          <w:sz w:val="20"/>
          <w:lang w:val="en-US"/>
        </w:rPr>
        <w:t xml:space="preserve">aqueous </w:t>
      </w:r>
      <w:r w:rsidRPr="00B04263">
        <w:rPr>
          <w:rFonts w:ascii="Verdana" w:hAnsi="Verdana"/>
          <w:sz w:val="20"/>
          <w:lang w:val="en-US"/>
        </w:rPr>
        <w:t>Fe(II)</w:t>
      </w:r>
      <w:r>
        <w:rPr>
          <w:rFonts w:ascii="Verdana" w:hAnsi="Verdana"/>
          <w:sz w:val="20"/>
          <w:lang w:val="en-US"/>
        </w:rPr>
        <w:t xml:space="preserve">, total Fe and </w:t>
      </w:r>
      <w:r w:rsidRPr="00520F76">
        <w:rPr>
          <w:rFonts w:ascii="Verdana" w:hAnsi="Verdana"/>
          <w:sz w:val="20"/>
          <w:lang w:val="en-US"/>
        </w:rPr>
        <w:t>NO</w:t>
      </w:r>
      <w:r w:rsidRPr="00520F76">
        <w:rPr>
          <w:rFonts w:ascii="Verdana" w:hAnsi="Verdana"/>
          <w:sz w:val="20"/>
          <w:vertAlign w:val="subscript"/>
          <w:lang w:val="en-US"/>
        </w:rPr>
        <w:t>3</w:t>
      </w:r>
      <w:r w:rsidRPr="00520F76">
        <w:rPr>
          <w:rFonts w:ascii="Verdana" w:hAnsi="Verdana"/>
          <w:sz w:val="20"/>
          <w:lang w:val="en-US"/>
        </w:rPr>
        <w:t xml:space="preserve">-N </w:t>
      </w:r>
      <w:r>
        <w:rPr>
          <w:rFonts w:ascii="Verdana" w:hAnsi="Verdana"/>
          <w:sz w:val="20"/>
          <w:lang w:val="en-US"/>
        </w:rPr>
        <w:t>were</w:t>
      </w:r>
      <w:r w:rsidRPr="00B04263">
        <w:rPr>
          <w:rFonts w:ascii="Verdana" w:hAnsi="Verdana"/>
          <w:sz w:val="20"/>
          <w:lang w:val="en-US"/>
        </w:rPr>
        <w:t xml:space="preserve"> determined using HACH kits</w:t>
      </w:r>
      <w:r>
        <w:rPr>
          <w:rFonts w:ascii="Verdana" w:hAnsi="Verdana"/>
          <w:sz w:val="20"/>
          <w:lang w:val="en-US"/>
        </w:rPr>
        <w:t xml:space="preserve"> (HACH, USA)</w:t>
      </w:r>
      <w:r w:rsidRPr="00B04263">
        <w:rPr>
          <w:rFonts w:ascii="Verdana" w:hAnsi="Verdana"/>
          <w:sz w:val="20"/>
          <w:lang w:val="en-US"/>
        </w:rPr>
        <w:t xml:space="preserve"> according the manufacturer’s instructions.</w:t>
      </w:r>
      <w:r w:rsidRPr="00B04263">
        <w:rPr>
          <w:rFonts w:ascii="Verdana" w:hAnsi="Verdana"/>
          <w:sz w:val="20"/>
          <w:lang w:val="en-US" w:eastAsia="nl-NL"/>
        </w:rPr>
        <w:t xml:space="preserve"> </w:t>
      </w:r>
      <w:r w:rsidRPr="00B04263">
        <w:rPr>
          <w:rFonts w:ascii="Verdana" w:hAnsi="Verdana"/>
          <w:sz w:val="20"/>
          <w:lang w:val="en-GB" w:eastAsia="nl-NL"/>
        </w:rPr>
        <w:t xml:space="preserve">Dissolved organic carbon (DOC) was determined from samples as the difference between total dissolved carbon and dissolved inorganic carbon, measured with a Shimadzu TOC-5000 </w:t>
      </w:r>
      <w:del w:id="207" w:author="Atashgahi, Siavash" w:date="2016-09-01T08:51:00Z">
        <w:r w:rsidRPr="00B04263" w:rsidDel="00A808F2">
          <w:rPr>
            <w:rFonts w:ascii="Verdana" w:hAnsi="Verdana"/>
            <w:sz w:val="20"/>
            <w:lang w:val="en-GB" w:eastAsia="nl-NL"/>
          </w:rPr>
          <w:delText xml:space="preserve">analyser </w:delText>
        </w:r>
      </w:del>
      <w:ins w:id="208" w:author="Atashgahi, Siavash" w:date="2016-09-01T08:51:00Z">
        <w:r w:rsidR="00A808F2" w:rsidRPr="00B04263">
          <w:rPr>
            <w:rFonts w:ascii="Verdana" w:hAnsi="Verdana"/>
            <w:sz w:val="20"/>
            <w:lang w:val="en-GB" w:eastAsia="nl-NL"/>
          </w:rPr>
          <w:t>analy</w:t>
        </w:r>
        <w:r w:rsidR="00A808F2">
          <w:rPr>
            <w:rFonts w:ascii="Verdana" w:hAnsi="Verdana"/>
            <w:sz w:val="20"/>
            <w:lang w:val="en-GB" w:eastAsia="nl-NL"/>
          </w:rPr>
          <w:t>z</w:t>
        </w:r>
        <w:r w:rsidR="00A808F2" w:rsidRPr="00B04263">
          <w:rPr>
            <w:rFonts w:ascii="Verdana" w:hAnsi="Verdana"/>
            <w:sz w:val="20"/>
            <w:lang w:val="en-GB" w:eastAsia="nl-NL"/>
          </w:rPr>
          <w:t xml:space="preserve">er </w:t>
        </w:r>
      </w:ins>
      <w:r w:rsidRPr="00B04263">
        <w:rPr>
          <w:rFonts w:ascii="Verdana" w:hAnsi="Verdana"/>
          <w:sz w:val="20"/>
          <w:lang w:val="en-GB" w:eastAsia="nl-NL"/>
        </w:rPr>
        <w:t>equipped with an ASI-5000 auto-sampler</w:t>
      </w:r>
      <w:r w:rsidRPr="00FF0E76">
        <w:rPr>
          <w:rFonts w:ascii="Verdana" w:hAnsi="Verdana"/>
          <w:sz w:val="20"/>
          <w:lang w:val="en-GB" w:eastAsia="nl-NL"/>
        </w:rPr>
        <w:t xml:space="preserve">. </w:t>
      </w:r>
      <w:r w:rsidRPr="00FF0E76">
        <w:rPr>
          <w:rFonts w:ascii="Verdana" w:hAnsi="Verdana" w:cs="Arial"/>
          <w:color w:val="000000"/>
          <w:sz w:val="20"/>
          <w:lang w:val="en-US"/>
        </w:rPr>
        <w:t xml:space="preserve">The stable carbon isotope composition of CEs in the groundwater samples were determined as described in supporting information. </w:t>
      </w:r>
      <w:r w:rsidRPr="00FF0E76">
        <w:rPr>
          <w:rFonts w:ascii="Verdana" w:hAnsi="Verdana" w:cs="Arial"/>
          <w:iCs/>
          <w:sz w:val="20"/>
          <w:lang w:val="en-GB"/>
        </w:rPr>
        <w:t>Concentration-weighted average values of the isotope signature</w:t>
      </w:r>
      <w:r w:rsidRPr="00FF0E76" w:rsidDel="00D139FC">
        <w:rPr>
          <w:rFonts w:ascii="Verdana" w:hAnsi="Verdana" w:cs="Arial"/>
          <w:color w:val="000000"/>
          <w:sz w:val="20"/>
          <w:lang w:val="en-US"/>
        </w:rPr>
        <w:t xml:space="preserve"> </w:t>
      </w:r>
      <w:r w:rsidRPr="00FF0E76">
        <w:rPr>
          <w:rFonts w:ascii="Verdana" w:hAnsi="Verdana" w:cs="Arial"/>
          <w:color w:val="000000"/>
          <w:sz w:val="20"/>
          <w:lang w:val="en-US"/>
        </w:rPr>
        <w:t>for CEs (</w:t>
      </w:r>
      <w:r w:rsidRPr="00FF0E76">
        <w:rPr>
          <w:rFonts w:ascii="Verdana" w:hAnsi="Verdana" w:cs="Arial"/>
          <w:color w:val="000000"/>
          <w:sz w:val="20"/>
          <w:lang w:val="en-US"/>
        </w:rPr>
        <w:sym w:font="Symbol" w:char="F053"/>
      </w:r>
      <w:r w:rsidRPr="00FF0E76">
        <w:rPr>
          <w:rFonts w:ascii="Verdana" w:hAnsi="Verdana" w:cs="Arial"/>
          <w:color w:val="000000"/>
          <w:sz w:val="20"/>
          <w:lang w:val="en-US"/>
        </w:rPr>
        <w:t>(EC) w</w:t>
      </w:r>
      <w:r>
        <w:rPr>
          <w:rFonts w:ascii="Verdana" w:hAnsi="Verdana" w:cs="Arial"/>
          <w:color w:val="000000"/>
          <w:sz w:val="20"/>
          <w:lang w:val="en-US"/>
        </w:rPr>
        <w:t>as</w:t>
      </w:r>
      <w:r w:rsidRPr="00FF0E76">
        <w:rPr>
          <w:rFonts w:ascii="Verdana" w:hAnsi="Verdana" w:cs="Arial"/>
          <w:color w:val="000000"/>
          <w:sz w:val="20"/>
          <w:lang w:val="en-US"/>
        </w:rPr>
        <w:t xml:space="preserve"> calculated by weighting</w:t>
      </w:r>
      <w:r w:rsidRPr="00CB0D4D">
        <w:rPr>
          <w:rFonts w:ascii="Verdana" w:hAnsi="Verdana" w:cs="Arial"/>
          <w:color w:val="000000"/>
          <w:sz w:val="20"/>
          <w:lang w:val="en-US"/>
        </w:rPr>
        <w:t xml:space="preserve"> compound-specific values </w:t>
      </w:r>
      <w:r>
        <w:rPr>
          <w:rFonts w:ascii="Verdana" w:hAnsi="Verdana" w:cs="Arial"/>
          <w:iCs/>
          <w:sz w:val="20"/>
          <w:lang w:val="en-US"/>
        </w:rPr>
        <w:sym w:font="Symbol" w:char="F064"/>
      </w:r>
      <w:r w:rsidRPr="00CB0D4D">
        <w:rPr>
          <w:rFonts w:ascii="Verdana" w:hAnsi="Verdana" w:cs="Arial"/>
          <w:sz w:val="20"/>
          <w:vertAlign w:val="superscript"/>
          <w:lang w:val="en-US"/>
        </w:rPr>
        <w:t>13</w:t>
      </w:r>
      <w:r w:rsidRPr="00CB0D4D">
        <w:rPr>
          <w:rFonts w:ascii="Verdana" w:hAnsi="Verdana" w:cs="Arial"/>
          <w:sz w:val="20"/>
          <w:lang w:val="en-US"/>
        </w:rPr>
        <w:t>C</w:t>
      </w:r>
      <w:r w:rsidRPr="00CB0D4D">
        <w:rPr>
          <w:rFonts w:ascii="Verdana" w:hAnsi="Verdana" w:cs="Arial"/>
          <w:color w:val="000000"/>
          <w:sz w:val="20"/>
          <w:lang w:val="en-US"/>
        </w:rPr>
        <w:t xml:space="preserve"> </w:t>
      </w:r>
      <w:r>
        <w:rPr>
          <w:rFonts w:ascii="Verdana" w:hAnsi="Verdana" w:cs="Arial"/>
          <w:color w:val="000000"/>
          <w:sz w:val="20"/>
          <w:lang w:val="en-US"/>
        </w:rPr>
        <w:t>weighted by</w:t>
      </w:r>
      <w:r w:rsidRPr="00CB0D4D">
        <w:rPr>
          <w:rFonts w:ascii="Verdana" w:hAnsi="Verdana" w:cs="Arial"/>
          <w:color w:val="000000"/>
          <w:sz w:val="20"/>
          <w:lang w:val="en-US"/>
        </w:rPr>
        <w:t xml:space="preserve"> their molar fractions (x</w:t>
      </w:r>
      <w:r w:rsidRPr="00BB324B">
        <w:rPr>
          <w:rFonts w:ascii="Verdana" w:hAnsi="Verdana" w:cs="Arial"/>
          <w:color w:val="000000"/>
          <w:sz w:val="20"/>
          <w:lang w:val="en-US"/>
        </w:rPr>
        <w:t>)</w:t>
      </w:r>
      <w:r w:rsidRPr="00964196">
        <w:rPr>
          <w:rFonts w:ascii="Verdana" w:hAnsi="Verdana" w:cs="Arial"/>
          <w:color w:val="000000"/>
          <w:sz w:val="20"/>
          <w:lang w:val="en-US"/>
        </w:rPr>
        <w:t xml:space="preserve"> </w:t>
      </w:r>
      <w:r w:rsidRPr="00964196">
        <w:rPr>
          <w:rFonts w:ascii="Verdana" w:hAnsi="Verdana" w:cs="Arial"/>
          <w:color w:val="000000"/>
          <w:sz w:val="20"/>
          <w:lang w:val="en-US"/>
        </w:rPr>
        <w:fldChar w:fldCharType="begin"/>
      </w:r>
      <w:r>
        <w:rPr>
          <w:rFonts w:ascii="Verdana" w:hAnsi="Verdana" w:cs="Arial"/>
          <w:color w:val="000000"/>
          <w:sz w:val="20"/>
          <w:lang w:val="en-US"/>
        </w:rPr>
        <w:instrText xml:space="preserve"> ADDIN EN.CITE &lt;EndNote&gt;&lt;Cite&gt;&lt;Author&gt;Aeppli&lt;/Author&gt;&lt;Year&gt;2010&lt;/Year&gt;&lt;RecNum&gt;787&lt;/RecNum&gt;&lt;DisplayText&gt;(Aeppli et al., 2010)&lt;/DisplayText&gt;&lt;record&gt;&lt;rec-number&gt;787&lt;/rec-number&gt;&lt;foreign-keys&gt;&lt;key app="EN" db-id="0awspfw0cdftanew0wdv2sz1pwvrt0pdfz22" timestamp="1459935808"&gt;787&lt;/key&gt;&lt;/foreign-keys&gt;&lt;ref-type name="Journal Article"&gt;17&lt;/ref-type&gt;&lt;contributors&gt;&lt;authors&gt;&lt;author&gt;Aeppli, C.&lt;/author&gt;&lt;author&gt;Hofstetter, T. B.&lt;/author&gt;&lt;author&gt;Amaral, H. I. F.&lt;/author&gt;&lt;author&gt;Kipfer, R.&lt;/author&gt;&lt;author&gt;Schwarzenbach, R. P.&lt;/author&gt;&lt;author&gt;Berg, M.&lt;/author&gt;&lt;/authors&gt;&lt;/contributors&gt;&lt;auth-address&gt;Eawag, Swiss Federal Institute of Aquatic Science and Technology, 8600 Dübendorf, Switzerland&amp;#xD;Institute of Biogeochemistry and Pollutant Dynamics (IBP), ETH Zurich, 8092 Zurich, Switzerland&amp;#xD;Department of Applied Environmental Science (ITM), Stockholm University, Sweden&amp;#xD;H.I.F.A.: National Laboratory of Energy and Geology (LNEG), Department of Groundwater, Bairro do Zambujal-Alfragide, Portugal&lt;/auth-address&gt;&lt;titles&gt;&lt;title&gt;&lt;style face="normal" font="default" size="100%"&gt;Quantifying &lt;/style&gt;&lt;style face="italic" font="default" size="100%"&gt;in situ&lt;/style&gt;&lt;style face="normal" font="default" size="100%"&gt; transformation rates of chlorinated ethenes by combining compound-specific stable isotope analysis, groundwater dating, and carbon isotope mass balances&lt;/style&gt;&lt;/title&gt;&lt;secondary-title&gt;Environmental Science and Technology&lt;/secondary-title&gt;&lt;/titles&gt;&lt;periodical&gt;&lt;full-title&gt;Environmental Science and Technology&lt;/full-title&gt;&lt;abbr-1&gt;Environ. Sci. Technol.&lt;/abbr-1&gt;&lt;/periodical&gt;&lt;pages&gt;3705-3711&lt;/pages&gt;&lt;volume&gt;44&lt;/volume&gt;&lt;number&gt;10&lt;/number&gt;&lt;dates&gt;&lt;year&gt;2010&lt;/year&gt;&lt;/dates&gt;&lt;urls&gt;&lt;related-urls&gt;&lt;url&gt;http://www.scopus.com/inward/record.url?eid=2-s2.0-77952517903&amp;amp;partnerID=40&amp;amp;md5=86924e1b6d440c2e1b84ceae6429cca8&lt;/url&gt;&lt;/related-urls&gt;&lt;/urls&gt;&lt;electronic-resource-num&gt;10.1021/es903895b&lt;/electronic-resource-num&gt;&lt;remote-database-name&gt;Scopus&lt;/remote-database-name&gt;&lt;/record&gt;&lt;/Cite&gt;&lt;/EndNote&gt;</w:instrText>
      </w:r>
      <w:r w:rsidRPr="00964196">
        <w:rPr>
          <w:rFonts w:ascii="Verdana" w:hAnsi="Verdana" w:cs="Arial"/>
          <w:color w:val="000000"/>
          <w:sz w:val="20"/>
          <w:lang w:val="en-US"/>
        </w:rPr>
        <w:fldChar w:fldCharType="separate"/>
      </w:r>
      <w:r>
        <w:rPr>
          <w:rFonts w:ascii="Verdana" w:hAnsi="Verdana" w:cs="Arial"/>
          <w:noProof/>
          <w:color w:val="000000"/>
          <w:sz w:val="20"/>
          <w:lang w:val="en-US"/>
        </w:rPr>
        <w:t>(Aeppli et al., 2010)</w:t>
      </w:r>
      <w:r w:rsidRPr="00964196">
        <w:rPr>
          <w:rFonts w:ascii="Verdana" w:hAnsi="Verdana" w:cs="Arial"/>
          <w:color w:val="000000"/>
          <w:sz w:val="20"/>
          <w:lang w:val="en-US"/>
        </w:rPr>
        <w:fldChar w:fldCharType="end"/>
      </w:r>
      <w:r w:rsidRPr="00964196">
        <w:rPr>
          <w:rFonts w:ascii="Verdana" w:hAnsi="Verdana" w:cs="Arial"/>
          <w:color w:val="000000"/>
          <w:sz w:val="20"/>
          <w:lang w:val="en-US"/>
        </w:rPr>
        <w:t>:</w:t>
      </w:r>
    </w:p>
    <w:p w:rsidR="0066193C" w:rsidRPr="00CB0D4D" w:rsidRDefault="0066193C" w:rsidP="0066193C">
      <w:pPr>
        <w:spacing w:line="480" w:lineRule="auto"/>
        <w:rPr>
          <w:rFonts w:ascii="Verdana" w:hAnsi="Verdana" w:cs="Arial"/>
          <w:color w:val="000000"/>
          <w:sz w:val="20"/>
          <w:lang w:val="en-US"/>
        </w:rPr>
      </w:pPr>
      <w:r w:rsidRPr="00CB0D4D">
        <w:rPr>
          <w:rFonts w:ascii="Verdana" w:hAnsi="Verdana" w:cs="Arial"/>
          <w:color w:val="000000"/>
          <w:sz w:val="20"/>
          <w:lang w:val="en-US"/>
        </w:rPr>
        <w:t xml:space="preserve"> </w:t>
      </w:r>
    </w:p>
    <w:p w:rsidR="0066193C" w:rsidRPr="00CB0D4D" w:rsidRDefault="00626690" w:rsidP="0066193C">
      <w:pPr>
        <w:spacing w:line="480" w:lineRule="auto"/>
        <w:rPr>
          <w:rFonts w:ascii="Verdana" w:hAnsi="Verdana"/>
          <w:sz w:val="20"/>
          <w:lang w:val="en-US"/>
        </w:rPr>
      </w:pPr>
      <w:r>
        <w:rPr>
          <w:rFonts w:ascii="Verdana" w:hAnsi="Verdana"/>
          <w:noProof/>
          <w:sz w:val="20"/>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37.15pt;margin-top:-7.35pt;width:185.15pt;height:21.85pt;z-index:251665408;mso-position-horizontal-relative:text;mso-position-vertical-relative:text;mso-width-relative:page;mso-height-relative:page">
            <v:imagedata r:id="rId8" o:title=""/>
          </v:shape>
          <o:OLEObject Type="Embed" ProgID="Equation.3" ShapeID="_x0000_s1030" DrawAspect="Content" ObjectID="_1534347116" r:id="rId9"/>
        </w:pict>
      </w:r>
      <w:r w:rsidR="0066193C">
        <w:rPr>
          <w:rFonts w:ascii="Verdana" w:hAnsi="Verdana"/>
          <w:sz w:val="20"/>
          <w:lang w:val="en-US"/>
        </w:rPr>
        <w:tab/>
      </w:r>
      <w:r w:rsidR="0066193C">
        <w:rPr>
          <w:rFonts w:ascii="Verdana" w:hAnsi="Verdana"/>
          <w:sz w:val="20"/>
          <w:lang w:val="en-US"/>
        </w:rPr>
        <w:tab/>
      </w:r>
      <w:r w:rsidR="0066193C">
        <w:rPr>
          <w:rFonts w:ascii="Verdana" w:hAnsi="Verdana"/>
          <w:sz w:val="20"/>
          <w:lang w:val="en-US"/>
        </w:rPr>
        <w:tab/>
      </w:r>
      <w:r w:rsidR="0066193C">
        <w:rPr>
          <w:rFonts w:ascii="Verdana" w:hAnsi="Verdana"/>
          <w:sz w:val="20"/>
          <w:lang w:val="en-US"/>
        </w:rPr>
        <w:tab/>
      </w:r>
      <w:r w:rsidR="0066193C">
        <w:rPr>
          <w:rFonts w:ascii="Verdana" w:hAnsi="Verdana"/>
          <w:sz w:val="20"/>
          <w:lang w:val="en-US"/>
        </w:rPr>
        <w:tab/>
      </w:r>
      <w:r w:rsidR="0066193C">
        <w:rPr>
          <w:rFonts w:ascii="Verdana" w:hAnsi="Verdana"/>
          <w:sz w:val="20"/>
          <w:lang w:val="en-US"/>
        </w:rPr>
        <w:tab/>
      </w:r>
      <w:r w:rsidR="0066193C">
        <w:rPr>
          <w:rFonts w:ascii="Verdana" w:hAnsi="Verdana"/>
          <w:sz w:val="20"/>
          <w:lang w:val="en-US"/>
        </w:rPr>
        <w:tab/>
      </w:r>
      <w:r w:rsidR="0066193C">
        <w:rPr>
          <w:rFonts w:ascii="Verdana" w:hAnsi="Verdana"/>
          <w:sz w:val="20"/>
          <w:lang w:val="en-US"/>
        </w:rPr>
        <w:tab/>
      </w:r>
      <w:r w:rsidR="0066193C">
        <w:rPr>
          <w:rFonts w:ascii="Verdana" w:hAnsi="Verdana"/>
          <w:sz w:val="20"/>
          <w:lang w:val="en-US"/>
        </w:rPr>
        <w:tab/>
      </w:r>
      <w:r w:rsidR="0066193C">
        <w:rPr>
          <w:rFonts w:ascii="Verdana" w:hAnsi="Verdana"/>
          <w:sz w:val="20"/>
          <w:lang w:val="en-US"/>
        </w:rPr>
        <w:tab/>
      </w:r>
      <w:r w:rsidR="0066193C">
        <w:rPr>
          <w:rFonts w:ascii="Verdana" w:hAnsi="Verdana"/>
          <w:sz w:val="20"/>
          <w:lang w:val="en-US"/>
        </w:rPr>
        <w:tab/>
      </w:r>
    </w:p>
    <w:p w:rsidR="0066193C" w:rsidRDefault="0066193C" w:rsidP="0066193C">
      <w:pPr>
        <w:autoSpaceDE w:val="0"/>
        <w:autoSpaceDN w:val="0"/>
        <w:adjustRightInd w:val="0"/>
        <w:spacing w:line="480" w:lineRule="auto"/>
        <w:rPr>
          <w:rFonts w:ascii="Verdana" w:hAnsi="Verdana"/>
          <w:b/>
          <w:sz w:val="20"/>
          <w:lang w:val="en-US"/>
        </w:rPr>
      </w:pPr>
    </w:p>
    <w:p w:rsidR="0066193C" w:rsidRPr="00A242DB" w:rsidRDefault="0066193C" w:rsidP="0066193C">
      <w:pPr>
        <w:spacing w:line="480" w:lineRule="auto"/>
        <w:rPr>
          <w:rFonts w:ascii="Verdana" w:hAnsi="Verdana"/>
          <w:i/>
          <w:sz w:val="20"/>
          <w:lang w:val="en-GB"/>
        </w:rPr>
      </w:pPr>
      <w:r w:rsidRPr="00A242DB">
        <w:rPr>
          <w:rFonts w:ascii="Verdana" w:hAnsi="Verdana"/>
          <w:i/>
          <w:sz w:val="20"/>
          <w:lang w:val="en-GB"/>
        </w:rPr>
        <w:t>Statistical analysis</w:t>
      </w:r>
    </w:p>
    <w:p w:rsidR="0066193C" w:rsidRDefault="0066193C" w:rsidP="0066193C">
      <w:pPr>
        <w:spacing w:line="480" w:lineRule="auto"/>
        <w:rPr>
          <w:rFonts w:ascii="Verdana" w:hAnsi="Verdana"/>
          <w:sz w:val="20"/>
          <w:lang w:val="en-GB"/>
        </w:rPr>
      </w:pPr>
      <w:r>
        <w:rPr>
          <w:rFonts w:ascii="Verdana" w:hAnsi="Verdana"/>
          <w:sz w:val="20"/>
          <w:lang w:val="en-GB"/>
        </w:rPr>
        <w:t>In order to compare</w:t>
      </w:r>
      <w:r w:rsidRPr="00E23C83">
        <w:rPr>
          <w:rFonts w:ascii="Verdana" w:hAnsi="Verdana"/>
          <w:sz w:val="20"/>
          <w:lang w:val="en-GB"/>
        </w:rPr>
        <w:t xml:space="preserve"> microbial communities </w:t>
      </w:r>
      <w:r>
        <w:rPr>
          <w:rFonts w:ascii="Verdana" w:hAnsi="Verdana"/>
          <w:sz w:val="20"/>
          <w:lang w:val="en-GB"/>
        </w:rPr>
        <w:t xml:space="preserve">observed </w:t>
      </w:r>
      <w:r w:rsidRPr="00E23C83">
        <w:rPr>
          <w:rFonts w:ascii="Verdana" w:hAnsi="Verdana"/>
          <w:sz w:val="20"/>
          <w:lang w:val="en-GB"/>
        </w:rPr>
        <w:t>at different time</w:t>
      </w:r>
      <w:r>
        <w:rPr>
          <w:rFonts w:ascii="Verdana" w:hAnsi="Verdana"/>
          <w:sz w:val="20"/>
          <w:lang w:val="en-GB"/>
        </w:rPr>
        <w:t>s and locations, d</w:t>
      </w:r>
      <w:r w:rsidRPr="00E23C83">
        <w:rPr>
          <w:rFonts w:ascii="Verdana" w:hAnsi="Verdana"/>
          <w:sz w:val="20"/>
          <w:lang w:val="en-GB"/>
        </w:rPr>
        <w:t xml:space="preserve">ifferent statistical approaches were used </w:t>
      </w:r>
      <w:r>
        <w:rPr>
          <w:rFonts w:ascii="Verdana" w:hAnsi="Verdana"/>
          <w:sz w:val="20"/>
          <w:lang w:val="en-GB"/>
        </w:rPr>
        <w:t>based on</w:t>
      </w:r>
      <w:r w:rsidRPr="00E23C83">
        <w:rPr>
          <w:rFonts w:ascii="Verdana" w:hAnsi="Verdana"/>
          <w:sz w:val="20"/>
          <w:lang w:val="en-GB"/>
        </w:rPr>
        <w:t xml:space="preserve"> Bray–Curtis distances. PERMANOVA (</w:t>
      </w:r>
      <w:proofErr w:type="spellStart"/>
      <w:r w:rsidRPr="00E23C83">
        <w:rPr>
          <w:rFonts w:ascii="Verdana" w:hAnsi="Verdana"/>
          <w:sz w:val="20"/>
          <w:lang w:val="en-GB"/>
        </w:rPr>
        <w:t>Permutational</w:t>
      </w:r>
      <w:proofErr w:type="spellEnd"/>
      <w:r w:rsidRPr="00E23C83">
        <w:rPr>
          <w:rFonts w:ascii="Verdana" w:hAnsi="Verdana"/>
          <w:sz w:val="20"/>
          <w:lang w:val="en-GB"/>
        </w:rPr>
        <w:t xml:space="preserve"> Multivariate Analysis of Variance) </w:t>
      </w:r>
      <w:r>
        <w:rPr>
          <w:rFonts w:ascii="Verdana" w:hAnsi="Verdana"/>
          <w:sz w:val="20"/>
          <w:lang w:val="en-GB"/>
        </w:rPr>
        <w:fldChar w:fldCharType="begin"/>
      </w:r>
      <w:r>
        <w:rPr>
          <w:rFonts w:ascii="Verdana" w:hAnsi="Verdana"/>
          <w:sz w:val="20"/>
          <w:lang w:val="en-GB"/>
        </w:rPr>
        <w:instrText xml:space="preserve"> ADDIN EN.CITE &lt;EndNote&gt;&lt;Cite&gt;&lt;Author&gt;Anderson&lt;/Author&gt;&lt;Year&gt;2001&lt;/Year&gt;&lt;RecNum&gt;833&lt;/RecNum&gt;&lt;DisplayText&gt;(Anderson, 2001)&lt;/DisplayText&gt;&lt;record&gt;&lt;rec-number&gt;833&lt;/rec-number&gt;&lt;foreign-keys&gt;&lt;key app="EN" db-id="0awspfw0cdftanew0wdv2sz1pwvrt0pdfz22" timestamp="1463387098"&gt;833&lt;/key&gt;&lt;/foreign-keys&gt;&lt;ref-type name="Journal Article"&gt;17&lt;/ref-type&gt;&lt;contributors&gt;&lt;authors&gt;&lt;author&gt;Anderson, M. J.&lt;/author&gt;&lt;/authors&gt;&lt;/contributors&gt;&lt;auth-address&gt;Ctr. Res. Ecol./Impacts Coast. C., Marine Ecology Laboratories A11, University of Sydney, NSW 2006, Australia&amp;#xD;Department of Statistics, University of Auckland, Private Bag 92019, Auckland, New Zealand&lt;/auth-address&gt;&lt;titles&gt;&lt;title&gt;A new method for non-parametric multivariate analysis of variance&lt;/title&gt;&lt;secondary-title&gt;Austral Ecology&lt;/secondary-title&gt;&lt;/titles&gt;&lt;periodical&gt;&lt;full-title&gt;Austral Ecology&lt;/full-title&gt;&lt;/periodical&gt;&lt;pages&gt;32-46&lt;/pages&gt;&lt;volume&gt;26&lt;/volume&gt;&lt;number&gt;1&lt;/number&gt;&lt;keywords&gt;&lt;keyword&gt;ANOVA&lt;/keyword&gt;&lt;keyword&gt;Distance measure&lt;/keyword&gt;&lt;keyword&gt;Experimental design&lt;/keyword&gt;&lt;keyword&gt;Linear model&lt;/keyword&gt;&lt;keyword&gt;Multifactorial&lt;/keyword&gt;&lt;keyword&gt;Multivariate dissimilarity&lt;/keyword&gt;&lt;keyword&gt;Partitioning&lt;/keyword&gt;&lt;keyword&gt;Permutation tests&lt;/keyword&gt;&lt;keyword&gt;Statistics&lt;/keyword&gt;&lt;/keywords&gt;&lt;dates&gt;&lt;year&gt;2001&lt;/year&gt;&lt;/dates&gt;&lt;urls&gt;&lt;related-urls&gt;&lt;url&gt;https://www.scopus.com/inward/record.uri?eid=2-s2.0-0002154022&amp;amp;partnerID=40&amp;amp;md5=1d41c3dcc29ec52c4c52b4e7d6baac12&lt;/url&gt;&lt;/related-urls&gt;&lt;/urls&gt;&lt;remote-database-name&gt;Scopus&lt;/remote-database-name&gt;&lt;/record&gt;&lt;/Cite&gt;&lt;/EndNote&gt;</w:instrText>
      </w:r>
      <w:r>
        <w:rPr>
          <w:rFonts w:ascii="Verdana" w:hAnsi="Verdana"/>
          <w:sz w:val="20"/>
          <w:lang w:val="en-GB"/>
        </w:rPr>
        <w:fldChar w:fldCharType="separate"/>
      </w:r>
      <w:r>
        <w:rPr>
          <w:rFonts w:ascii="Verdana" w:hAnsi="Verdana"/>
          <w:noProof/>
          <w:sz w:val="20"/>
          <w:lang w:val="en-GB"/>
        </w:rPr>
        <w:t>(Anderson, 2001)</w:t>
      </w:r>
      <w:r>
        <w:rPr>
          <w:rFonts w:ascii="Verdana" w:hAnsi="Verdana"/>
          <w:sz w:val="20"/>
          <w:lang w:val="en-GB"/>
        </w:rPr>
        <w:fldChar w:fldCharType="end"/>
      </w:r>
      <w:r>
        <w:rPr>
          <w:rFonts w:ascii="Verdana" w:hAnsi="Verdana"/>
          <w:sz w:val="20"/>
          <w:lang w:val="en-GB"/>
        </w:rPr>
        <w:t xml:space="preserve"> </w:t>
      </w:r>
      <w:r w:rsidRPr="00E23C83">
        <w:rPr>
          <w:rFonts w:ascii="Verdana" w:hAnsi="Verdana"/>
          <w:sz w:val="20"/>
          <w:lang w:val="en-GB"/>
        </w:rPr>
        <w:t xml:space="preserve">and ANOSIM (Analysis of Similarity) </w:t>
      </w:r>
      <w:r>
        <w:rPr>
          <w:rFonts w:ascii="Verdana" w:hAnsi="Verdana"/>
          <w:sz w:val="20"/>
          <w:lang w:val="en-GB"/>
        </w:rPr>
        <w:fldChar w:fldCharType="begin"/>
      </w:r>
      <w:r>
        <w:rPr>
          <w:rFonts w:ascii="Verdana" w:hAnsi="Verdana"/>
          <w:sz w:val="20"/>
          <w:lang w:val="en-GB"/>
        </w:rPr>
        <w:instrText xml:space="preserve"> ADDIN EN.CITE &lt;EndNote&gt;&lt;Cite&gt;&lt;Author&gt;Clarke&lt;/Author&gt;&lt;Year&gt;1993&lt;/Year&gt;&lt;RecNum&gt;834&lt;/RecNum&gt;&lt;DisplayText&gt;(Clarke, 1993)&lt;/DisplayText&gt;&lt;record&gt;&lt;rec-number&gt;834&lt;/rec-number&gt;&lt;foreign-keys&gt;&lt;key app="EN" db-id="0awspfw0cdftanew0wdv2sz1pwvrt0pdfz22" timestamp="1463387212"&gt;834&lt;/key&gt;&lt;/foreign-keys&gt;&lt;ref-type name="Journal Article"&gt;17&lt;/ref-type&gt;&lt;contributors&gt;&lt;authors&gt;&lt;author&gt;Clarke, K. R.&lt;/author&gt;&lt;/authors&gt;&lt;/contributors&gt;&lt;auth-address&gt;Plymouth Marine Lab, Prospect Place, West Hoe, Plymouth, PL1 3DH, UK&lt;/auth-address&gt;&lt;titles&gt;&lt;title&gt;Non-parametric multivariate analyses of changes in community structure&lt;/title&gt;&lt;secondary-title&gt;Australian Journal of Ecology&lt;/secondary-title&gt;&lt;/titles&gt;&lt;periodical&gt;&lt;full-title&gt;Australian Journal of Ecology&lt;/full-title&gt;&lt;/periodical&gt;&lt;pages&gt;117-143&lt;/pages&gt;&lt;volume&gt;18&lt;/volume&gt;&lt;number&gt;1&lt;/number&gt;&lt;dates&gt;&lt;year&gt;1993&lt;/year&gt;&lt;/dates&gt;&lt;urls&gt;&lt;related-urls&gt;&lt;url&gt;https://www.scopus.com/inward/record.uri?eid=2-s2.0-0027804103&amp;amp;partnerID=40&amp;amp;md5=4ec9c4866e5a64c5775998fc0e2d50eb&lt;/url&gt;&lt;/related-urls&gt;&lt;/urls&gt;&lt;remote-database-name&gt;Scopus&lt;/remote-database-name&gt;&lt;/record&gt;&lt;/Cite&gt;&lt;/EndNote&gt;</w:instrText>
      </w:r>
      <w:r>
        <w:rPr>
          <w:rFonts w:ascii="Verdana" w:hAnsi="Verdana"/>
          <w:sz w:val="20"/>
          <w:lang w:val="en-GB"/>
        </w:rPr>
        <w:fldChar w:fldCharType="separate"/>
      </w:r>
      <w:r>
        <w:rPr>
          <w:rFonts w:ascii="Verdana" w:hAnsi="Verdana"/>
          <w:noProof/>
          <w:sz w:val="20"/>
          <w:lang w:val="en-GB"/>
        </w:rPr>
        <w:t>(Clarke, 1993)</w:t>
      </w:r>
      <w:r>
        <w:rPr>
          <w:rFonts w:ascii="Verdana" w:hAnsi="Verdana"/>
          <w:sz w:val="20"/>
          <w:lang w:val="en-GB"/>
        </w:rPr>
        <w:fldChar w:fldCharType="end"/>
      </w:r>
      <w:r>
        <w:rPr>
          <w:rFonts w:ascii="Verdana" w:hAnsi="Verdana"/>
          <w:sz w:val="20"/>
          <w:lang w:val="en-GB"/>
        </w:rPr>
        <w:t xml:space="preserve"> </w:t>
      </w:r>
      <w:r w:rsidRPr="00E23C83">
        <w:rPr>
          <w:rFonts w:ascii="Verdana" w:hAnsi="Verdana"/>
          <w:sz w:val="20"/>
          <w:lang w:val="en-GB"/>
        </w:rPr>
        <w:t xml:space="preserve">were performed using the Fathom Toolbox for </w:t>
      </w:r>
      <w:proofErr w:type="spellStart"/>
      <w:r w:rsidRPr="00E23C83">
        <w:rPr>
          <w:rFonts w:ascii="Verdana" w:hAnsi="Verdana"/>
          <w:sz w:val="20"/>
          <w:lang w:val="en-GB"/>
        </w:rPr>
        <w:lastRenderedPageBreak/>
        <w:t>Matlab</w:t>
      </w:r>
      <w:proofErr w:type="spellEnd"/>
      <w:r w:rsidRPr="00E23C83">
        <w:rPr>
          <w:rFonts w:ascii="Verdana" w:hAnsi="Verdana"/>
          <w:sz w:val="20"/>
          <w:lang w:val="en-GB"/>
        </w:rPr>
        <w:t xml:space="preserve"> </w:t>
      </w:r>
      <w:r>
        <w:rPr>
          <w:rFonts w:ascii="Verdana" w:hAnsi="Verdana"/>
          <w:sz w:val="20"/>
          <w:lang w:val="en-GB"/>
        </w:rPr>
        <w:fldChar w:fldCharType="begin"/>
      </w:r>
      <w:r>
        <w:rPr>
          <w:rFonts w:ascii="Verdana" w:hAnsi="Verdana"/>
          <w:sz w:val="20"/>
          <w:lang w:val="en-GB"/>
        </w:rPr>
        <w:instrText xml:space="preserve"> ADDIN EN.CITE &lt;EndNote&gt;&lt;Cite&gt;&lt;Author&gt;Jones&lt;/Author&gt;&lt;Year&gt;2015&lt;/Year&gt;&lt;RecNum&gt;750&lt;/RecNum&gt;&lt;DisplayText&gt;(Jones, 2015)&lt;/DisplayText&gt;&lt;record&gt;&lt;rec-number&gt;750&lt;/rec-number&gt;&lt;foreign-keys&gt;&lt;key app="EN" db-id="0awspfw0cdftanew0wdv2sz1pwvrt0pdfz22" timestamp="1455708249"&gt;750&lt;/key&gt;&lt;/foreign-keys&gt;&lt;ref-type name="Journal Article"&gt;17&lt;/ref-type&gt;&lt;contributors&gt;&lt;authors&gt;&lt;author&gt;Jones, DL&lt;/author&gt;&lt;/authors&gt;&lt;/contributors&gt;&lt;titles&gt;&lt;title&gt;The Fathom Toolbox for MATLAB: software for multivariate ecological and oceanographic data analysis. College of Marine Science, University of South Florida, Tampa, FL, USA. Available from: http://www.marine.usf.edu/user/djones/&lt;/title&gt;&lt;/titles&gt;&lt;dates&gt;&lt;year&gt;2015&lt;/year&gt;&lt;/dates&gt;&lt;urls&gt;&lt;/urls&gt;&lt;/record&gt;&lt;/Cite&gt;&lt;/EndNote&gt;</w:instrText>
      </w:r>
      <w:r>
        <w:rPr>
          <w:rFonts w:ascii="Verdana" w:hAnsi="Verdana"/>
          <w:sz w:val="20"/>
          <w:lang w:val="en-GB"/>
        </w:rPr>
        <w:fldChar w:fldCharType="separate"/>
      </w:r>
      <w:r>
        <w:rPr>
          <w:rFonts w:ascii="Verdana" w:hAnsi="Verdana"/>
          <w:noProof/>
          <w:sz w:val="20"/>
          <w:lang w:val="en-GB"/>
        </w:rPr>
        <w:t>(Jones, 2015)</w:t>
      </w:r>
      <w:r>
        <w:rPr>
          <w:rFonts w:ascii="Verdana" w:hAnsi="Verdana"/>
          <w:sz w:val="20"/>
          <w:lang w:val="en-GB"/>
        </w:rPr>
        <w:fldChar w:fldCharType="end"/>
      </w:r>
      <w:r w:rsidRPr="00E23C83">
        <w:rPr>
          <w:rFonts w:ascii="Verdana" w:hAnsi="Verdana"/>
          <w:sz w:val="20"/>
          <w:lang w:val="en-GB"/>
        </w:rPr>
        <w:t>.</w:t>
      </w:r>
      <w:r>
        <w:rPr>
          <w:rFonts w:ascii="Verdana" w:hAnsi="Verdana"/>
          <w:sz w:val="20"/>
          <w:lang w:val="en-GB"/>
        </w:rPr>
        <w:t xml:space="preserve"> We used </w:t>
      </w:r>
      <w:r w:rsidRPr="00E23C83">
        <w:rPr>
          <w:rFonts w:ascii="Verdana" w:hAnsi="Verdana"/>
          <w:sz w:val="20"/>
          <w:lang w:val="en-GB"/>
        </w:rPr>
        <w:t>10</w:t>
      </w:r>
      <w:r w:rsidRPr="00E23C83">
        <w:rPr>
          <w:rFonts w:ascii="Verdana" w:hAnsi="Verdana"/>
          <w:sz w:val="20"/>
          <w:vertAlign w:val="superscript"/>
          <w:lang w:val="en-GB"/>
        </w:rPr>
        <w:t>4</w:t>
      </w:r>
      <w:r w:rsidRPr="00E23C83">
        <w:rPr>
          <w:rFonts w:ascii="Verdana" w:hAnsi="Verdana"/>
          <w:sz w:val="20"/>
          <w:lang w:val="en-GB"/>
        </w:rPr>
        <w:t xml:space="preserve"> permutations to assess significance of observed difference</w:t>
      </w:r>
      <w:r>
        <w:rPr>
          <w:rFonts w:ascii="Verdana" w:hAnsi="Verdana"/>
          <w:sz w:val="20"/>
          <w:lang w:val="en-GB"/>
        </w:rPr>
        <w:t>s</w:t>
      </w:r>
      <w:r w:rsidRPr="00E23C83">
        <w:rPr>
          <w:rFonts w:ascii="Verdana" w:hAnsi="Verdana"/>
          <w:sz w:val="20"/>
          <w:lang w:val="en-GB"/>
        </w:rPr>
        <w:t>.</w:t>
      </w:r>
      <w:r>
        <w:rPr>
          <w:rFonts w:ascii="Verdana" w:hAnsi="Verdana"/>
          <w:sz w:val="20"/>
          <w:lang w:val="en-GB"/>
        </w:rPr>
        <w:t xml:space="preserve"> </w:t>
      </w:r>
      <w:proofErr w:type="spellStart"/>
      <w:r>
        <w:rPr>
          <w:rFonts w:ascii="Verdana" w:hAnsi="Verdana"/>
          <w:sz w:val="20"/>
          <w:lang w:val="en-GB"/>
        </w:rPr>
        <w:t>MixOmics</w:t>
      </w:r>
      <w:proofErr w:type="spellEnd"/>
      <w:r>
        <w:rPr>
          <w:rFonts w:ascii="Verdana" w:hAnsi="Verdana"/>
          <w:sz w:val="20"/>
          <w:lang w:val="en-GB"/>
        </w:rPr>
        <w:t xml:space="preserve"> R package </w:t>
      </w:r>
      <w:r>
        <w:rPr>
          <w:rFonts w:ascii="Verdana" w:hAnsi="Verdana"/>
          <w:sz w:val="20"/>
          <w:lang w:val="en-GB"/>
        </w:rPr>
        <w:fldChar w:fldCharType="begin">
          <w:fldData xml:space="preserve">PEVuZE5vdGU+PENpdGU+PEF1dGhvcj5EZWplYW4gUzwvQXV0aG9yPjxZZWFyPjIwMTE8L1llYXI+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</w:fldData>
        </w:fldChar>
      </w:r>
      <w:r>
        <w:rPr>
          <w:rFonts w:ascii="Verdana" w:hAnsi="Verdana"/>
          <w:sz w:val="20"/>
          <w:lang w:val="en-GB"/>
        </w:rPr>
        <w:instrText xml:space="preserve"> ADDIN EN.CITE </w:instrText>
      </w:r>
      <w:r>
        <w:rPr>
          <w:rFonts w:ascii="Verdana" w:hAnsi="Verdana"/>
          <w:sz w:val="20"/>
          <w:lang w:val="en-GB"/>
        </w:rPr>
        <w:fldChar w:fldCharType="begin">
          <w:fldData xml:space="preserve">PEVuZE5vdGU+PENpdGU+PEF1dGhvcj5EZWplYW4gUzwvQXV0aG9yPjxZZWFyPjIwMTE8L1llYXI+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</w:fldData>
        </w:fldChar>
      </w:r>
      <w:r>
        <w:rPr>
          <w:rFonts w:ascii="Verdana" w:hAnsi="Verdana"/>
          <w:sz w:val="20"/>
          <w:lang w:val="en-GB"/>
        </w:rPr>
        <w:instrText xml:space="preserve"> ADDIN EN.CITE.DATA </w:instrText>
      </w:r>
      <w:r>
        <w:rPr>
          <w:rFonts w:ascii="Verdana" w:hAnsi="Verdana"/>
          <w:sz w:val="20"/>
          <w:lang w:val="en-GB"/>
        </w:rPr>
      </w:r>
      <w:r>
        <w:rPr>
          <w:rFonts w:ascii="Verdana" w:hAnsi="Verdana"/>
          <w:sz w:val="20"/>
          <w:lang w:val="en-GB"/>
        </w:rPr>
        <w:fldChar w:fldCharType="end"/>
      </w:r>
      <w:r>
        <w:rPr>
          <w:rFonts w:ascii="Verdana" w:hAnsi="Verdana"/>
          <w:sz w:val="20"/>
          <w:lang w:val="en-GB"/>
        </w:rPr>
      </w:r>
      <w:r>
        <w:rPr>
          <w:rFonts w:ascii="Verdana" w:hAnsi="Verdana"/>
          <w:sz w:val="20"/>
          <w:lang w:val="en-GB"/>
        </w:rPr>
        <w:fldChar w:fldCharType="separate"/>
      </w:r>
      <w:r>
        <w:rPr>
          <w:rFonts w:ascii="Verdana" w:hAnsi="Verdana"/>
          <w:noProof/>
          <w:sz w:val="20"/>
          <w:lang w:val="en-GB"/>
        </w:rPr>
        <w:t>(Lê Cao et al., 2009; Dejean S, 2011)</w:t>
      </w:r>
      <w:r>
        <w:rPr>
          <w:rFonts w:ascii="Verdana" w:hAnsi="Verdana"/>
          <w:sz w:val="20"/>
          <w:lang w:val="en-GB"/>
        </w:rPr>
        <w:fldChar w:fldCharType="end"/>
      </w:r>
      <w:r>
        <w:rPr>
          <w:rFonts w:ascii="Verdana" w:hAnsi="Verdana"/>
          <w:sz w:val="20"/>
          <w:lang w:val="en-GB"/>
        </w:rPr>
        <w:t xml:space="preserve"> was used to integrate microbiota abundance data and geochemical parameters and to perform regression analysis. Sparse partial least squares was used for simultaneous variable selection and integration to avoid selection of spurious associations. Geochemical </w:t>
      </w:r>
      <w:r w:rsidR="0009132A">
        <w:rPr>
          <w:rFonts w:ascii="Verdana" w:hAnsi="Verdana"/>
          <w:sz w:val="20"/>
          <w:lang w:val="en-GB"/>
        </w:rPr>
        <w:t xml:space="preserve">and </w:t>
      </w:r>
      <w:r>
        <w:rPr>
          <w:rFonts w:ascii="Verdana" w:hAnsi="Verdana"/>
          <w:sz w:val="20"/>
          <w:lang w:val="en-GB"/>
        </w:rPr>
        <w:t>microbi</w:t>
      </w:r>
      <w:r w:rsidR="0009132A">
        <w:rPr>
          <w:rFonts w:ascii="Verdana" w:hAnsi="Verdana"/>
          <w:sz w:val="20"/>
          <w:lang w:val="en-GB"/>
        </w:rPr>
        <w:t>al</w:t>
      </w:r>
      <w:del w:id="209" w:author="Monir" w:date="2016-08-16T11:50:00Z">
        <w:r w:rsidR="0009132A" w:rsidDel="004B681C">
          <w:rPr>
            <w:rFonts w:ascii="Verdana" w:hAnsi="Verdana"/>
            <w:sz w:val="20"/>
            <w:lang w:val="en-GB"/>
          </w:rPr>
          <w:delText xml:space="preserve"> </w:delText>
        </w:r>
      </w:del>
      <w:r>
        <w:rPr>
          <w:rFonts w:ascii="Verdana" w:hAnsi="Verdana"/>
          <w:sz w:val="20"/>
          <w:lang w:val="en-GB"/>
        </w:rPr>
        <w:t xml:space="preserve"> data were set as dependent </w:t>
      </w:r>
      <w:r w:rsidR="0009132A">
        <w:rPr>
          <w:rFonts w:ascii="Verdana" w:hAnsi="Verdana"/>
          <w:sz w:val="20"/>
          <w:lang w:val="en-GB"/>
        </w:rPr>
        <w:t xml:space="preserve">and </w:t>
      </w:r>
      <w:r>
        <w:rPr>
          <w:rFonts w:ascii="Verdana" w:hAnsi="Verdana"/>
          <w:sz w:val="20"/>
          <w:lang w:val="en-GB"/>
        </w:rPr>
        <w:t>independent variables</w:t>
      </w:r>
      <w:r w:rsidR="0009132A">
        <w:rPr>
          <w:rFonts w:ascii="Verdana" w:hAnsi="Verdana"/>
          <w:sz w:val="20"/>
          <w:lang w:val="en-GB"/>
        </w:rPr>
        <w:t>, respectively</w:t>
      </w:r>
      <w:r>
        <w:rPr>
          <w:rFonts w:ascii="Verdana" w:hAnsi="Verdana"/>
          <w:sz w:val="20"/>
          <w:lang w:val="en-GB"/>
        </w:rPr>
        <w:t>. Interchanging both sets did not significantly impact the results. An additional threshold on correlation values was imposed by retaining only the</w:t>
      </w:r>
      <w:r w:rsidDel="003A650E">
        <w:rPr>
          <w:rFonts w:ascii="Verdana" w:hAnsi="Verdana"/>
          <w:sz w:val="20"/>
          <w:lang w:val="en-GB"/>
        </w:rPr>
        <w:t xml:space="preserve"> </w:t>
      </w:r>
      <w:r>
        <w:rPr>
          <w:rFonts w:ascii="Verdana" w:hAnsi="Verdana"/>
          <w:sz w:val="20"/>
          <w:lang w:val="en-GB"/>
        </w:rPr>
        <w:t>20% most relevant associations in the final network.</w:t>
      </w:r>
    </w:p>
    <w:p w:rsidR="0066193C" w:rsidRDefault="0066193C" w:rsidP="0066193C">
      <w:pPr>
        <w:spacing w:line="480" w:lineRule="auto"/>
        <w:rPr>
          <w:rFonts w:ascii="Verdana" w:hAnsi="Verdana"/>
          <w:sz w:val="20"/>
          <w:lang w:val="en-GB"/>
        </w:rPr>
      </w:pPr>
    </w:p>
    <w:p w:rsidR="0066193C" w:rsidRPr="00A242DB" w:rsidRDefault="0066193C" w:rsidP="0066193C">
      <w:pPr>
        <w:spacing w:line="480" w:lineRule="auto"/>
        <w:rPr>
          <w:rFonts w:ascii="Verdana" w:hAnsi="Verdana"/>
          <w:i/>
          <w:sz w:val="20"/>
          <w:lang w:val="en-GB"/>
        </w:rPr>
      </w:pPr>
      <w:r w:rsidRPr="00A242DB">
        <w:rPr>
          <w:rFonts w:ascii="Verdana" w:hAnsi="Verdana"/>
          <w:i/>
          <w:sz w:val="20"/>
          <w:lang w:val="en-GB"/>
        </w:rPr>
        <w:t xml:space="preserve">Nucleotide sequences </w:t>
      </w:r>
    </w:p>
    <w:p w:rsidR="0066193C" w:rsidRDefault="0066193C" w:rsidP="0066193C">
      <w:pPr>
        <w:pStyle w:val="CommentText"/>
        <w:spacing w:line="480" w:lineRule="auto"/>
      </w:pPr>
      <w:r w:rsidRPr="00A12A83">
        <w:t xml:space="preserve">Nucleotide sequence data reported are </w:t>
      </w:r>
      <w:r>
        <w:t xml:space="preserve">available </w:t>
      </w:r>
      <w:r w:rsidRPr="00A12A83">
        <w:t>at the European Bioinformatics Institute under accession number</w:t>
      </w:r>
      <w:r>
        <w:t xml:space="preserve"> </w:t>
      </w:r>
      <w:r w:rsidRPr="002E21EA">
        <w:t>PRJEB13312</w:t>
      </w:r>
      <w:r>
        <w:t>.</w:t>
      </w:r>
    </w:p>
    <w:p w:rsidR="004B2D9B" w:rsidRDefault="004B2D9B" w:rsidP="0025093E">
      <w:pPr>
        <w:spacing w:line="480" w:lineRule="auto"/>
        <w:rPr>
          <w:rFonts w:ascii="Verdana" w:hAnsi="Verdana" w:cs="AdvMINION-I"/>
          <w:b/>
          <w:sz w:val="20"/>
          <w:lang w:val="en-GB"/>
        </w:rPr>
      </w:pPr>
    </w:p>
    <w:p w:rsidR="00A03737" w:rsidRPr="00A03737" w:rsidRDefault="00A03737" w:rsidP="0025093E">
      <w:pPr>
        <w:spacing w:line="480" w:lineRule="auto"/>
        <w:rPr>
          <w:rFonts w:ascii="Verdana" w:hAnsi="Verdana" w:cs="AdvMINION-I"/>
          <w:b/>
          <w:sz w:val="20"/>
          <w:lang w:val="en-GB"/>
        </w:rPr>
      </w:pPr>
      <w:r w:rsidRPr="00A03737">
        <w:rPr>
          <w:rFonts w:ascii="Verdana" w:hAnsi="Verdana" w:cs="AdvMINION-I"/>
          <w:b/>
          <w:sz w:val="20"/>
          <w:lang w:val="en-GB"/>
        </w:rPr>
        <w:t>Acknowledgement</w:t>
      </w:r>
      <w:r w:rsidR="0066193C">
        <w:rPr>
          <w:rFonts w:ascii="Verdana" w:hAnsi="Verdana" w:cs="AdvMINION-I"/>
          <w:b/>
          <w:sz w:val="20"/>
          <w:lang w:val="en-GB"/>
        </w:rPr>
        <w:t>s</w:t>
      </w:r>
    </w:p>
    <w:p w:rsidR="002B3B4D" w:rsidRDefault="004B2D9B" w:rsidP="002B3B4D">
      <w:pPr>
        <w:spacing w:line="480" w:lineRule="auto"/>
        <w:rPr>
          <w:rFonts w:ascii="Verdana" w:hAnsi="Verdana" w:cs="AdvMINION-I"/>
          <w:sz w:val="20"/>
          <w:lang w:val="en-GB"/>
        </w:rPr>
      </w:pPr>
      <w:r w:rsidRPr="004B2D9B">
        <w:rPr>
          <w:rFonts w:ascii="Verdana" w:hAnsi="Verdana" w:cs="AdvMINION-I"/>
          <w:sz w:val="20"/>
          <w:lang w:val="en-GB"/>
        </w:rPr>
        <w:t>This st</w:t>
      </w:r>
      <w:r>
        <w:rPr>
          <w:rFonts w:ascii="Verdana" w:hAnsi="Verdana" w:cs="AdvMINION-I"/>
          <w:sz w:val="20"/>
          <w:lang w:val="en-GB"/>
        </w:rPr>
        <w:t xml:space="preserve">udy was supported by </w:t>
      </w:r>
      <w:r w:rsidR="001D5DB7">
        <w:rPr>
          <w:rFonts w:ascii="Verdana" w:hAnsi="Verdana" w:cs="AdvMINION-I"/>
          <w:sz w:val="20"/>
          <w:lang w:val="en-GB"/>
        </w:rPr>
        <w:t>a VITO/</w:t>
      </w:r>
      <w:r w:rsidR="004140DB">
        <w:rPr>
          <w:rFonts w:ascii="Verdana" w:hAnsi="Verdana" w:cs="AdvMINION-I"/>
          <w:sz w:val="20"/>
          <w:lang w:val="en-GB"/>
        </w:rPr>
        <w:t>KU</w:t>
      </w:r>
      <w:r w:rsidR="001D5DB7">
        <w:rPr>
          <w:rFonts w:ascii="Verdana" w:hAnsi="Verdana" w:cs="AdvMINION-I"/>
          <w:sz w:val="20"/>
          <w:lang w:val="en-GB"/>
        </w:rPr>
        <w:t xml:space="preserve"> </w:t>
      </w:r>
      <w:r w:rsidR="004140DB">
        <w:rPr>
          <w:rFonts w:ascii="Verdana" w:hAnsi="Verdana" w:cs="AdvMINION-I"/>
          <w:sz w:val="20"/>
          <w:lang w:val="en-GB"/>
        </w:rPr>
        <w:t>L</w:t>
      </w:r>
      <w:r w:rsidR="001D5DB7">
        <w:rPr>
          <w:rFonts w:ascii="Verdana" w:hAnsi="Verdana" w:cs="AdvMINION-I"/>
          <w:sz w:val="20"/>
          <w:lang w:val="en-GB"/>
        </w:rPr>
        <w:t>euven</w:t>
      </w:r>
      <w:r w:rsidR="004140DB">
        <w:rPr>
          <w:rFonts w:ascii="Verdana" w:hAnsi="Verdana" w:cs="AdvMINION-I"/>
          <w:sz w:val="20"/>
          <w:lang w:val="en-GB"/>
        </w:rPr>
        <w:t xml:space="preserve"> PhD scholarship</w:t>
      </w:r>
      <w:r w:rsidRPr="004B2D9B">
        <w:rPr>
          <w:rFonts w:ascii="Verdana" w:hAnsi="Verdana" w:cs="AdvMINION-I"/>
          <w:sz w:val="20"/>
          <w:lang w:val="en-GB"/>
        </w:rPr>
        <w:t xml:space="preserve"> </w:t>
      </w:r>
      <w:r w:rsidR="004140DB">
        <w:rPr>
          <w:rFonts w:ascii="Verdana" w:hAnsi="Verdana" w:cs="AdvMINION-I"/>
          <w:sz w:val="20"/>
          <w:lang w:val="en-GB"/>
        </w:rPr>
        <w:t>(</w:t>
      </w:r>
      <w:r w:rsidR="004F6F7F">
        <w:rPr>
          <w:rFonts w:ascii="Verdana" w:hAnsi="Verdana" w:cs="AdvMINION-I"/>
          <w:sz w:val="20"/>
          <w:lang w:val="en-GB"/>
        </w:rPr>
        <w:t xml:space="preserve">EU FP7 project </w:t>
      </w:r>
      <w:r w:rsidR="004140DB">
        <w:rPr>
          <w:rFonts w:ascii="Verdana" w:hAnsi="Verdana" w:cs="AdvMINION-I"/>
          <w:sz w:val="20"/>
          <w:lang w:val="en-GB"/>
        </w:rPr>
        <w:t xml:space="preserve">AQUAREHAB, </w:t>
      </w:r>
      <w:r w:rsidRPr="004B2D9B">
        <w:rPr>
          <w:rFonts w:ascii="Verdana" w:hAnsi="Verdana" w:cs="AdvMINION-I"/>
          <w:sz w:val="20"/>
          <w:lang w:val="en-GB"/>
        </w:rPr>
        <w:t xml:space="preserve">grant 226565) </w:t>
      </w:r>
      <w:r w:rsidR="004F6F7F">
        <w:rPr>
          <w:rFonts w:ascii="Verdana" w:hAnsi="Verdana" w:cs="AdvMINION-I"/>
          <w:sz w:val="20"/>
          <w:lang w:val="en-GB"/>
        </w:rPr>
        <w:t>to S</w:t>
      </w:r>
      <w:r w:rsidR="003270BA">
        <w:rPr>
          <w:rFonts w:ascii="Verdana" w:hAnsi="Verdana" w:cs="AdvMINION-I"/>
          <w:sz w:val="20"/>
          <w:lang w:val="en-GB"/>
        </w:rPr>
        <w:t xml:space="preserve"> </w:t>
      </w:r>
      <w:r w:rsidR="004F6F7F">
        <w:rPr>
          <w:rFonts w:ascii="Verdana" w:hAnsi="Verdana" w:cs="AdvMINION-I"/>
          <w:sz w:val="20"/>
          <w:lang w:val="en-GB"/>
        </w:rPr>
        <w:t>A</w:t>
      </w:r>
      <w:r w:rsidR="003270BA">
        <w:rPr>
          <w:rFonts w:ascii="Verdana" w:hAnsi="Verdana" w:cs="AdvMINION-I"/>
          <w:sz w:val="20"/>
          <w:lang w:val="en-GB"/>
        </w:rPr>
        <w:t>tashgahi</w:t>
      </w:r>
      <w:r w:rsidR="004F6F7F">
        <w:rPr>
          <w:rFonts w:ascii="Verdana" w:hAnsi="Verdana" w:cs="AdvMINION-I"/>
          <w:sz w:val="20"/>
          <w:lang w:val="en-GB"/>
        </w:rPr>
        <w:t>. Furthermore, S</w:t>
      </w:r>
      <w:r w:rsidR="003270BA">
        <w:rPr>
          <w:rFonts w:ascii="Verdana" w:hAnsi="Verdana" w:cs="AdvMINION-I"/>
          <w:sz w:val="20"/>
          <w:lang w:val="en-GB"/>
        </w:rPr>
        <w:t xml:space="preserve"> </w:t>
      </w:r>
      <w:r w:rsidR="004F6F7F">
        <w:rPr>
          <w:rFonts w:ascii="Verdana" w:hAnsi="Verdana" w:cs="AdvMINION-I"/>
          <w:sz w:val="20"/>
          <w:lang w:val="en-GB"/>
        </w:rPr>
        <w:t>A</w:t>
      </w:r>
      <w:r w:rsidR="003270BA">
        <w:rPr>
          <w:rFonts w:ascii="Verdana" w:hAnsi="Verdana" w:cs="AdvMINION-I"/>
          <w:sz w:val="20"/>
          <w:lang w:val="en-GB"/>
        </w:rPr>
        <w:t xml:space="preserve">tashgahi </w:t>
      </w:r>
      <w:r w:rsidR="004F6F7F">
        <w:rPr>
          <w:rFonts w:ascii="Verdana" w:hAnsi="Verdana" w:cs="AdvMINION-I"/>
          <w:sz w:val="20"/>
          <w:lang w:val="en-GB"/>
        </w:rPr>
        <w:t>and H</w:t>
      </w:r>
      <w:r w:rsidR="003270BA">
        <w:rPr>
          <w:rFonts w:ascii="Verdana" w:hAnsi="Verdana" w:cs="AdvMINION-I"/>
          <w:sz w:val="20"/>
          <w:lang w:val="en-GB"/>
        </w:rPr>
        <w:t xml:space="preserve"> </w:t>
      </w:r>
      <w:r w:rsidR="004F6F7F">
        <w:rPr>
          <w:rFonts w:ascii="Verdana" w:hAnsi="Verdana" w:cs="AdvMINION-I"/>
          <w:sz w:val="20"/>
          <w:lang w:val="en-GB"/>
        </w:rPr>
        <w:t>S</w:t>
      </w:r>
      <w:r w:rsidR="003270BA">
        <w:rPr>
          <w:rFonts w:ascii="Verdana" w:hAnsi="Verdana" w:cs="AdvMINION-I"/>
          <w:sz w:val="20"/>
          <w:lang w:val="en-GB"/>
        </w:rPr>
        <w:t>midt</w:t>
      </w:r>
      <w:r w:rsidR="004F6F7F">
        <w:rPr>
          <w:rFonts w:ascii="Verdana" w:hAnsi="Verdana" w:cs="AdvMINION-I"/>
          <w:sz w:val="20"/>
          <w:lang w:val="en-GB"/>
        </w:rPr>
        <w:t xml:space="preserve"> received support </w:t>
      </w:r>
      <w:r w:rsidR="004F6F7F" w:rsidRPr="004F6F7F">
        <w:rPr>
          <w:rFonts w:ascii="Verdana" w:hAnsi="Verdana" w:cs="AdvMINION-I"/>
          <w:sz w:val="20"/>
          <w:lang w:val="en-GB"/>
        </w:rPr>
        <w:t>by a grant of BE-Basic-FES funds from the Dutch Ministry of Economic Affairs</w:t>
      </w:r>
      <w:r w:rsidR="006C2138">
        <w:rPr>
          <w:rFonts w:ascii="Verdana" w:hAnsi="Verdana" w:cs="AdvMINION-I"/>
          <w:sz w:val="20"/>
          <w:lang w:val="en-GB"/>
        </w:rPr>
        <w:t xml:space="preserve"> and D</w:t>
      </w:r>
      <w:r w:rsidR="003270BA">
        <w:rPr>
          <w:rFonts w:ascii="Verdana" w:hAnsi="Verdana" w:cs="AdvMINION-I"/>
          <w:sz w:val="20"/>
          <w:lang w:val="en-GB"/>
        </w:rPr>
        <w:t xml:space="preserve"> </w:t>
      </w:r>
      <w:r w:rsidR="006C2138">
        <w:rPr>
          <w:rFonts w:ascii="Verdana" w:hAnsi="Verdana" w:cs="AdvMINION-I"/>
          <w:sz w:val="20"/>
          <w:lang w:val="en-GB"/>
        </w:rPr>
        <w:t>S</w:t>
      </w:r>
      <w:r w:rsidR="003270BA">
        <w:rPr>
          <w:rFonts w:ascii="Verdana" w:hAnsi="Verdana" w:cs="AdvMINION-I"/>
          <w:sz w:val="20"/>
          <w:lang w:val="en-GB"/>
        </w:rPr>
        <w:t>pringael</w:t>
      </w:r>
      <w:r w:rsidR="006C2138">
        <w:rPr>
          <w:rFonts w:ascii="Verdana" w:hAnsi="Verdana" w:cs="AdvMINION-I"/>
          <w:sz w:val="20"/>
          <w:lang w:val="en-GB"/>
        </w:rPr>
        <w:t xml:space="preserve"> by </w:t>
      </w:r>
      <w:r w:rsidR="006C2138" w:rsidRPr="0053608F">
        <w:rPr>
          <w:rFonts w:ascii="Verdana" w:hAnsi="Verdana" w:cs="AdvMINION-I"/>
          <w:sz w:val="20"/>
          <w:lang w:val="en-GB"/>
        </w:rPr>
        <w:t>the Inter-University Attraction Pole (IUAP) “µ-manager” of the Belgian Science Policy (BELSPO, P7/25)</w:t>
      </w:r>
      <w:r w:rsidRPr="004B2D9B">
        <w:rPr>
          <w:rFonts w:ascii="Verdana" w:hAnsi="Verdana" w:cs="AdvMINION-I"/>
          <w:sz w:val="20"/>
          <w:lang w:val="en-GB"/>
        </w:rPr>
        <w:t xml:space="preserve">. </w:t>
      </w:r>
      <w:r>
        <w:rPr>
          <w:rFonts w:ascii="Verdana" w:hAnsi="Verdana" w:cs="AdvMINION-I"/>
          <w:sz w:val="20"/>
          <w:lang w:val="en-GB"/>
        </w:rPr>
        <w:t xml:space="preserve">We thank Richard </w:t>
      </w:r>
      <w:proofErr w:type="spellStart"/>
      <w:r>
        <w:rPr>
          <w:rFonts w:ascii="Verdana" w:hAnsi="Verdana" w:cs="AdvMINION-I"/>
          <w:sz w:val="20"/>
          <w:lang w:val="en-GB"/>
        </w:rPr>
        <w:t>Lookman</w:t>
      </w:r>
      <w:proofErr w:type="spellEnd"/>
      <w:r>
        <w:rPr>
          <w:rFonts w:ascii="Verdana" w:hAnsi="Verdana" w:cs="AdvMINION-I"/>
          <w:sz w:val="20"/>
          <w:lang w:val="en-GB"/>
        </w:rPr>
        <w:t xml:space="preserve"> for his assist</w:t>
      </w:r>
      <w:r w:rsidR="004140DB">
        <w:rPr>
          <w:rFonts w:ascii="Verdana" w:hAnsi="Verdana" w:cs="AdvMINION-I"/>
          <w:sz w:val="20"/>
          <w:lang w:val="en-GB"/>
        </w:rPr>
        <w:t xml:space="preserve">ance </w:t>
      </w:r>
      <w:r w:rsidR="006C2138">
        <w:rPr>
          <w:rFonts w:ascii="Verdana" w:hAnsi="Verdana" w:cs="AdvMINION-I"/>
          <w:sz w:val="20"/>
          <w:lang w:val="en-GB"/>
        </w:rPr>
        <w:t>in</w:t>
      </w:r>
      <w:r w:rsidR="004140DB">
        <w:rPr>
          <w:rFonts w:ascii="Verdana" w:hAnsi="Verdana" w:cs="AdvMINION-I"/>
          <w:sz w:val="20"/>
          <w:lang w:val="en-GB"/>
        </w:rPr>
        <w:t xml:space="preserve"> the field experiment </w:t>
      </w:r>
      <w:r w:rsidR="004140DB" w:rsidRPr="004140DB">
        <w:rPr>
          <w:rFonts w:ascii="Verdana" w:hAnsi="Verdana" w:cs="AdvMINION-I"/>
          <w:sz w:val="20"/>
          <w:lang w:val="en-GB"/>
        </w:rPr>
        <w:t xml:space="preserve">and acknowledge the China Scholarship Council for the support to </w:t>
      </w:r>
      <w:r w:rsidR="00F415A1">
        <w:rPr>
          <w:rFonts w:ascii="Verdana" w:hAnsi="Verdana" w:cs="AdvMINION-I"/>
          <w:sz w:val="20"/>
          <w:lang w:val="en-GB"/>
        </w:rPr>
        <w:t>Y</w:t>
      </w:r>
      <w:r w:rsidR="003270BA">
        <w:rPr>
          <w:rFonts w:ascii="Verdana" w:hAnsi="Verdana" w:cs="AdvMINION-I"/>
          <w:sz w:val="20"/>
          <w:lang w:val="en-GB"/>
        </w:rPr>
        <w:t xml:space="preserve"> </w:t>
      </w:r>
      <w:r w:rsidR="00F415A1">
        <w:rPr>
          <w:rFonts w:ascii="Verdana" w:hAnsi="Verdana" w:cs="AdvMINION-I"/>
          <w:sz w:val="20"/>
          <w:lang w:val="en-GB"/>
        </w:rPr>
        <w:t>L</w:t>
      </w:r>
      <w:r w:rsidR="003270BA">
        <w:rPr>
          <w:rFonts w:ascii="Verdana" w:hAnsi="Verdana" w:cs="AdvMINION-I"/>
          <w:sz w:val="20"/>
          <w:lang w:val="en-GB"/>
        </w:rPr>
        <w:t>u</w:t>
      </w:r>
      <w:r w:rsidR="004140DB">
        <w:rPr>
          <w:rFonts w:ascii="Verdana" w:hAnsi="Verdana" w:cs="AdvMINION-I"/>
          <w:sz w:val="20"/>
          <w:lang w:val="en-GB"/>
        </w:rPr>
        <w:t xml:space="preserve"> and </w:t>
      </w:r>
      <w:r w:rsidR="00F415A1">
        <w:rPr>
          <w:rFonts w:ascii="Verdana" w:hAnsi="Verdana" w:cs="AdvMINION-I"/>
          <w:sz w:val="20"/>
          <w:lang w:val="en-GB"/>
        </w:rPr>
        <w:t>Y</w:t>
      </w:r>
      <w:r w:rsidR="003270BA">
        <w:rPr>
          <w:rFonts w:ascii="Verdana" w:hAnsi="Verdana" w:cs="AdvMINION-I"/>
          <w:sz w:val="20"/>
          <w:lang w:val="en-GB"/>
        </w:rPr>
        <w:t xml:space="preserve"> </w:t>
      </w:r>
      <w:r w:rsidR="00F415A1">
        <w:rPr>
          <w:rFonts w:ascii="Verdana" w:hAnsi="Verdana" w:cs="AdvMINION-I"/>
          <w:sz w:val="20"/>
          <w:lang w:val="en-GB"/>
        </w:rPr>
        <w:t>Z</w:t>
      </w:r>
      <w:r w:rsidR="003270BA">
        <w:rPr>
          <w:rFonts w:ascii="Verdana" w:hAnsi="Verdana" w:cs="AdvMINION-I"/>
          <w:sz w:val="20"/>
          <w:lang w:val="en-GB"/>
        </w:rPr>
        <w:t>heng</w:t>
      </w:r>
      <w:r w:rsidR="004140DB">
        <w:rPr>
          <w:rFonts w:ascii="Verdana" w:hAnsi="Verdana" w:cs="AdvMINION-I"/>
          <w:sz w:val="20"/>
          <w:lang w:val="en-GB"/>
        </w:rPr>
        <w:t>.</w:t>
      </w:r>
      <w:r w:rsidR="00F05CBE">
        <w:rPr>
          <w:rFonts w:ascii="Verdana" w:hAnsi="Verdana" w:cs="AdvMINION-I"/>
          <w:sz w:val="20"/>
          <w:lang w:val="en-GB"/>
        </w:rPr>
        <w:t xml:space="preserve"> </w:t>
      </w:r>
    </w:p>
    <w:p w:rsidR="00F05CBE" w:rsidRDefault="00F05CBE" w:rsidP="002B3B4D">
      <w:pPr>
        <w:spacing w:line="480" w:lineRule="auto"/>
        <w:rPr>
          <w:rFonts w:ascii="Verdana" w:hAnsi="Verdana"/>
          <w:b/>
          <w:sz w:val="20"/>
          <w:lang w:val="en-US"/>
        </w:rPr>
      </w:pPr>
    </w:p>
    <w:p w:rsidR="00CB0D4D" w:rsidRPr="004E7342" w:rsidRDefault="004E7342" w:rsidP="002B3B4D">
      <w:pPr>
        <w:spacing w:line="480" w:lineRule="auto"/>
        <w:rPr>
          <w:rFonts w:ascii="Verdana" w:hAnsi="Verdana"/>
          <w:b/>
          <w:sz w:val="20"/>
          <w:lang w:val="en-US"/>
        </w:rPr>
      </w:pPr>
      <w:r w:rsidRPr="004E7342">
        <w:rPr>
          <w:rFonts w:ascii="Verdana" w:hAnsi="Verdana"/>
          <w:b/>
          <w:sz w:val="20"/>
          <w:lang w:val="en-US"/>
        </w:rPr>
        <w:t>References</w:t>
      </w:r>
    </w:p>
    <w:p w:rsidR="00841836" w:rsidRDefault="00CB0D4D" w:rsidP="00841836">
      <w:pPr>
        <w:pStyle w:val="EndNoteBibliography"/>
        <w:rPr>
          <w:rFonts w:ascii="Verdana" w:hAnsi="Verdana"/>
          <w:sz w:val="20"/>
        </w:rPr>
      </w:pPr>
      <w:r w:rsidRPr="00CF2055">
        <w:rPr>
          <w:rFonts w:ascii="Verdana" w:hAnsi="Verdana"/>
          <w:sz w:val="20"/>
        </w:rPr>
        <w:fldChar w:fldCharType="begin"/>
      </w:r>
      <w:r w:rsidRPr="002B3B4D">
        <w:rPr>
          <w:rFonts w:ascii="Verdana" w:hAnsi="Verdana"/>
          <w:sz w:val="20"/>
        </w:rPr>
        <w:instrText xml:space="preserve"> ADDIN EN.REFLIST </w:instrText>
      </w:r>
      <w:r w:rsidRPr="00CF2055">
        <w:rPr>
          <w:rFonts w:ascii="Verdana" w:hAnsi="Verdana"/>
          <w:sz w:val="20"/>
        </w:rPr>
        <w:fldChar w:fldCharType="separate"/>
      </w:r>
      <w:r w:rsidR="00841836" w:rsidRPr="00A1701C">
        <w:rPr>
          <w:rFonts w:ascii="Verdana" w:hAnsi="Verdana"/>
          <w:sz w:val="20"/>
        </w:rPr>
        <w:t xml:space="preserve">Abelson, P.H. (1990) Inefficient remediation of ground-water pollution. </w:t>
      </w:r>
      <w:r w:rsidR="00841836" w:rsidRPr="00A1701C">
        <w:rPr>
          <w:rFonts w:ascii="Verdana" w:hAnsi="Verdana"/>
          <w:i/>
          <w:sz w:val="20"/>
        </w:rPr>
        <w:t>Science</w:t>
      </w:r>
      <w:r w:rsidR="00841836" w:rsidRPr="00A1701C">
        <w:rPr>
          <w:rFonts w:ascii="Verdana" w:hAnsi="Verdana"/>
          <w:sz w:val="20"/>
        </w:rPr>
        <w:t xml:space="preserve"> </w:t>
      </w:r>
      <w:r w:rsidR="00841836" w:rsidRPr="00A1701C">
        <w:rPr>
          <w:rFonts w:ascii="Verdana" w:hAnsi="Verdana"/>
          <w:b/>
          <w:sz w:val="20"/>
        </w:rPr>
        <w:t>250</w:t>
      </w:r>
      <w:r w:rsidR="00841836" w:rsidRPr="00A1701C">
        <w:rPr>
          <w:rFonts w:ascii="Verdana" w:hAnsi="Verdana"/>
          <w:sz w:val="20"/>
        </w:rPr>
        <w:t>: 733.</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Aeppli, C., Hofstetter, T.B., Amaral, H.I.F., Kipfer, R., Schwarzenbach, R.P., and Berg, M. (2010) Quantifying in situ transformation rates of chlorinated ethenes by combining compound-specific stable isotope analysis, groundwater dating, and carbon isotope mass balances.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44</w:t>
      </w:r>
      <w:r w:rsidRPr="00A1701C">
        <w:rPr>
          <w:rFonts w:ascii="Verdana" w:hAnsi="Verdana"/>
          <w:sz w:val="20"/>
        </w:rPr>
        <w:t>: 3705-3711.</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lastRenderedPageBreak/>
        <w:t xml:space="preserve">Anderson, M.J. (2001) A new method for non-parametric multivariate analysis of variance. </w:t>
      </w:r>
      <w:r w:rsidRPr="00A1701C">
        <w:rPr>
          <w:rFonts w:ascii="Verdana" w:hAnsi="Verdana"/>
          <w:i/>
          <w:sz w:val="20"/>
        </w:rPr>
        <w:t>Austral Ecology</w:t>
      </w:r>
      <w:r w:rsidRPr="00A1701C">
        <w:rPr>
          <w:rFonts w:ascii="Verdana" w:hAnsi="Verdana"/>
          <w:sz w:val="20"/>
        </w:rPr>
        <w:t xml:space="preserve"> </w:t>
      </w:r>
      <w:r w:rsidRPr="00A1701C">
        <w:rPr>
          <w:rFonts w:ascii="Verdana" w:hAnsi="Verdana"/>
          <w:b/>
          <w:sz w:val="20"/>
        </w:rPr>
        <w:t>26</w:t>
      </w:r>
      <w:r w:rsidRPr="00A1701C">
        <w:rPr>
          <w:rFonts w:ascii="Verdana" w:hAnsi="Verdana"/>
          <w:sz w:val="20"/>
        </w:rPr>
        <w:t>: 32-46.</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Atashgahi, S., Lu, Y., and Smidt, H. (2016) Overview of known organohalide-respiring bacteria - phylogenetic diversity and environmental distribution. In </w:t>
      </w:r>
      <w:r w:rsidR="00F600B7" w:rsidRPr="003478D5">
        <w:rPr>
          <w:rFonts w:ascii="Verdana" w:hAnsi="Verdana"/>
          <w:i/>
          <w:sz w:val="20"/>
        </w:rPr>
        <w:t>Organohalide</w:t>
      </w:r>
      <w:r w:rsidR="00F600B7">
        <w:rPr>
          <w:rFonts w:ascii="Verdana" w:hAnsi="Verdana"/>
          <w:i/>
          <w:sz w:val="20"/>
        </w:rPr>
        <w:t>-R</w:t>
      </w:r>
      <w:r w:rsidR="00F600B7" w:rsidRPr="003478D5">
        <w:rPr>
          <w:rFonts w:ascii="Verdana" w:hAnsi="Verdana"/>
          <w:i/>
          <w:sz w:val="20"/>
        </w:rPr>
        <w:t xml:space="preserve">espiring </w:t>
      </w:r>
      <w:r w:rsidR="00F600B7">
        <w:rPr>
          <w:rFonts w:ascii="Verdana" w:hAnsi="Verdana"/>
          <w:i/>
          <w:sz w:val="20"/>
        </w:rPr>
        <w:t>B</w:t>
      </w:r>
      <w:r w:rsidR="00F600B7" w:rsidRPr="003478D5">
        <w:rPr>
          <w:rFonts w:ascii="Verdana" w:hAnsi="Verdana"/>
          <w:i/>
          <w:sz w:val="20"/>
        </w:rPr>
        <w:t>acteria</w:t>
      </w:r>
      <w:r w:rsidR="00F600B7">
        <w:rPr>
          <w:rFonts w:ascii="Verdana" w:hAnsi="Verdana"/>
          <w:i/>
          <w:sz w:val="20"/>
        </w:rPr>
        <w:t>,</w:t>
      </w:r>
      <w:r w:rsidR="00F600B7" w:rsidRPr="00F711EF">
        <w:rPr>
          <w:rFonts w:ascii="Verdana" w:hAnsi="Verdana"/>
          <w:sz w:val="20"/>
        </w:rPr>
        <w:t xml:space="preserve"> </w:t>
      </w:r>
      <w:r w:rsidR="00F711EF" w:rsidRPr="00F711EF">
        <w:rPr>
          <w:rFonts w:ascii="Verdana" w:hAnsi="Verdana"/>
          <w:sz w:val="20"/>
        </w:rPr>
        <w:t>Adrian</w:t>
      </w:r>
      <w:r w:rsidR="00F600B7">
        <w:rPr>
          <w:rFonts w:ascii="Verdana" w:hAnsi="Verdana"/>
          <w:sz w:val="20"/>
        </w:rPr>
        <w:t>,</w:t>
      </w:r>
      <w:r w:rsidR="00F711EF" w:rsidRPr="00F711EF">
        <w:rPr>
          <w:rFonts w:ascii="Verdana" w:hAnsi="Verdana"/>
          <w:sz w:val="20"/>
        </w:rPr>
        <w:t xml:space="preserve"> </w:t>
      </w:r>
      <w:r w:rsidR="00F600B7" w:rsidRPr="00F711EF">
        <w:rPr>
          <w:rFonts w:ascii="Verdana" w:hAnsi="Verdana"/>
          <w:sz w:val="20"/>
        </w:rPr>
        <w:t>L.</w:t>
      </w:r>
      <w:r w:rsidR="00F600B7">
        <w:rPr>
          <w:rFonts w:ascii="Verdana" w:hAnsi="Verdana"/>
          <w:sz w:val="20"/>
        </w:rPr>
        <w:t xml:space="preserve"> </w:t>
      </w:r>
      <w:r w:rsidR="00F711EF" w:rsidRPr="00F711EF">
        <w:rPr>
          <w:rFonts w:ascii="Verdana" w:hAnsi="Verdana"/>
          <w:sz w:val="20"/>
        </w:rPr>
        <w:t>and Löffler</w:t>
      </w:r>
      <w:r w:rsidR="00F600B7">
        <w:rPr>
          <w:rFonts w:ascii="Verdana" w:hAnsi="Verdana"/>
          <w:sz w:val="20"/>
        </w:rPr>
        <w:t>,</w:t>
      </w:r>
      <w:r w:rsidR="00F711EF" w:rsidRPr="00F711EF">
        <w:rPr>
          <w:rFonts w:ascii="Verdana" w:hAnsi="Verdana"/>
          <w:sz w:val="20"/>
        </w:rPr>
        <w:t xml:space="preserve"> </w:t>
      </w:r>
      <w:r w:rsidR="00F600B7" w:rsidRPr="00F711EF">
        <w:rPr>
          <w:rFonts w:ascii="Verdana" w:hAnsi="Verdana"/>
          <w:sz w:val="20"/>
        </w:rPr>
        <w:t xml:space="preserve">F.E. </w:t>
      </w:r>
      <w:r w:rsidR="00F711EF" w:rsidRPr="00F711EF">
        <w:rPr>
          <w:rFonts w:ascii="Verdana" w:hAnsi="Verdana"/>
          <w:sz w:val="20"/>
        </w:rPr>
        <w:t>(eds.)</w:t>
      </w:r>
      <w:r w:rsidR="002B2C31">
        <w:rPr>
          <w:rFonts w:ascii="Verdana" w:hAnsi="Verdana"/>
          <w:sz w:val="20"/>
        </w:rPr>
        <w:t>.</w:t>
      </w:r>
      <w:r w:rsidRPr="00A1701C">
        <w:rPr>
          <w:rFonts w:ascii="Verdana" w:hAnsi="Verdana"/>
          <w:sz w:val="20"/>
        </w:rPr>
        <w:t xml:space="preserve"> Springer</w:t>
      </w:r>
      <w:r w:rsidR="00F600B7">
        <w:rPr>
          <w:rFonts w:ascii="Verdana" w:hAnsi="Verdana"/>
          <w:sz w:val="20"/>
        </w:rPr>
        <w:t xml:space="preserve"> </w:t>
      </w:r>
      <w:r w:rsidR="00F600B7" w:rsidRPr="00F600B7">
        <w:rPr>
          <w:rFonts w:ascii="Verdana" w:hAnsi="Verdana"/>
          <w:sz w:val="20"/>
        </w:rPr>
        <w:t>Berlin Heidelberg</w:t>
      </w:r>
      <w:r w:rsidR="002B2C31" w:rsidRPr="002B2C31">
        <w:rPr>
          <w:rFonts w:ascii="Verdana" w:hAnsi="Verdana"/>
          <w:sz w:val="20"/>
        </w:rPr>
        <w:t>, pp. 63-105</w:t>
      </w:r>
      <w:r w:rsidR="002B2C31">
        <w:rPr>
          <w:rFonts w:ascii="Verdana" w:hAnsi="Verdana"/>
          <w:sz w:val="20"/>
        </w:rPr>
        <w:t>.</w:t>
      </w:r>
      <w:r w:rsidR="00F711EF">
        <w:rPr>
          <w:rFonts w:ascii="Verdana" w:hAnsi="Verdana"/>
          <w:sz w:val="20"/>
        </w:rPr>
        <w:t xml:space="preserve"> doi: </w:t>
      </w:r>
      <w:r w:rsidR="00F711EF" w:rsidRPr="00F711EF">
        <w:rPr>
          <w:rFonts w:ascii="Verdana" w:hAnsi="Verdana"/>
          <w:sz w:val="20"/>
        </w:rPr>
        <w:t>10.1007/978-3-662-49875-0_5</w:t>
      </w:r>
      <w:r w:rsidRPr="00A1701C">
        <w:rPr>
          <w:rFonts w:ascii="Verdana" w:hAnsi="Verdana"/>
          <w:sz w:val="20"/>
        </w:rPr>
        <w:t>.</w:t>
      </w:r>
      <w:r w:rsidR="00F711EF">
        <w:rPr>
          <w:rFonts w:ascii="Verdana" w:hAnsi="Verdana"/>
          <w:sz w:val="20"/>
        </w:rPr>
        <w:t xml:space="preserve"> </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Atashgahi, S., Maphosa, F., Do</w:t>
      </w:r>
      <w:r w:rsidRPr="00A1701C">
        <w:rPr>
          <w:rFonts w:ascii="Arial" w:hAnsi="Arial" w:cs="Arial"/>
          <w:sz w:val="20"/>
        </w:rPr>
        <w:t>ǧ</w:t>
      </w:r>
      <w:r w:rsidRPr="00A1701C">
        <w:rPr>
          <w:rFonts w:ascii="Verdana" w:hAnsi="Verdana"/>
          <w:sz w:val="20"/>
        </w:rPr>
        <w:t xml:space="preserve">an, E., Smidt, H., Springael, D., and Dejonghe, W. (2013) Small-scale oxygen distribution determines the vinyl chloride biodegradation pathway in surficial sediments of riverbed hyporheic zones. </w:t>
      </w:r>
      <w:r w:rsidRPr="00A1701C">
        <w:rPr>
          <w:rFonts w:ascii="Verdana" w:hAnsi="Verdana"/>
          <w:i/>
          <w:sz w:val="20"/>
        </w:rPr>
        <w:t>FEMS Microbiol Ecol</w:t>
      </w:r>
      <w:r w:rsidRPr="00A1701C">
        <w:rPr>
          <w:rFonts w:ascii="Verdana" w:hAnsi="Verdana"/>
          <w:sz w:val="20"/>
        </w:rPr>
        <w:t xml:space="preserve"> </w:t>
      </w:r>
      <w:r w:rsidRPr="00A1701C">
        <w:rPr>
          <w:rFonts w:ascii="Verdana" w:hAnsi="Verdana"/>
          <w:b/>
          <w:sz w:val="20"/>
        </w:rPr>
        <w:t>84</w:t>
      </w:r>
      <w:r w:rsidRPr="00A1701C">
        <w:rPr>
          <w:rFonts w:ascii="Verdana" w:hAnsi="Verdana"/>
          <w:sz w:val="20"/>
        </w:rPr>
        <w:t>: 133-142.</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Bernardet, J.F., and Grimont, P.A.D. (1989) Deoxyribonucleic acid relatedness and phenotypic characterization of </w:t>
      </w:r>
      <w:r w:rsidRPr="00A1701C">
        <w:rPr>
          <w:rFonts w:ascii="Verdana" w:hAnsi="Verdana"/>
          <w:i/>
          <w:sz w:val="20"/>
        </w:rPr>
        <w:t>Flexibacter columnaris</w:t>
      </w:r>
      <w:r w:rsidRPr="00A1701C">
        <w:rPr>
          <w:rFonts w:ascii="Verdana" w:hAnsi="Verdana"/>
          <w:sz w:val="20"/>
        </w:rPr>
        <w:t xml:space="preserve"> sp. nov., nom. rev., </w:t>
      </w:r>
      <w:r w:rsidRPr="00A1701C">
        <w:rPr>
          <w:rFonts w:ascii="Verdana" w:hAnsi="Verdana"/>
          <w:i/>
          <w:sz w:val="20"/>
        </w:rPr>
        <w:t>Flexibacter psychrophilus</w:t>
      </w:r>
      <w:r w:rsidRPr="00A1701C">
        <w:rPr>
          <w:rFonts w:ascii="Verdana" w:hAnsi="Verdana"/>
          <w:sz w:val="20"/>
        </w:rPr>
        <w:t xml:space="preserve"> sp. nov., nom. rev., and </w:t>
      </w:r>
      <w:r w:rsidRPr="00A1701C">
        <w:rPr>
          <w:rFonts w:ascii="Verdana" w:hAnsi="Verdana"/>
          <w:i/>
          <w:sz w:val="20"/>
        </w:rPr>
        <w:t>Flexibacter maritimus</w:t>
      </w:r>
      <w:r w:rsidRPr="00A1701C">
        <w:rPr>
          <w:rFonts w:ascii="Verdana" w:hAnsi="Verdana"/>
          <w:sz w:val="20"/>
        </w:rPr>
        <w:t xml:space="preserve"> Wakabayashi, Hikida, and Masumura 1986. </w:t>
      </w:r>
      <w:r w:rsidRPr="00A1701C">
        <w:rPr>
          <w:rFonts w:ascii="Verdana" w:hAnsi="Verdana"/>
          <w:i/>
          <w:sz w:val="20"/>
        </w:rPr>
        <w:t>Int J Syst Bacteriol</w:t>
      </w:r>
      <w:r w:rsidRPr="00A1701C">
        <w:rPr>
          <w:rFonts w:ascii="Verdana" w:hAnsi="Verdana"/>
          <w:sz w:val="20"/>
        </w:rPr>
        <w:t xml:space="preserve"> </w:t>
      </w:r>
      <w:r w:rsidRPr="00A1701C">
        <w:rPr>
          <w:rFonts w:ascii="Verdana" w:hAnsi="Verdana"/>
          <w:b/>
          <w:sz w:val="20"/>
        </w:rPr>
        <w:t>39</w:t>
      </w:r>
      <w:r w:rsidRPr="00A1701C">
        <w:rPr>
          <w:rFonts w:ascii="Verdana" w:hAnsi="Verdana"/>
          <w:sz w:val="20"/>
        </w:rPr>
        <w:t>: 346-354.</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Bernardet, J.F., Segers, P., Vancanneyt, M., Berthe, F., Kersters, K., and Vandamme, P. (1996) Cutting a gordian knot: Emended classification and description of the genus </w:t>
      </w:r>
      <w:r w:rsidRPr="00A1701C">
        <w:rPr>
          <w:rFonts w:ascii="Verdana" w:hAnsi="Verdana"/>
          <w:i/>
          <w:sz w:val="20"/>
        </w:rPr>
        <w:t>Flavobacterium</w:t>
      </w:r>
      <w:r w:rsidRPr="00A1701C">
        <w:rPr>
          <w:rFonts w:ascii="Verdana" w:hAnsi="Verdana"/>
          <w:sz w:val="20"/>
        </w:rPr>
        <w:t>, emended description of the family Flavobacteriaceae, and proposal of</w:t>
      </w:r>
      <w:r w:rsidRPr="00A1701C">
        <w:rPr>
          <w:rFonts w:ascii="Verdana" w:hAnsi="Verdana"/>
          <w:i/>
          <w:sz w:val="20"/>
        </w:rPr>
        <w:t xml:space="preserve"> Flavobacterium hydatis</w:t>
      </w:r>
      <w:r w:rsidRPr="00A1701C">
        <w:rPr>
          <w:rFonts w:ascii="Verdana" w:hAnsi="Verdana"/>
          <w:sz w:val="20"/>
        </w:rPr>
        <w:t xml:space="preserve"> nom. nov. (basonym, </w:t>
      </w:r>
      <w:r w:rsidRPr="00A1701C">
        <w:rPr>
          <w:rFonts w:ascii="Verdana" w:hAnsi="Verdana"/>
          <w:i/>
          <w:sz w:val="20"/>
        </w:rPr>
        <w:t>Cytophaga aquatilis</w:t>
      </w:r>
      <w:r w:rsidRPr="00A1701C">
        <w:rPr>
          <w:rFonts w:ascii="Verdana" w:hAnsi="Verdana"/>
          <w:sz w:val="20"/>
        </w:rPr>
        <w:t xml:space="preserve"> Strohl and Tait 1978). </w:t>
      </w:r>
      <w:r w:rsidRPr="00A1701C">
        <w:rPr>
          <w:rFonts w:ascii="Verdana" w:hAnsi="Verdana"/>
          <w:i/>
          <w:sz w:val="20"/>
        </w:rPr>
        <w:t>Int J Syst Bacteriol</w:t>
      </w:r>
      <w:r w:rsidRPr="00A1701C">
        <w:rPr>
          <w:rFonts w:ascii="Verdana" w:hAnsi="Verdana"/>
          <w:sz w:val="20"/>
        </w:rPr>
        <w:t xml:space="preserve"> </w:t>
      </w:r>
      <w:r w:rsidRPr="00A1701C">
        <w:rPr>
          <w:rFonts w:ascii="Verdana" w:hAnsi="Verdana"/>
          <w:b/>
          <w:sz w:val="20"/>
        </w:rPr>
        <w:t>46</w:t>
      </w:r>
      <w:r w:rsidRPr="00A1701C">
        <w:rPr>
          <w:rFonts w:ascii="Verdana" w:hAnsi="Verdana"/>
          <w:sz w:val="20"/>
        </w:rPr>
        <w:t>: 128-148.</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Biebl, H. (2001) Fermentation of glycerol by </w:t>
      </w:r>
      <w:r w:rsidRPr="00A1701C">
        <w:rPr>
          <w:rFonts w:ascii="Verdana" w:hAnsi="Verdana"/>
          <w:i/>
          <w:sz w:val="20"/>
        </w:rPr>
        <w:t>Clostridium pasteurianum</w:t>
      </w:r>
      <w:r w:rsidRPr="00A1701C">
        <w:rPr>
          <w:rFonts w:ascii="Verdana" w:hAnsi="Verdana"/>
          <w:sz w:val="20"/>
        </w:rPr>
        <w:t xml:space="preserve"> - Batch and continuous culture studies. </w:t>
      </w:r>
      <w:r w:rsidRPr="00A1701C">
        <w:rPr>
          <w:rFonts w:ascii="Verdana" w:hAnsi="Verdana"/>
          <w:i/>
          <w:sz w:val="20"/>
        </w:rPr>
        <w:t>J Ind Microbiol Biotechnol</w:t>
      </w:r>
      <w:r w:rsidRPr="00A1701C">
        <w:rPr>
          <w:rFonts w:ascii="Verdana" w:hAnsi="Verdana"/>
          <w:sz w:val="20"/>
        </w:rPr>
        <w:t xml:space="preserve"> </w:t>
      </w:r>
      <w:r w:rsidRPr="00A1701C">
        <w:rPr>
          <w:rFonts w:ascii="Verdana" w:hAnsi="Verdana"/>
          <w:b/>
          <w:sz w:val="20"/>
        </w:rPr>
        <w:t>27</w:t>
      </w:r>
      <w:r w:rsidRPr="00A1701C">
        <w:rPr>
          <w:rFonts w:ascii="Verdana" w:hAnsi="Verdana"/>
          <w:sz w:val="20"/>
        </w:rPr>
        <w:t>: 18-26.</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Bowman, K.S., Moe, W.M., Rash, B.A., Bae, H.S., and Rainey, F.A. (2006) Bacterial diversity of an acidic Louisiana groundwater contaminated by dense nonaqueous-phase liquid containing chloroethanes and other solvents. </w:t>
      </w:r>
      <w:r w:rsidRPr="00A1701C">
        <w:rPr>
          <w:rFonts w:ascii="Verdana" w:hAnsi="Verdana"/>
          <w:i/>
          <w:sz w:val="20"/>
        </w:rPr>
        <w:t>FEMS Microbiol Ecol</w:t>
      </w:r>
      <w:r w:rsidRPr="00A1701C">
        <w:rPr>
          <w:rFonts w:ascii="Verdana" w:hAnsi="Verdana"/>
          <w:sz w:val="20"/>
        </w:rPr>
        <w:t xml:space="preserve"> </w:t>
      </w:r>
      <w:r w:rsidRPr="00A1701C">
        <w:rPr>
          <w:rFonts w:ascii="Verdana" w:hAnsi="Verdana"/>
          <w:b/>
          <w:sz w:val="20"/>
        </w:rPr>
        <w:t>58</w:t>
      </w:r>
      <w:r w:rsidRPr="00A1701C">
        <w:rPr>
          <w:rFonts w:ascii="Verdana" w:hAnsi="Verdana"/>
          <w:sz w:val="20"/>
        </w:rPr>
        <w:t>: 120-133.</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Briée, C., Moreira, D., and López-García, P. (2007) Archaeal and bacterial community composition of sediment and plankton from a suboxic freshwater pond. </w:t>
      </w:r>
      <w:r w:rsidRPr="00A1701C">
        <w:rPr>
          <w:rFonts w:ascii="Verdana" w:hAnsi="Verdana"/>
          <w:i/>
          <w:sz w:val="20"/>
        </w:rPr>
        <w:t>Res Microbiol</w:t>
      </w:r>
      <w:r w:rsidRPr="00A1701C">
        <w:rPr>
          <w:rFonts w:ascii="Verdana" w:hAnsi="Verdana"/>
          <w:sz w:val="20"/>
        </w:rPr>
        <w:t xml:space="preserve"> </w:t>
      </w:r>
      <w:r w:rsidRPr="00A1701C">
        <w:rPr>
          <w:rFonts w:ascii="Verdana" w:hAnsi="Verdana"/>
          <w:b/>
          <w:sz w:val="20"/>
        </w:rPr>
        <w:t>158</w:t>
      </w:r>
      <w:r w:rsidRPr="00A1701C">
        <w:rPr>
          <w:rFonts w:ascii="Verdana" w:hAnsi="Verdana"/>
          <w:sz w:val="20"/>
        </w:rPr>
        <w:t>: 213-227.</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Brown, C.T., Hug, L.A., Thomas, B.C., Sharon, I., Castelle, C.J., Singh, A. et al. (2015) Unusual biology across a group comprising more than 15% of domain Bacteria. </w:t>
      </w:r>
      <w:r w:rsidRPr="00A1701C">
        <w:rPr>
          <w:rFonts w:ascii="Verdana" w:hAnsi="Verdana"/>
          <w:i/>
          <w:sz w:val="20"/>
        </w:rPr>
        <w:t>Nature</w:t>
      </w:r>
      <w:r w:rsidRPr="00A1701C">
        <w:rPr>
          <w:rFonts w:ascii="Verdana" w:hAnsi="Verdana"/>
          <w:sz w:val="20"/>
        </w:rPr>
        <w:t xml:space="preserve"> </w:t>
      </w:r>
      <w:r w:rsidRPr="00A1701C">
        <w:rPr>
          <w:rFonts w:ascii="Verdana" w:hAnsi="Verdana"/>
          <w:b/>
          <w:sz w:val="20"/>
        </w:rPr>
        <w:t>523</w:t>
      </w:r>
      <w:r w:rsidRPr="00A1701C">
        <w:rPr>
          <w:rFonts w:ascii="Verdana" w:hAnsi="Verdana"/>
          <w:sz w:val="20"/>
        </w:rPr>
        <w:t>: 208-211.</w:t>
      </w:r>
    </w:p>
    <w:p w:rsidR="00F711EF" w:rsidRPr="00A1701C" w:rsidRDefault="00F711E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Campbell, B.J., Engel, A.S., Porter, M.L., and Takai, K. (2006) The versatile ε-proteobacteria: Key players in sulphidic habitats. </w:t>
      </w:r>
      <w:r w:rsidRPr="00A1701C">
        <w:rPr>
          <w:rFonts w:ascii="Verdana" w:hAnsi="Verdana"/>
          <w:i/>
          <w:sz w:val="20"/>
        </w:rPr>
        <w:t>Nat Rev Microbiol</w:t>
      </w:r>
      <w:r w:rsidRPr="00A1701C">
        <w:rPr>
          <w:rFonts w:ascii="Verdana" w:hAnsi="Verdana"/>
          <w:sz w:val="20"/>
        </w:rPr>
        <w:t xml:space="preserve"> </w:t>
      </w:r>
      <w:r w:rsidRPr="00A1701C">
        <w:rPr>
          <w:rFonts w:ascii="Verdana" w:hAnsi="Verdana"/>
          <w:b/>
          <w:sz w:val="20"/>
        </w:rPr>
        <w:t>4</w:t>
      </w:r>
      <w:r w:rsidRPr="00A1701C">
        <w:rPr>
          <w:rFonts w:ascii="Verdana" w:hAnsi="Verdana"/>
          <w:sz w:val="20"/>
        </w:rPr>
        <w:t>: 458-468.</w:t>
      </w:r>
    </w:p>
    <w:p w:rsidR="002B2C31" w:rsidRPr="00A1701C" w:rsidRDefault="002B2C31"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Canfield, D.E. (2004) The evolution of the Earth surface sulfur reservoir. </w:t>
      </w:r>
      <w:r w:rsidRPr="00A1701C">
        <w:rPr>
          <w:rFonts w:ascii="Verdana" w:hAnsi="Verdana"/>
          <w:i/>
          <w:sz w:val="20"/>
        </w:rPr>
        <w:t>Am J Sci</w:t>
      </w:r>
      <w:r w:rsidRPr="00A1701C">
        <w:rPr>
          <w:rFonts w:ascii="Verdana" w:hAnsi="Verdana"/>
          <w:sz w:val="20"/>
        </w:rPr>
        <w:t xml:space="preserve"> </w:t>
      </w:r>
      <w:r w:rsidRPr="00A1701C">
        <w:rPr>
          <w:rFonts w:ascii="Verdana" w:hAnsi="Verdana"/>
          <w:b/>
          <w:sz w:val="20"/>
        </w:rPr>
        <w:t>304</w:t>
      </w:r>
      <w:r w:rsidRPr="00A1701C">
        <w:rPr>
          <w:rFonts w:ascii="Verdana" w:hAnsi="Verdana"/>
          <w:sz w:val="20"/>
        </w:rPr>
        <w:t>: 839-861.</w:t>
      </w:r>
    </w:p>
    <w:p w:rsidR="002B2C31" w:rsidRPr="00A1701C" w:rsidRDefault="002B2C31"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Caporaso, J.G., Kuczynski, J., Stombaugh, J., Bittinger, K., Bushman, F.D., Costello, E.K. et al. (2010) QIIME allows analysis of high-throughput community sequencing data. </w:t>
      </w:r>
      <w:r w:rsidRPr="00A1701C">
        <w:rPr>
          <w:rFonts w:ascii="Verdana" w:hAnsi="Verdana"/>
          <w:i/>
          <w:sz w:val="20"/>
        </w:rPr>
        <w:t>Nature Methods</w:t>
      </w:r>
      <w:r w:rsidRPr="00A1701C">
        <w:rPr>
          <w:rFonts w:ascii="Verdana" w:hAnsi="Verdana"/>
          <w:sz w:val="20"/>
        </w:rPr>
        <w:t xml:space="preserve"> </w:t>
      </w:r>
      <w:r w:rsidRPr="00A1701C">
        <w:rPr>
          <w:rFonts w:ascii="Verdana" w:hAnsi="Verdana"/>
          <w:b/>
          <w:sz w:val="20"/>
        </w:rPr>
        <w:t>7</w:t>
      </w:r>
      <w:r w:rsidRPr="00A1701C">
        <w:rPr>
          <w:rFonts w:ascii="Verdana" w:hAnsi="Verdana"/>
          <w:sz w:val="20"/>
        </w:rPr>
        <w:t>: 335-336.</w:t>
      </w:r>
    </w:p>
    <w:p w:rsidR="002B2C31" w:rsidRPr="00A1701C" w:rsidRDefault="002B2C31"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Clarke, K.R. (1993) Non-parametric multivariate analyses of changes in community structure. </w:t>
      </w:r>
      <w:r w:rsidRPr="00A1701C">
        <w:rPr>
          <w:rFonts w:ascii="Verdana" w:hAnsi="Verdana"/>
          <w:i/>
          <w:sz w:val="20"/>
        </w:rPr>
        <w:t>Aust J Ecol</w:t>
      </w:r>
      <w:r w:rsidRPr="00A1701C">
        <w:rPr>
          <w:rFonts w:ascii="Verdana" w:hAnsi="Verdana"/>
          <w:sz w:val="20"/>
        </w:rPr>
        <w:t xml:space="preserve"> </w:t>
      </w:r>
      <w:r w:rsidRPr="00A1701C">
        <w:rPr>
          <w:rFonts w:ascii="Verdana" w:hAnsi="Verdana"/>
          <w:b/>
          <w:sz w:val="20"/>
        </w:rPr>
        <w:t>18</w:t>
      </w:r>
      <w:r w:rsidRPr="00A1701C">
        <w:rPr>
          <w:rFonts w:ascii="Verdana" w:hAnsi="Verdana"/>
          <w:sz w:val="20"/>
        </w:rPr>
        <w:t>: 117-143.</w:t>
      </w:r>
    </w:p>
    <w:p w:rsidR="002B2C31" w:rsidRPr="00A1701C" w:rsidRDefault="002B2C31"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Damgaard, I., Bjerg, P.L., Jacobsen, C.S., Tsitonaki, A., Kerrn-Jespersen, H., and Broholm, M.M. (2013) Performance of </w:t>
      </w:r>
      <w:r w:rsidR="0046026C">
        <w:rPr>
          <w:rFonts w:ascii="Verdana" w:hAnsi="Verdana"/>
          <w:sz w:val="20"/>
        </w:rPr>
        <w:t>f</w:t>
      </w:r>
      <w:r w:rsidR="0046026C" w:rsidRPr="00A1701C">
        <w:rPr>
          <w:rFonts w:ascii="Verdana" w:hAnsi="Verdana"/>
          <w:sz w:val="20"/>
        </w:rPr>
        <w:t>ull</w:t>
      </w:r>
      <w:r w:rsidRPr="00A1701C">
        <w:rPr>
          <w:rFonts w:ascii="Verdana" w:hAnsi="Verdana"/>
          <w:sz w:val="20"/>
        </w:rPr>
        <w:t>-</w:t>
      </w:r>
      <w:r w:rsidR="0046026C">
        <w:rPr>
          <w:rFonts w:ascii="Verdana" w:hAnsi="Verdana"/>
          <w:sz w:val="20"/>
        </w:rPr>
        <w:t>s</w:t>
      </w:r>
      <w:r w:rsidR="0046026C" w:rsidRPr="00A1701C">
        <w:rPr>
          <w:rFonts w:ascii="Verdana" w:hAnsi="Verdana"/>
          <w:sz w:val="20"/>
        </w:rPr>
        <w:t xml:space="preserve">cale </w:t>
      </w:r>
      <w:r w:rsidR="0046026C">
        <w:rPr>
          <w:rFonts w:ascii="Verdana" w:hAnsi="Verdana"/>
          <w:sz w:val="20"/>
        </w:rPr>
        <w:t>e</w:t>
      </w:r>
      <w:r w:rsidR="0046026C" w:rsidRPr="00A1701C">
        <w:rPr>
          <w:rFonts w:ascii="Verdana" w:hAnsi="Verdana"/>
          <w:sz w:val="20"/>
        </w:rPr>
        <w:t xml:space="preserve">nhanced </w:t>
      </w:r>
      <w:r w:rsidR="0046026C">
        <w:rPr>
          <w:rFonts w:ascii="Verdana" w:hAnsi="Verdana"/>
          <w:sz w:val="20"/>
        </w:rPr>
        <w:t>r</w:t>
      </w:r>
      <w:r w:rsidR="0046026C" w:rsidRPr="00A1701C">
        <w:rPr>
          <w:rFonts w:ascii="Verdana" w:hAnsi="Verdana"/>
          <w:sz w:val="20"/>
        </w:rPr>
        <w:t xml:space="preserve">eductive </w:t>
      </w:r>
      <w:r w:rsidR="0046026C">
        <w:rPr>
          <w:rFonts w:ascii="Verdana" w:hAnsi="Verdana"/>
          <w:sz w:val="20"/>
        </w:rPr>
        <w:t>d</w:t>
      </w:r>
      <w:r w:rsidR="0046026C" w:rsidRPr="00A1701C">
        <w:rPr>
          <w:rFonts w:ascii="Verdana" w:hAnsi="Verdana"/>
          <w:sz w:val="20"/>
        </w:rPr>
        <w:t xml:space="preserve">echlorination </w:t>
      </w:r>
      <w:r w:rsidRPr="00A1701C">
        <w:rPr>
          <w:rFonts w:ascii="Verdana" w:hAnsi="Verdana"/>
          <w:sz w:val="20"/>
        </w:rPr>
        <w:t xml:space="preserve">in </w:t>
      </w:r>
      <w:r w:rsidR="0046026C">
        <w:rPr>
          <w:rFonts w:ascii="Verdana" w:hAnsi="Verdana"/>
          <w:sz w:val="20"/>
        </w:rPr>
        <w:t>c</w:t>
      </w:r>
      <w:r w:rsidR="0046026C" w:rsidRPr="00A1701C">
        <w:rPr>
          <w:rFonts w:ascii="Verdana" w:hAnsi="Verdana"/>
          <w:sz w:val="20"/>
        </w:rPr>
        <w:t xml:space="preserve">lay </w:t>
      </w:r>
      <w:r w:rsidR="0046026C">
        <w:rPr>
          <w:rFonts w:ascii="Verdana" w:hAnsi="Verdana"/>
          <w:sz w:val="20"/>
        </w:rPr>
        <w:t>t</w:t>
      </w:r>
      <w:r w:rsidR="0046026C" w:rsidRPr="00A1701C">
        <w:rPr>
          <w:rFonts w:ascii="Verdana" w:hAnsi="Verdana"/>
          <w:sz w:val="20"/>
        </w:rPr>
        <w:t>ill</w:t>
      </w:r>
      <w:r w:rsidRPr="00A1701C">
        <w:rPr>
          <w:rFonts w:ascii="Verdana" w:hAnsi="Verdana"/>
          <w:sz w:val="20"/>
        </w:rPr>
        <w:t xml:space="preserve">. </w:t>
      </w:r>
      <w:r w:rsidRPr="00A1701C">
        <w:rPr>
          <w:rFonts w:ascii="Verdana" w:hAnsi="Verdana"/>
          <w:i/>
          <w:sz w:val="20"/>
        </w:rPr>
        <w:t>Groundwater Monit Remediat</w:t>
      </w:r>
      <w:r w:rsidRPr="00A1701C">
        <w:rPr>
          <w:rFonts w:ascii="Verdana" w:hAnsi="Verdana"/>
          <w:sz w:val="20"/>
        </w:rPr>
        <w:t xml:space="preserve"> </w:t>
      </w:r>
      <w:r w:rsidRPr="00A1701C">
        <w:rPr>
          <w:rFonts w:ascii="Verdana" w:hAnsi="Verdana"/>
          <w:b/>
          <w:sz w:val="20"/>
        </w:rPr>
        <w:t>33</w:t>
      </w:r>
      <w:r w:rsidRPr="00A1701C">
        <w:rPr>
          <w:rFonts w:ascii="Verdana" w:hAnsi="Verdana"/>
          <w:sz w:val="20"/>
        </w:rPr>
        <w:t>: 48-61.</w:t>
      </w:r>
    </w:p>
    <w:p w:rsidR="002B2C31" w:rsidRPr="00A1701C" w:rsidRDefault="002B2C31"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lastRenderedPageBreak/>
        <w:t xml:space="preserve">Daprato, R.C., Löffler, F.E., and Hughes, J.B. (2007) Comparative analysis of three tetrachloroethene to ethene halorespiring consortia suggests functional redundancy.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41</w:t>
      </w:r>
      <w:r w:rsidRPr="00A1701C">
        <w:rPr>
          <w:rFonts w:ascii="Verdana" w:hAnsi="Verdana"/>
          <w:sz w:val="20"/>
        </w:rPr>
        <w:t>: 2261-2269.</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Dejean S, G.I., Lê Cao K-A, Monget P. (2011) mixOmics: Omics data integration project. In: R Package version. 2-9.</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Dennis, P.C., Sleep, B.E., Fulthorpe, R.R., and Liss, S.N. (2003) Phylogenetic analysis of bacterial populations in an anaerobic microbial consortium capable of degrading saturation concentrations of tetrachloroethylene. </w:t>
      </w:r>
      <w:r w:rsidRPr="00A1701C">
        <w:rPr>
          <w:rFonts w:ascii="Verdana" w:hAnsi="Verdana"/>
          <w:i/>
          <w:sz w:val="20"/>
        </w:rPr>
        <w:t>Can J Microbiol</w:t>
      </w:r>
      <w:r w:rsidRPr="00A1701C">
        <w:rPr>
          <w:rFonts w:ascii="Verdana" w:hAnsi="Verdana"/>
          <w:sz w:val="20"/>
        </w:rPr>
        <w:t xml:space="preserve"> </w:t>
      </w:r>
      <w:r w:rsidRPr="00A1701C">
        <w:rPr>
          <w:rFonts w:ascii="Verdana" w:hAnsi="Verdana"/>
          <w:b/>
          <w:sz w:val="20"/>
        </w:rPr>
        <w:t>49</w:t>
      </w:r>
      <w:r w:rsidRPr="00A1701C">
        <w:rPr>
          <w:rFonts w:ascii="Verdana" w:hAnsi="Verdana"/>
          <w:sz w:val="20"/>
        </w:rPr>
        <w:t>: 15-27.</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Dojka, M.A., Hugenholtz, P., Haack, S.K., and Pace, N.R. (1998) Microbial diversity in a hydrocarbon- and chlorinated-solvent-contaminated aquifer undergoing intrinsic bioremediation. </w:t>
      </w:r>
      <w:r w:rsidRPr="00A1701C">
        <w:rPr>
          <w:rFonts w:ascii="Verdana" w:hAnsi="Verdana"/>
          <w:i/>
          <w:sz w:val="20"/>
        </w:rPr>
        <w:t>Appl Environ Microbiol</w:t>
      </w:r>
      <w:r w:rsidRPr="00A1701C">
        <w:rPr>
          <w:rFonts w:ascii="Verdana" w:hAnsi="Verdana"/>
          <w:sz w:val="20"/>
        </w:rPr>
        <w:t xml:space="preserve"> </w:t>
      </w:r>
      <w:r w:rsidRPr="00A1701C">
        <w:rPr>
          <w:rFonts w:ascii="Verdana" w:hAnsi="Verdana"/>
          <w:b/>
          <w:sz w:val="20"/>
        </w:rPr>
        <w:t>64</w:t>
      </w:r>
      <w:r w:rsidRPr="00A1701C">
        <w:rPr>
          <w:rFonts w:ascii="Verdana" w:hAnsi="Verdana"/>
          <w:sz w:val="20"/>
        </w:rPr>
        <w:t>: 3869-3877.</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Dugat-Bony, E., Biderre-Petit, C., Jaziri, F., David, M.M., Denonfoux, J., Lyon, D.Y. et al. (2012) In situ TCE degradation mediated by complex dehalorespiring communities during biostimulation processes. </w:t>
      </w:r>
      <w:r w:rsidRPr="00A1701C">
        <w:rPr>
          <w:rFonts w:ascii="Verdana" w:hAnsi="Verdana"/>
          <w:i/>
          <w:sz w:val="20"/>
        </w:rPr>
        <w:t>Microbial Biotechnol</w:t>
      </w:r>
      <w:r w:rsidRPr="00A1701C">
        <w:rPr>
          <w:rFonts w:ascii="Verdana" w:hAnsi="Verdana"/>
          <w:sz w:val="20"/>
        </w:rPr>
        <w:t xml:space="preserve"> </w:t>
      </w:r>
      <w:r w:rsidRPr="00A1701C">
        <w:rPr>
          <w:rFonts w:ascii="Verdana" w:hAnsi="Verdana"/>
          <w:b/>
          <w:sz w:val="20"/>
        </w:rPr>
        <w:t>5</w:t>
      </w:r>
      <w:r w:rsidRPr="00A1701C">
        <w:rPr>
          <w:rFonts w:ascii="Verdana" w:hAnsi="Verdana"/>
          <w:sz w:val="20"/>
        </w:rPr>
        <w:t>: 642-653.</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Duhamel, M., and Edwards, E.A. (2006) Microbial composition of chlorinated ethene-degrading cultures dominated by </w:t>
      </w:r>
      <w:r w:rsidRPr="00A1701C">
        <w:rPr>
          <w:rFonts w:ascii="Verdana" w:hAnsi="Verdana"/>
          <w:i/>
          <w:sz w:val="20"/>
        </w:rPr>
        <w:t>Dehalococcoides</w:t>
      </w:r>
      <w:r w:rsidRPr="00A1701C">
        <w:rPr>
          <w:rFonts w:ascii="Verdana" w:hAnsi="Verdana"/>
          <w:sz w:val="20"/>
        </w:rPr>
        <w:t xml:space="preserve">. </w:t>
      </w:r>
      <w:r w:rsidRPr="00A1701C">
        <w:rPr>
          <w:rFonts w:ascii="Verdana" w:hAnsi="Verdana"/>
          <w:i/>
          <w:sz w:val="20"/>
        </w:rPr>
        <w:t>FEMS Microbiol Ecol</w:t>
      </w:r>
      <w:r w:rsidRPr="00A1701C">
        <w:rPr>
          <w:rFonts w:ascii="Verdana" w:hAnsi="Verdana"/>
          <w:sz w:val="20"/>
        </w:rPr>
        <w:t xml:space="preserve"> </w:t>
      </w:r>
      <w:r w:rsidRPr="00A1701C">
        <w:rPr>
          <w:rFonts w:ascii="Verdana" w:hAnsi="Verdana"/>
          <w:b/>
          <w:sz w:val="20"/>
        </w:rPr>
        <w:t>58</w:t>
      </w:r>
      <w:r w:rsidRPr="00A1701C">
        <w:rPr>
          <w:rFonts w:ascii="Verdana" w:hAnsi="Verdana"/>
          <w:sz w:val="20"/>
        </w:rPr>
        <w:t>: 538-549.</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Duhamel, M., Mo, K., and Edwards, E.A. (2004) Characterization of a highly enriched </w:t>
      </w:r>
      <w:r w:rsidRPr="00A1701C">
        <w:rPr>
          <w:rFonts w:ascii="Verdana" w:hAnsi="Verdana"/>
          <w:i/>
          <w:sz w:val="20"/>
        </w:rPr>
        <w:t>Dehalococcoides</w:t>
      </w:r>
      <w:r w:rsidRPr="00A1701C">
        <w:rPr>
          <w:rFonts w:ascii="Verdana" w:hAnsi="Verdana"/>
          <w:sz w:val="20"/>
        </w:rPr>
        <w:t xml:space="preserve">-containing culture that grows on vinyl chloride and trichloroethene. </w:t>
      </w:r>
      <w:r w:rsidRPr="00A1701C">
        <w:rPr>
          <w:rFonts w:ascii="Verdana" w:hAnsi="Verdana"/>
          <w:i/>
          <w:sz w:val="20"/>
        </w:rPr>
        <w:t>Appl Environ Microbiol</w:t>
      </w:r>
      <w:r w:rsidRPr="00A1701C">
        <w:rPr>
          <w:rFonts w:ascii="Verdana" w:hAnsi="Verdana"/>
          <w:sz w:val="20"/>
        </w:rPr>
        <w:t xml:space="preserve"> </w:t>
      </w:r>
      <w:r w:rsidRPr="00A1701C">
        <w:rPr>
          <w:rFonts w:ascii="Verdana" w:hAnsi="Verdana"/>
          <w:b/>
          <w:sz w:val="20"/>
        </w:rPr>
        <w:t>70</w:t>
      </w:r>
      <w:r w:rsidRPr="00A1701C">
        <w:rPr>
          <w:rFonts w:ascii="Verdana" w:hAnsi="Verdana"/>
          <w:sz w:val="20"/>
        </w:rPr>
        <w:t>: 5538-5545.</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Eisenmann, E., Beuerle, J., Sulger, K., Kroneck, P.M.H., and Schumacher, W. (1995) Lithotrophic growth of </w:t>
      </w:r>
      <w:r w:rsidRPr="00A1701C">
        <w:rPr>
          <w:rFonts w:ascii="Verdana" w:hAnsi="Verdana"/>
          <w:i/>
          <w:sz w:val="20"/>
        </w:rPr>
        <w:t>Sulfurospirillum deleyianum</w:t>
      </w:r>
      <w:r w:rsidRPr="00A1701C">
        <w:rPr>
          <w:rFonts w:ascii="Verdana" w:hAnsi="Verdana"/>
          <w:sz w:val="20"/>
        </w:rPr>
        <w:t xml:space="preserve"> with sulfide as electron donor coupled to respiratory reduction of nitrate to ammonia. </w:t>
      </w:r>
      <w:r w:rsidRPr="00A1701C">
        <w:rPr>
          <w:rFonts w:ascii="Verdana" w:hAnsi="Verdana"/>
          <w:i/>
          <w:sz w:val="20"/>
        </w:rPr>
        <w:t>Arch Microbiol</w:t>
      </w:r>
      <w:r w:rsidRPr="00A1701C">
        <w:rPr>
          <w:rFonts w:ascii="Verdana" w:hAnsi="Verdana"/>
          <w:sz w:val="20"/>
        </w:rPr>
        <w:t xml:space="preserve"> </w:t>
      </w:r>
      <w:r w:rsidRPr="00A1701C">
        <w:rPr>
          <w:rFonts w:ascii="Verdana" w:hAnsi="Verdana"/>
          <w:b/>
          <w:sz w:val="20"/>
        </w:rPr>
        <w:t>164</w:t>
      </w:r>
      <w:r w:rsidRPr="00A1701C">
        <w:rPr>
          <w:rFonts w:ascii="Verdana" w:hAnsi="Verdana"/>
          <w:sz w:val="20"/>
        </w:rPr>
        <w:t>: 180-185.</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Ellis, D.E., Lutz, E.J., Odom, J.M., Buchanan Jr, R.J., Bartlett, C.L., Lee, M.D. et al. (2000) Bioaugmentation for accelerated in situ anaerobic bioremediation.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34</w:t>
      </w:r>
      <w:r w:rsidRPr="00A1701C">
        <w:rPr>
          <w:rFonts w:ascii="Verdana" w:hAnsi="Verdana"/>
          <w:sz w:val="20"/>
        </w:rPr>
        <w:t>: 2254-2260.</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Elshahed, M.S., Najar, F.Z., Aycock, M., Qu, C., Roe, B.A., and Krumholz, L.R. (2005) Metagenomic analysis of the microbial community at Zodletone Spring (Oklahoma): Insights into the genome of a member of the novel candidate division OD1. </w:t>
      </w:r>
      <w:r w:rsidRPr="00A1701C">
        <w:rPr>
          <w:rFonts w:ascii="Verdana" w:hAnsi="Verdana"/>
          <w:i/>
          <w:sz w:val="20"/>
        </w:rPr>
        <w:t>Appl Environ Microbiol</w:t>
      </w:r>
      <w:r w:rsidRPr="00A1701C">
        <w:rPr>
          <w:rFonts w:ascii="Verdana" w:hAnsi="Verdana"/>
          <w:sz w:val="20"/>
        </w:rPr>
        <w:t xml:space="preserve"> </w:t>
      </w:r>
      <w:r w:rsidRPr="00A1701C">
        <w:rPr>
          <w:rFonts w:ascii="Verdana" w:hAnsi="Verdana"/>
          <w:b/>
          <w:sz w:val="20"/>
        </w:rPr>
        <w:t>71</w:t>
      </w:r>
      <w:r w:rsidRPr="00A1701C">
        <w:rPr>
          <w:rFonts w:ascii="Verdana" w:hAnsi="Verdana"/>
          <w:sz w:val="20"/>
        </w:rPr>
        <w:t>: 7598-7602.</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Freeborn, R.A., West, K.A., Bhupathiraju, V.K., Chauhan, S., Rahm, B.G., Richardson, R.E., and Alvarez-Cohen, L. (2005) Phylogenetic analysis of TCE-dechlorinating consortia enriched on a variety of electron donors.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39</w:t>
      </w:r>
      <w:r w:rsidRPr="00A1701C">
        <w:rPr>
          <w:rFonts w:ascii="Verdana" w:hAnsi="Verdana"/>
          <w:sz w:val="20"/>
        </w:rPr>
        <w:t>: 8358-8368.</w:t>
      </w:r>
    </w:p>
    <w:p w:rsidR="00E14E42" w:rsidRPr="00A1701C" w:rsidRDefault="00E14E42" w:rsidP="00841836">
      <w:pPr>
        <w:pStyle w:val="EndNoteBibliography"/>
        <w:rPr>
          <w:rFonts w:ascii="Verdana" w:hAnsi="Verdana"/>
          <w:sz w:val="20"/>
        </w:rPr>
      </w:pPr>
    </w:p>
    <w:p w:rsidR="00841836" w:rsidRPr="00411E2D" w:rsidRDefault="00841836" w:rsidP="00841836">
      <w:pPr>
        <w:pStyle w:val="EndNoteBibliography"/>
        <w:rPr>
          <w:rFonts w:ascii="Verdana" w:hAnsi="Verdana"/>
          <w:sz w:val="20"/>
          <w:lang w:val="nl-NL"/>
        </w:rPr>
      </w:pPr>
      <w:r w:rsidRPr="00A1701C">
        <w:rPr>
          <w:rFonts w:ascii="Verdana" w:hAnsi="Verdana"/>
          <w:sz w:val="20"/>
        </w:rPr>
        <w:t xml:space="preserve">Gihring, T.M., Zhang, G., Brandt, C.C., Brooks, S.C., Campbell, J.H., Carroll, S. et al. (2011) A limited microbial consortium is responsible for extended bioreduction of uranium in a contaminated aquifer. </w:t>
      </w:r>
      <w:r w:rsidRPr="00411E2D">
        <w:rPr>
          <w:rFonts w:ascii="Verdana" w:hAnsi="Verdana"/>
          <w:i/>
          <w:sz w:val="20"/>
          <w:lang w:val="nl-NL"/>
        </w:rPr>
        <w:t>Appl Environ Microbiol</w:t>
      </w:r>
      <w:r w:rsidRPr="00411E2D">
        <w:rPr>
          <w:rFonts w:ascii="Verdana" w:hAnsi="Verdana"/>
          <w:sz w:val="20"/>
          <w:lang w:val="nl-NL"/>
        </w:rPr>
        <w:t xml:space="preserve"> </w:t>
      </w:r>
      <w:r w:rsidRPr="00411E2D">
        <w:rPr>
          <w:rFonts w:ascii="Verdana" w:hAnsi="Verdana"/>
          <w:b/>
          <w:sz w:val="20"/>
          <w:lang w:val="nl-NL"/>
        </w:rPr>
        <w:t>77</w:t>
      </w:r>
      <w:r w:rsidRPr="00411E2D">
        <w:rPr>
          <w:rFonts w:ascii="Verdana" w:hAnsi="Verdana"/>
          <w:sz w:val="20"/>
          <w:lang w:val="nl-NL"/>
        </w:rPr>
        <w:t>: 5955-5965.</w:t>
      </w:r>
    </w:p>
    <w:p w:rsidR="00E14E42" w:rsidRPr="00411E2D" w:rsidRDefault="00E14E42" w:rsidP="00841836">
      <w:pPr>
        <w:pStyle w:val="EndNoteBibliography"/>
        <w:rPr>
          <w:rFonts w:ascii="Verdana" w:hAnsi="Verdana"/>
          <w:sz w:val="20"/>
          <w:lang w:val="nl-NL"/>
        </w:rPr>
      </w:pPr>
    </w:p>
    <w:p w:rsidR="00841836" w:rsidRPr="00411E2D" w:rsidRDefault="00841836" w:rsidP="00841836">
      <w:pPr>
        <w:pStyle w:val="EndNoteBibliography"/>
        <w:rPr>
          <w:rFonts w:ascii="Verdana" w:hAnsi="Verdana"/>
          <w:sz w:val="20"/>
          <w:lang w:val="nl-NL"/>
        </w:rPr>
      </w:pPr>
      <w:r w:rsidRPr="00411E2D">
        <w:rPr>
          <w:rFonts w:ascii="Verdana" w:hAnsi="Verdana"/>
          <w:sz w:val="20"/>
          <w:lang w:val="nl-NL"/>
        </w:rPr>
        <w:t xml:space="preserve">Goris, T., Schubert, T., Gadkari, J., Wubet, T., Tarkka, M., Buscot, F. et al. </w:t>
      </w:r>
      <w:r w:rsidRPr="00A1701C">
        <w:rPr>
          <w:rFonts w:ascii="Verdana" w:hAnsi="Verdana"/>
          <w:sz w:val="20"/>
        </w:rPr>
        <w:t xml:space="preserve">(2014) Insights into organohalide respiration and the versatile catabolism of </w:t>
      </w:r>
      <w:r w:rsidRPr="00A1701C">
        <w:rPr>
          <w:rFonts w:ascii="Verdana" w:hAnsi="Verdana"/>
          <w:i/>
          <w:sz w:val="20"/>
        </w:rPr>
        <w:t xml:space="preserve">Sulfurospirillum multivorans </w:t>
      </w:r>
      <w:r w:rsidRPr="00A1701C">
        <w:rPr>
          <w:rFonts w:ascii="Verdana" w:hAnsi="Verdana"/>
          <w:sz w:val="20"/>
        </w:rPr>
        <w:t xml:space="preserve">gained from comparative genomics and physiological studies. </w:t>
      </w:r>
      <w:r w:rsidRPr="00411E2D">
        <w:rPr>
          <w:rFonts w:ascii="Verdana" w:hAnsi="Verdana"/>
          <w:i/>
          <w:sz w:val="20"/>
          <w:lang w:val="nl-NL"/>
        </w:rPr>
        <w:t>Environ Microbiol</w:t>
      </w:r>
      <w:r w:rsidRPr="00411E2D">
        <w:rPr>
          <w:rFonts w:ascii="Verdana" w:hAnsi="Verdana"/>
          <w:sz w:val="20"/>
          <w:lang w:val="nl-NL"/>
        </w:rPr>
        <w:t xml:space="preserve"> </w:t>
      </w:r>
      <w:r w:rsidRPr="00411E2D">
        <w:rPr>
          <w:rFonts w:ascii="Verdana" w:hAnsi="Verdana"/>
          <w:b/>
          <w:sz w:val="20"/>
          <w:lang w:val="nl-NL"/>
        </w:rPr>
        <w:t>16</w:t>
      </w:r>
      <w:r w:rsidRPr="00411E2D">
        <w:rPr>
          <w:rFonts w:ascii="Verdana" w:hAnsi="Verdana"/>
          <w:sz w:val="20"/>
          <w:lang w:val="nl-NL"/>
        </w:rPr>
        <w:t>: 3562-3580.</w:t>
      </w:r>
    </w:p>
    <w:p w:rsidR="00E14E42" w:rsidRPr="00411E2D" w:rsidRDefault="00E14E42" w:rsidP="00841836">
      <w:pPr>
        <w:pStyle w:val="EndNoteBibliography"/>
        <w:rPr>
          <w:rFonts w:ascii="Verdana" w:hAnsi="Verdana"/>
          <w:sz w:val="20"/>
          <w:lang w:val="nl-NL"/>
        </w:rPr>
      </w:pPr>
    </w:p>
    <w:p w:rsidR="00841836" w:rsidRDefault="00841836" w:rsidP="00841836">
      <w:pPr>
        <w:pStyle w:val="EndNoteBibliography"/>
        <w:rPr>
          <w:rFonts w:ascii="Verdana" w:hAnsi="Verdana"/>
          <w:sz w:val="20"/>
        </w:rPr>
      </w:pPr>
      <w:r w:rsidRPr="00411E2D">
        <w:rPr>
          <w:rFonts w:ascii="Verdana" w:hAnsi="Verdana"/>
          <w:sz w:val="20"/>
          <w:lang w:val="nl-NL"/>
        </w:rPr>
        <w:t xml:space="preserve">Goris, T., Schiffmann, C.L., Gadkari, J., Schubert, T., Seifert, J., Jehmlich, N. et al. </w:t>
      </w:r>
      <w:r w:rsidRPr="00A1701C">
        <w:rPr>
          <w:rFonts w:ascii="Verdana" w:hAnsi="Verdana"/>
          <w:sz w:val="20"/>
        </w:rPr>
        <w:t>(2015) Proteomics of the organohalide-respiring Epsilonproteobacterium</w:t>
      </w:r>
      <w:r w:rsidRPr="00A1701C">
        <w:rPr>
          <w:rFonts w:ascii="Verdana" w:hAnsi="Verdana"/>
          <w:i/>
          <w:sz w:val="20"/>
        </w:rPr>
        <w:t xml:space="preserve"> Sulfurospirillum multivorans </w:t>
      </w:r>
      <w:r w:rsidRPr="00A1701C">
        <w:rPr>
          <w:rFonts w:ascii="Verdana" w:hAnsi="Verdana"/>
          <w:sz w:val="20"/>
        </w:rPr>
        <w:t xml:space="preserve">adapted to tetrachloroethene and other energy substrates. </w:t>
      </w:r>
      <w:r w:rsidRPr="00A1701C">
        <w:rPr>
          <w:rFonts w:ascii="Verdana" w:hAnsi="Verdana"/>
          <w:i/>
          <w:sz w:val="20"/>
        </w:rPr>
        <w:t>Sci Rep</w:t>
      </w:r>
      <w:r w:rsidRPr="00A1701C">
        <w:rPr>
          <w:rFonts w:ascii="Verdana" w:hAnsi="Verdana"/>
          <w:sz w:val="20"/>
        </w:rPr>
        <w:t xml:space="preserve"> </w:t>
      </w:r>
      <w:r w:rsidRPr="00A1701C">
        <w:rPr>
          <w:rFonts w:ascii="Verdana" w:hAnsi="Verdana"/>
          <w:b/>
          <w:sz w:val="20"/>
        </w:rPr>
        <w:t>5</w:t>
      </w:r>
      <w:r w:rsidR="00E14E42">
        <w:rPr>
          <w:rFonts w:ascii="Verdana" w:hAnsi="Verdana"/>
          <w:b/>
          <w:sz w:val="20"/>
        </w:rPr>
        <w:t xml:space="preserve">: </w:t>
      </w:r>
      <w:r w:rsidR="00E14E42" w:rsidRPr="00A1701C">
        <w:rPr>
          <w:rFonts w:ascii="Verdana" w:hAnsi="Verdana"/>
          <w:sz w:val="20"/>
        </w:rPr>
        <w:t>13794</w:t>
      </w:r>
      <w:r w:rsidRPr="00A1701C">
        <w:rPr>
          <w:rFonts w:ascii="Verdana" w:hAnsi="Verdana"/>
          <w:sz w:val="20"/>
        </w:rPr>
        <w:t>.</w:t>
      </w:r>
    </w:p>
    <w:p w:rsidR="00E14E42" w:rsidRPr="00A1701C" w:rsidRDefault="00E14E42" w:rsidP="00841836">
      <w:pPr>
        <w:pStyle w:val="EndNoteBibliography"/>
        <w:rPr>
          <w:rFonts w:ascii="Verdana" w:hAnsi="Verdana"/>
          <w:sz w:val="20"/>
        </w:rPr>
      </w:pPr>
    </w:p>
    <w:p w:rsidR="00841836" w:rsidRPr="00411E2D" w:rsidRDefault="00841836" w:rsidP="00841836">
      <w:pPr>
        <w:pStyle w:val="EndNoteBibliography"/>
        <w:rPr>
          <w:rFonts w:ascii="Verdana" w:hAnsi="Verdana"/>
          <w:sz w:val="20"/>
          <w:lang w:val="nl-NL"/>
        </w:rPr>
      </w:pPr>
      <w:r w:rsidRPr="00A1701C">
        <w:rPr>
          <w:rFonts w:ascii="Verdana" w:hAnsi="Verdana"/>
          <w:sz w:val="20"/>
        </w:rPr>
        <w:lastRenderedPageBreak/>
        <w:t xml:space="preserve">Gu, A.Z., Hedlund, B.P., Staley, J.T., Strand, S.E., and Stensel, H.D. (2004) Analysis and comparison of the microbial community structures of two enrichment cultures capable of reductively dechlorinating TCE and cis-DCE. </w:t>
      </w:r>
      <w:r w:rsidRPr="00411E2D">
        <w:rPr>
          <w:rFonts w:ascii="Verdana" w:hAnsi="Verdana"/>
          <w:i/>
          <w:sz w:val="20"/>
          <w:lang w:val="nl-NL"/>
        </w:rPr>
        <w:t>Environ Microbiol</w:t>
      </w:r>
      <w:r w:rsidRPr="00411E2D">
        <w:rPr>
          <w:rFonts w:ascii="Verdana" w:hAnsi="Verdana"/>
          <w:sz w:val="20"/>
          <w:lang w:val="nl-NL"/>
        </w:rPr>
        <w:t xml:space="preserve"> </w:t>
      </w:r>
      <w:r w:rsidRPr="00411E2D">
        <w:rPr>
          <w:rFonts w:ascii="Verdana" w:hAnsi="Verdana"/>
          <w:b/>
          <w:sz w:val="20"/>
          <w:lang w:val="nl-NL"/>
        </w:rPr>
        <w:t>6</w:t>
      </w:r>
      <w:r w:rsidRPr="00411E2D">
        <w:rPr>
          <w:rFonts w:ascii="Verdana" w:hAnsi="Verdana"/>
          <w:sz w:val="20"/>
          <w:lang w:val="nl-NL"/>
        </w:rPr>
        <w:t>: 45-54.</w:t>
      </w:r>
    </w:p>
    <w:p w:rsidR="00E14E42" w:rsidRPr="00411E2D" w:rsidRDefault="00E14E42" w:rsidP="00841836">
      <w:pPr>
        <w:pStyle w:val="EndNoteBibliography"/>
        <w:rPr>
          <w:rFonts w:ascii="Verdana" w:hAnsi="Verdana"/>
          <w:sz w:val="20"/>
          <w:lang w:val="nl-NL"/>
        </w:rPr>
      </w:pPr>
    </w:p>
    <w:p w:rsidR="00841836" w:rsidRDefault="00841836" w:rsidP="00841836">
      <w:pPr>
        <w:pStyle w:val="EndNoteBibliography"/>
        <w:rPr>
          <w:rFonts w:ascii="Verdana" w:hAnsi="Verdana"/>
          <w:sz w:val="20"/>
        </w:rPr>
      </w:pPr>
      <w:r w:rsidRPr="00411E2D">
        <w:rPr>
          <w:rFonts w:ascii="Verdana" w:hAnsi="Verdana"/>
          <w:sz w:val="20"/>
          <w:lang w:val="nl-NL"/>
        </w:rPr>
        <w:t xml:space="preserve">Hamonts, K., Kuhn, T., Maesen, M., Bronders, J., Lookman, R., Kalka, H. et al. </w:t>
      </w:r>
      <w:r w:rsidRPr="00A1701C">
        <w:rPr>
          <w:rFonts w:ascii="Verdana" w:hAnsi="Verdana"/>
          <w:sz w:val="20"/>
        </w:rPr>
        <w:t xml:space="preserve">(2009) Factors determining the attenuation of chlorinated aliphatic hydrocarbons in eutrophic river sediment impacted by discharging polluted groundwater.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43</w:t>
      </w:r>
      <w:r w:rsidRPr="00A1701C">
        <w:rPr>
          <w:rFonts w:ascii="Verdana" w:hAnsi="Verdana"/>
          <w:sz w:val="20"/>
        </w:rPr>
        <w:t>: 5270-5275.</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Handley, K.M., Wrighton, K.C., Piceno, Y.M., Andersen, G.L., DeSantis, T.Z., Williams, K.H. et al. (2012) High-density PhyloChip profiling of stimulated aquifer microbial communities reveals a complex response to acetate amendment. </w:t>
      </w:r>
      <w:r w:rsidR="00E14E42" w:rsidRPr="00A1701C">
        <w:rPr>
          <w:rFonts w:ascii="Verdana" w:hAnsi="Verdana"/>
          <w:i/>
          <w:sz w:val="20"/>
        </w:rPr>
        <w:t>F</w:t>
      </w:r>
      <w:r w:rsidR="00E14E42">
        <w:rPr>
          <w:rFonts w:ascii="Verdana" w:hAnsi="Verdana"/>
          <w:i/>
          <w:sz w:val="20"/>
        </w:rPr>
        <w:t>EMS</w:t>
      </w:r>
      <w:r w:rsidR="00E14E42" w:rsidRPr="00A1701C">
        <w:rPr>
          <w:rFonts w:ascii="Verdana" w:hAnsi="Verdana"/>
          <w:i/>
          <w:sz w:val="20"/>
        </w:rPr>
        <w:t xml:space="preserve"> </w:t>
      </w:r>
      <w:r w:rsidRPr="00A1701C">
        <w:rPr>
          <w:rFonts w:ascii="Verdana" w:hAnsi="Verdana"/>
          <w:i/>
          <w:sz w:val="20"/>
        </w:rPr>
        <w:t>Microbiol Ecol</w:t>
      </w:r>
      <w:r w:rsidRPr="00A1701C">
        <w:rPr>
          <w:rFonts w:ascii="Verdana" w:hAnsi="Verdana"/>
          <w:sz w:val="20"/>
        </w:rPr>
        <w:t xml:space="preserve"> </w:t>
      </w:r>
      <w:r w:rsidRPr="00A1701C">
        <w:rPr>
          <w:rFonts w:ascii="Verdana" w:hAnsi="Verdana"/>
          <w:b/>
          <w:sz w:val="20"/>
        </w:rPr>
        <w:t>81</w:t>
      </w:r>
      <w:r w:rsidRPr="00A1701C">
        <w:rPr>
          <w:rFonts w:ascii="Verdana" w:hAnsi="Verdana"/>
          <w:sz w:val="20"/>
        </w:rPr>
        <w:t>: 188-204.</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Handley, K.M., VerBerkmoes, N.C., Steefel, C.I., Williams, K.H., Sharon, I., Miller, C.S. et al. (2013) Biostimulation induces syntrophic interactions that impact C, S and N cycling in a sediment microbial community. </w:t>
      </w:r>
      <w:r w:rsidR="00E14E42" w:rsidRPr="00A1701C">
        <w:rPr>
          <w:rFonts w:ascii="Verdana" w:hAnsi="Verdana"/>
          <w:i/>
          <w:sz w:val="20"/>
        </w:rPr>
        <w:t>I</w:t>
      </w:r>
      <w:r w:rsidR="00E14E42">
        <w:rPr>
          <w:rFonts w:ascii="Verdana" w:hAnsi="Verdana"/>
          <w:i/>
          <w:sz w:val="20"/>
        </w:rPr>
        <w:t>SME</w:t>
      </w:r>
      <w:r w:rsidR="00E14E42" w:rsidRPr="00A1701C">
        <w:rPr>
          <w:rFonts w:ascii="Verdana" w:hAnsi="Verdana"/>
          <w:i/>
          <w:sz w:val="20"/>
        </w:rPr>
        <w:t xml:space="preserve"> </w:t>
      </w:r>
      <w:r w:rsidRPr="00A1701C">
        <w:rPr>
          <w:rFonts w:ascii="Verdana" w:hAnsi="Verdana"/>
          <w:i/>
          <w:sz w:val="20"/>
        </w:rPr>
        <w:t>J</w:t>
      </w:r>
      <w:r w:rsidRPr="00A1701C">
        <w:rPr>
          <w:rFonts w:ascii="Verdana" w:hAnsi="Verdana"/>
          <w:sz w:val="20"/>
        </w:rPr>
        <w:t xml:space="preserve"> </w:t>
      </w:r>
      <w:r w:rsidRPr="00A1701C">
        <w:rPr>
          <w:rFonts w:ascii="Verdana" w:hAnsi="Verdana"/>
          <w:b/>
          <w:sz w:val="20"/>
        </w:rPr>
        <w:t>7</w:t>
      </w:r>
      <w:r w:rsidRPr="00A1701C">
        <w:rPr>
          <w:rFonts w:ascii="Verdana" w:hAnsi="Verdana"/>
          <w:sz w:val="20"/>
        </w:rPr>
        <w:t>: 800-816.</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He, J., Holmes, V.F., Lee, P.K.H., and Alvarez-Cohen, L. (2007) Influence of vitamin B12 and cocultures on the growth of </w:t>
      </w:r>
      <w:r w:rsidRPr="00A1701C">
        <w:rPr>
          <w:rFonts w:ascii="Verdana" w:hAnsi="Verdana"/>
          <w:i/>
          <w:sz w:val="20"/>
        </w:rPr>
        <w:t xml:space="preserve">Dehalococcoides </w:t>
      </w:r>
      <w:r w:rsidRPr="00A1701C">
        <w:rPr>
          <w:rFonts w:ascii="Verdana" w:hAnsi="Verdana"/>
          <w:sz w:val="20"/>
        </w:rPr>
        <w:t xml:space="preserve">isolates in defined medium. </w:t>
      </w:r>
      <w:r w:rsidRPr="00A1701C">
        <w:rPr>
          <w:rFonts w:ascii="Verdana" w:hAnsi="Verdana"/>
          <w:i/>
          <w:sz w:val="20"/>
        </w:rPr>
        <w:t>Appl Environ Microbiol</w:t>
      </w:r>
      <w:r w:rsidRPr="00A1701C">
        <w:rPr>
          <w:rFonts w:ascii="Verdana" w:hAnsi="Verdana"/>
          <w:sz w:val="20"/>
        </w:rPr>
        <w:t xml:space="preserve"> </w:t>
      </w:r>
      <w:r w:rsidRPr="00A1701C">
        <w:rPr>
          <w:rFonts w:ascii="Verdana" w:hAnsi="Verdana"/>
          <w:b/>
          <w:sz w:val="20"/>
        </w:rPr>
        <w:t>73</w:t>
      </w:r>
      <w:r w:rsidRPr="00A1701C">
        <w:rPr>
          <w:rFonts w:ascii="Verdana" w:hAnsi="Verdana"/>
          <w:sz w:val="20"/>
        </w:rPr>
        <w:t>: 2847-2853.</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He, J., Sung, Y., Krajmalnik-Brown, R., Ritalahti, K.M., and Löffler, F.E. (2005) Isolation and characterization of </w:t>
      </w:r>
      <w:r w:rsidRPr="00A1701C">
        <w:rPr>
          <w:rFonts w:ascii="Verdana" w:hAnsi="Verdana"/>
          <w:i/>
          <w:sz w:val="20"/>
        </w:rPr>
        <w:t xml:space="preserve">Dehalococcoides </w:t>
      </w:r>
      <w:r w:rsidRPr="00A1701C">
        <w:rPr>
          <w:rFonts w:ascii="Verdana" w:hAnsi="Verdana"/>
          <w:sz w:val="20"/>
        </w:rPr>
        <w:t xml:space="preserve">sp. strain FL2, a trichloroethene (TCE)- and 1,2-dichloroethene-respiring anaerobe. </w:t>
      </w:r>
      <w:r w:rsidRPr="00A1701C">
        <w:rPr>
          <w:rFonts w:ascii="Verdana" w:hAnsi="Verdana"/>
          <w:i/>
          <w:sz w:val="20"/>
        </w:rPr>
        <w:t>Environ Microbiol</w:t>
      </w:r>
      <w:r w:rsidRPr="00A1701C">
        <w:rPr>
          <w:rFonts w:ascii="Verdana" w:hAnsi="Verdana"/>
          <w:sz w:val="20"/>
        </w:rPr>
        <w:t xml:space="preserve"> </w:t>
      </w:r>
      <w:r w:rsidRPr="00A1701C">
        <w:rPr>
          <w:rFonts w:ascii="Verdana" w:hAnsi="Verdana"/>
          <w:b/>
          <w:sz w:val="20"/>
        </w:rPr>
        <w:t>7</w:t>
      </w:r>
      <w:r w:rsidRPr="00A1701C">
        <w:rPr>
          <w:rFonts w:ascii="Verdana" w:hAnsi="Verdana"/>
          <w:sz w:val="20"/>
        </w:rPr>
        <w:t>: 1442-1450.</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Hendrickson, E.R., Payne, J.A., Young, R.M., Starr, M.G., Perry, M.P., Fahnestock, S. et al. (2002) Molecular analysis of </w:t>
      </w:r>
      <w:r w:rsidRPr="00A1701C">
        <w:rPr>
          <w:rFonts w:ascii="Verdana" w:hAnsi="Verdana"/>
          <w:i/>
          <w:sz w:val="20"/>
        </w:rPr>
        <w:t>Dehalococcoides</w:t>
      </w:r>
      <w:r w:rsidRPr="00A1701C">
        <w:rPr>
          <w:rFonts w:ascii="Verdana" w:hAnsi="Verdana"/>
          <w:sz w:val="20"/>
        </w:rPr>
        <w:t xml:space="preserve"> 16S ribosomal DNA from chloroethene-contaminated sites throughout North America and Europe. </w:t>
      </w:r>
      <w:r w:rsidRPr="00A1701C">
        <w:rPr>
          <w:rFonts w:ascii="Verdana" w:hAnsi="Verdana"/>
          <w:i/>
          <w:sz w:val="20"/>
        </w:rPr>
        <w:t>Appl Environ Microbiol</w:t>
      </w:r>
      <w:r w:rsidRPr="00A1701C">
        <w:rPr>
          <w:rFonts w:ascii="Verdana" w:hAnsi="Verdana"/>
          <w:sz w:val="20"/>
        </w:rPr>
        <w:t xml:space="preserve"> </w:t>
      </w:r>
      <w:r w:rsidRPr="00A1701C">
        <w:rPr>
          <w:rFonts w:ascii="Verdana" w:hAnsi="Verdana"/>
          <w:b/>
          <w:sz w:val="20"/>
        </w:rPr>
        <w:t>68</w:t>
      </w:r>
      <w:r w:rsidRPr="00A1701C">
        <w:rPr>
          <w:rFonts w:ascii="Verdana" w:hAnsi="Verdana"/>
          <w:sz w:val="20"/>
        </w:rPr>
        <w:t>: 485-495.</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Hoelen, T.P., and Reinhard, M. (2004) Complete biological dehalogenation of chlorinated ethylenes in sulfate containing groundwater. </w:t>
      </w:r>
      <w:r w:rsidRPr="00A1701C">
        <w:rPr>
          <w:rFonts w:ascii="Verdana" w:hAnsi="Verdana"/>
          <w:i/>
          <w:sz w:val="20"/>
        </w:rPr>
        <w:t>Biodegradation</w:t>
      </w:r>
      <w:r w:rsidRPr="00A1701C">
        <w:rPr>
          <w:rFonts w:ascii="Verdana" w:hAnsi="Verdana"/>
          <w:sz w:val="20"/>
        </w:rPr>
        <w:t xml:space="preserve"> </w:t>
      </w:r>
      <w:r w:rsidRPr="00A1701C">
        <w:rPr>
          <w:rFonts w:ascii="Verdana" w:hAnsi="Verdana"/>
          <w:b/>
          <w:sz w:val="20"/>
        </w:rPr>
        <w:t>15</w:t>
      </w:r>
      <w:r w:rsidRPr="00A1701C">
        <w:rPr>
          <w:rFonts w:ascii="Verdana" w:hAnsi="Verdana"/>
          <w:sz w:val="20"/>
        </w:rPr>
        <w:t>: 395-403.</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Hohnstock-Ashe, A.M., Plummer, S.M., Yager, R.M., Baveye, P., and Madsen, E.L. (2001) Further biogeochemical characterization of a trichloroethene-contaminated fractured dolomite aquifer: Electron source and microbial communities involved in reductive dechlorination. </w:t>
      </w:r>
      <w:r w:rsidRPr="00A1701C">
        <w:rPr>
          <w:rFonts w:ascii="Verdana" w:hAnsi="Verdana"/>
          <w:i/>
          <w:sz w:val="20"/>
        </w:rPr>
        <w:t>Environ Sci Technol</w:t>
      </w:r>
      <w:r w:rsidR="00E14E42">
        <w:rPr>
          <w:rFonts w:ascii="Verdana" w:hAnsi="Verdana"/>
          <w:i/>
          <w:sz w:val="20"/>
        </w:rPr>
        <w:t xml:space="preserve"> </w:t>
      </w:r>
      <w:r w:rsidRPr="00A1701C">
        <w:rPr>
          <w:rFonts w:ascii="Verdana" w:hAnsi="Verdana"/>
          <w:b/>
          <w:sz w:val="20"/>
        </w:rPr>
        <w:t>35</w:t>
      </w:r>
      <w:r w:rsidRPr="00A1701C">
        <w:rPr>
          <w:rFonts w:ascii="Verdana" w:hAnsi="Verdana"/>
          <w:sz w:val="20"/>
        </w:rPr>
        <w:t>: 4449-4456.</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Hug, L.A., Beiko, R.G., Rowe, A.R., Richardson, R.E., and Edwards, E.A. (2012) Comparative metagenomics of three </w:t>
      </w:r>
      <w:r w:rsidRPr="00A1701C">
        <w:rPr>
          <w:rFonts w:ascii="Verdana" w:hAnsi="Verdana"/>
          <w:i/>
          <w:sz w:val="20"/>
        </w:rPr>
        <w:t>Dehalococcoides</w:t>
      </w:r>
      <w:r w:rsidRPr="00A1701C">
        <w:rPr>
          <w:rFonts w:ascii="Verdana" w:hAnsi="Verdana"/>
          <w:sz w:val="20"/>
        </w:rPr>
        <w:t xml:space="preserve">-containing enrichment cultures: the role of the non-dechlorinating community. </w:t>
      </w:r>
      <w:r w:rsidRPr="00A1701C">
        <w:rPr>
          <w:rFonts w:ascii="Verdana" w:hAnsi="Verdana"/>
          <w:i/>
          <w:sz w:val="20"/>
        </w:rPr>
        <w:t>BMC Genomics</w:t>
      </w:r>
      <w:r w:rsidRPr="00A1701C">
        <w:rPr>
          <w:rFonts w:ascii="Verdana" w:hAnsi="Verdana"/>
          <w:sz w:val="20"/>
        </w:rPr>
        <w:t xml:space="preserve"> </w:t>
      </w:r>
      <w:r w:rsidRPr="00A1701C">
        <w:rPr>
          <w:rFonts w:ascii="Verdana" w:hAnsi="Verdana"/>
          <w:b/>
          <w:sz w:val="20"/>
        </w:rPr>
        <w:t>13</w:t>
      </w:r>
      <w:r w:rsidRPr="00A1701C">
        <w:rPr>
          <w:rFonts w:ascii="Verdana" w:hAnsi="Verdana"/>
          <w:sz w:val="20"/>
        </w:rPr>
        <w:t>: 327.</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Hunkeler, D., Meckenstock, R.U., Sherwood Lollar, B., Schmidt, T.C., and Wlison, J. (2008) </w:t>
      </w:r>
      <w:r w:rsidRPr="00A1701C">
        <w:rPr>
          <w:rFonts w:ascii="Verdana" w:hAnsi="Verdana"/>
          <w:i/>
          <w:sz w:val="20"/>
        </w:rPr>
        <w:t>A guide for assessing biodegradation and source identification of organic ground water contaminants using compound specific isotope analysis (CSIA). EPA 600/R-08/148</w:t>
      </w:r>
      <w:r w:rsidRPr="00A1701C">
        <w:rPr>
          <w:rFonts w:ascii="Verdana" w:hAnsi="Verdana"/>
          <w:sz w:val="20"/>
        </w:rPr>
        <w:t>: Office of Research and Development, National Risk Management Research Laboratory, US Environmental Protection Agency.</w:t>
      </w:r>
    </w:p>
    <w:p w:rsidR="00E14E42" w:rsidRPr="00A1701C" w:rsidRDefault="00E14E42" w:rsidP="00841836">
      <w:pPr>
        <w:pStyle w:val="EndNoteBibliography"/>
        <w:rPr>
          <w:rFonts w:ascii="Verdana" w:hAnsi="Verdana"/>
          <w:sz w:val="20"/>
        </w:rPr>
      </w:pPr>
    </w:p>
    <w:p w:rsidR="00841836" w:rsidRPr="00411E2D" w:rsidRDefault="00841836" w:rsidP="00841836">
      <w:pPr>
        <w:pStyle w:val="EndNoteBibliography"/>
        <w:rPr>
          <w:rFonts w:ascii="Verdana" w:hAnsi="Verdana"/>
          <w:sz w:val="20"/>
          <w:lang w:val="nl-NL"/>
        </w:rPr>
      </w:pPr>
      <w:r w:rsidRPr="00411E2D">
        <w:rPr>
          <w:rFonts w:ascii="Verdana" w:hAnsi="Verdana"/>
          <w:sz w:val="20"/>
          <w:lang w:val="nl-NL"/>
        </w:rPr>
        <w:t xml:space="preserve">Imfeld, G., Nijenhuis, I., Nikolausz, M., Zeiger, S., Paschke, H., Drangmeister, J. et al. </w:t>
      </w:r>
      <w:r w:rsidRPr="00A1701C">
        <w:rPr>
          <w:rFonts w:ascii="Verdana" w:hAnsi="Verdana"/>
          <w:sz w:val="20"/>
        </w:rPr>
        <w:t xml:space="preserve">(2008) Assessment of in situ degradation of chlorinated ethenes and bacterial community structure in a complex contaminated groundwater system. </w:t>
      </w:r>
      <w:r w:rsidRPr="00411E2D">
        <w:rPr>
          <w:rFonts w:ascii="Verdana" w:hAnsi="Verdana"/>
          <w:i/>
          <w:sz w:val="20"/>
          <w:lang w:val="nl-NL"/>
        </w:rPr>
        <w:t>Water Res</w:t>
      </w:r>
      <w:r w:rsidRPr="00411E2D">
        <w:rPr>
          <w:rFonts w:ascii="Verdana" w:hAnsi="Verdana"/>
          <w:sz w:val="20"/>
          <w:lang w:val="nl-NL"/>
        </w:rPr>
        <w:t xml:space="preserve"> </w:t>
      </w:r>
      <w:r w:rsidRPr="00411E2D">
        <w:rPr>
          <w:rFonts w:ascii="Verdana" w:hAnsi="Verdana"/>
          <w:b/>
          <w:sz w:val="20"/>
          <w:lang w:val="nl-NL"/>
        </w:rPr>
        <w:t>42</w:t>
      </w:r>
      <w:r w:rsidRPr="00411E2D">
        <w:rPr>
          <w:rFonts w:ascii="Verdana" w:hAnsi="Verdana"/>
          <w:sz w:val="20"/>
          <w:lang w:val="nl-NL"/>
        </w:rPr>
        <w:t>: 871-882.</w:t>
      </w:r>
    </w:p>
    <w:p w:rsidR="00E14E42" w:rsidRPr="00411E2D" w:rsidRDefault="00E14E42" w:rsidP="00841836">
      <w:pPr>
        <w:pStyle w:val="EndNoteBibliography"/>
        <w:rPr>
          <w:rFonts w:ascii="Verdana" w:hAnsi="Verdana"/>
          <w:sz w:val="20"/>
          <w:lang w:val="nl-NL"/>
        </w:rPr>
      </w:pPr>
    </w:p>
    <w:p w:rsidR="00841836" w:rsidRDefault="00841836" w:rsidP="00841836">
      <w:pPr>
        <w:pStyle w:val="EndNoteBibliography"/>
        <w:rPr>
          <w:rFonts w:ascii="Verdana" w:hAnsi="Verdana"/>
          <w:sz w:val="20"/>
        </w:rPr>
      </w:pPr>
      <w:r w:rsidRPr="00411E2D">
        <w:rPr>
          <w:rFonts w:ascii="Verdana" w:hAnsi="Verdana"/>
          <w:sz w:val="20"/>
          <w:lang w:val="nl-NL"/>
        </w:rPr>
        <w:t xml:space="preserve">Imfeld, G., Pieper, H., Shani, N., Rossi, P., Nikolausz, M., Nijenhuis, I. et al. </w:t>
      </w:r>
      <w:r w:rsidRPr="00A1701C">
        <w:rPr>
          <w:rFonts w:ascii="Verdana" w:hAnsi="Verdana"/>
          <w:sz w:val="20"/>
        </w:rPr>
        <w:t xml:space="preserve">(2011) Characterization of groundwater microbial communities, dechlorinating bacteria, and in situ biodegradation of chloroethenes along a vertical gradient. </w:t>
      </w:r>
      <w:r w:rsidRPr="00A1701C">
        <w:rPr>
          <w:rFonts w:ascii="Verdana" w:hAnsi="Verdana"/>
          <w:i/>
          <w:sz w:val="20"/>
        </w:rPr>
        <w:t>Water Air Soil Pollut</w:t>
      </w:r>
      <w:r w:rsidRPr="00A1701C">
        <w:rPr>
          <w:rFonts w:ascii="Verdana" w:hAnsi="Verdana"/>
          <w:sz w:val="20"/>
        </w:rPr>
        <w:t xml:space="preserve"> </w:t>
      </w:r>
      <w:r w:rsidRPr="00A1701C">
        <w:rPr>
          <w:rFonts w:ascii="Verdana" w:hAnsi="Verdana"/>
          <w:b/>
          <w:sz w:val="20"/>
        </w:rPr>
        <w:t>221</w:t>
      </w:r>
      <w:r w:rsidRPr="00A1701C">
        <w:rPr>
          <w:rFonts w:ascii="Verdana" w:hAnsi="Verdana"/>
          <w:sz w:val="20"/>
        </w:rPr>
        <w:t>: 107-122.</w:t>
      </w:r>
    </w:p>
    <w:p w:rsidR="00E14E42" w:rsidRPr="00A1701C" w:rsidRDefault="00E14E42"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Jones, D. (2015) The Fathom Toolbox for MATLAB: software for multivariate ecological and oceanographic data analysis. College of Marine Science, University of South Florida, Tampa, FL, USA. Available from: </w:t>
      </w:r>
      <w:hyperlink r:id="rId10" w:history="1">
        <w:r w:rsidRPr="00A1701C">
          <w:rPr>
            <w:rStyle w:val="Hyperlink"/>
            <w:rFonts w:ascii="Verdana" w:hAnsi="Verdana"/>
            <w:sz w:val="20"/>
          </w:rPr>
          <w:t>http://www.marine.usf.edu/user/djones/</w:t>
        </w:r>
      </w:hyperlink>
      <w:r w:rsidRPr="00A1701C">
        <w:rPr>
          <w:rFonts w:ascii="Verdana" w:hAnsi="Verdana"/>
          <w:sz w:val="20"/>
        </w:rPr>
        <w:t>.</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Kao, C.M., Liao, H.Y., Chien, C.C., Tseng, Y.K., Tang, P., Lin, C.E., and Chen, S.C. (2016) The change of microbial community from chlorinated solvent-contaminated groundwater after biostimulation using the metagenome analysis. </w:t>
      </w:r>
      <w:r w:rsidRPr="00A1701C">
        <w:rPr>
          <w:rFonts w:ascii="Verdana" w:hAnsi="Verdana"/>
          <w:i/>
          <w:sz w:val="20"/>
        </w:rPr>
        <w:t>J Haz Mat</w:t>
      </w:r>
      <w:r w:rsidRPr="00A1701C">
        <w:rPr>
          <w:rFonts w:ascii="Verdana" w:hAnsi="Verdana"/>
          <w:sz w:val="20"/>
        </w:rPr>
        <w:t xml:space="preserve"> </w:t>
      </w:r>
      <w:r w:rsidRPr="00A1701C">
        <w:rPr>
          <w:rFonts w:ascii="Verdana" w:hAnsi="Verdana"/>
          <w:b/>
          <w:sz w:val="20"/>
        </w:rPr>
        <w:t>302</w:t>
      </w:r>
      <w:r w:rsidRPr="00A1701C">
        <w:rPr>
          <w:rFonts w:ascii="Verdana" w:hAnsi="Verdana"/>
          <w:sz w:val="20"/>
        </w:rPr>
        <w:t>: 144-150.</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Kielhorn, J., Melber, C., Wahnschaffe, U., Aitio, A., and Mangelsdorf, I. (2000) Vinyl chloride: Still a cause for concern. </w:t>
      </w:r>
      <w:r w:rsidRPr="00A1701C">
        <w:rPr>
          <w:rFonts w:ascii="Verdana" w:hAnsi="Verdana"/>
          <w:i/>
          <w:sz w:val="20"/>
        </w:rPr>
        <w:t>Environ Health Perspect</w:t>
      </w:r>
      <w:r w:rsidRPr="00A1701C">
        <w:rPr>
          <w:rFonts w:ascii="Verdana" w:hAnsi="Verdana"/>
          <w:sz w:val="20"/>
        </w:rPr>
        <w:t xml:space="preserve"> </w:t>
      </w:r>
      <w:r w:rsidRPr="00A1701C">
        <w:rPr>
          <w:rFonts w:ascii="Verdana" w:hAnsi="Verdana"/>
          <w:b/>
          <w:sz w:val="20"/>
        </w:rPr>
        <w:t>108</w:t>
      </w:r>
      <w:r w:rsidRPr="00A1701C">
        <w:rPr>
          <w:rFonts w:ascii="Verdana" w:hAnsi="Verdana"/>
          <w:sz w:val="20"/>
        </w:rPr>
        <w:t>: 579-588.</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Kocur, C.M.D., Lomheim, L., Molenda, O., Weber, K.P., Austrins, L.M., Sleep, B.E. et al. (2016) Long-Term </w:t>
      </w:r>
      <w:r w:rsidR="0039425C">
        <w:rPr>
          <w:rFonts w:ascii="Verdana" w:hAnsi="Verdana"/>
          <w:sz w:val="20"/>
        </w:rPr>
        <w:t>f</w:t>
      </w:r>
      <w:r w:rsidR="0039425C" w:rsidRPr="00A1701C">
        <w:rPr>
          <w:rFonts w:ascii="Verdana" w:hAnsi="Verdana"/>
          <w:sz w:val="20"/>
        </w:rPr>
        <w:t xml:space="preserve">ield </w:t>
      </w:r>
      <w:r w:rsidR="0039425C">
        <w:rPr>
          <w:rFonts w:ascii="Verdana" w:hAnsi="Verdana"/>
          <w:sz w:val="20"/>
        </w:rPr>
        <w:t>s</w:t>
      </w:r>
      <w:r w:rsidR="0039425C" w:rsidRPr="00A1701C">
        <w:rPr>
          <w:rFonts w:ascii="Verdana" w:hAnsi="Verdana"/>
          <w:sz w:val="20"/>
        </w:rPr>
        <w:t xml:space="preserve">tudy </w:t>
      </w:r>
      <w:r w:rsidRPr="00A1701C">
        <w:rPr>
          <w:rFonts w:ascii="Verdana" w:hAnsi="Verdana"/>
          <w:sz w:val="20"/>
        </w:rPr>
        <w:t xml:space="preserve">of </w:t>
      </w:r>
      <w:r w:rsidR="0039425C">
        <w:rPr>
          <w:rFonts w:ascii="Verdana" w:hAnsi="Verdana"/>
          <w:sz w:val="20"/>
        </w:rPr>
        <w:t>m</w:t>
      </w:r>
      <w:r w:rsidR="0039425C" w:rsidRPr="00A1701C">
        <w:rPr>
          <w:rFonts w:ascii="Verdana" w:hAnsi="Verdana"/>
          <w:sz w:val="20"/>
        </w:rPr>
        <w:t xml:space="preserve">icrobial </w:t>
      </w:r>
      <w:r w:rsidR="0039425C">
        <w:rPr>
          <w:rFonts w:ascii="Verdana" w:hAnsi="Verdana"/>
          <w:sz w:val="20"/>
        </w:rPr>
        <w:t>c</w:t>
      </w:r>
      <w:r w:rsidR="0039425C" w:rsidRPr="00A1701C">
        <w:rPr>
          <w:rFonts w:ascii="Verdana" w:hAnsi="Verdana"/>
          <w:sz w:val="20"/>
        </w:rPr>
        <w:t xml:space="preserve">ommunity </w:t>
      </w:r>
      <w:r w:rsidRPr="00A1701C">
        <w:rPr>
          <w:rFonts w:ascii="Verdana" w:hAnsi="Verdana"/>
          <w:sz w:val="20"/>
        </w:rPr>
        <w:t xml:space="preserve">and </w:t>
      </w:r>
      <w:r w:rsidR="0039425C">
        <w:rPr>
          <w:rFonts w:ascii="Verdana" w:hAnsi="Verdana"/>
          <w:sz w:val="20"/>
        </w:rPr>
        <w:t>d</w:t>
      </w:r>
      <w:r w:rsidR="0039425C" w:rsidRPr="00A1701C">
        <w:rPr>
          <w:rFonts w:ascii="Verdana" w:hAnsi="Verdana"/>
          <w:sz w:val="20"/>
        </w:rPr>
        <w:t xml:space="preserve">echlorinating </w:t>
      </w:r>
      <w:r w:rsidR="0039425C">
        <w:rPr>
          <w:rFonts w:ascii="Verdana" w:hAnsi="Verdana"/>
          <w:sz w:val="20"/>
        </w:rPr>
        <w:t>a</w:t>
      </w:r>
      <w:r w:rsidR="0039425C" w:rsidRPr="00A1701C">
        <w:rPr>
          <w:rFonts w:ascii="Verdana" w:hAnsi="Verdana"/>
          <w:sz w:val="20"/>
        </w:rPr>
        <w:t xml:space="preserve">ctivity </w:t>
      </w:r>
      <w:r w:rsidR="0039425C">
        <w:rPr>
          <w:rFonts w:ascii="Verdana" w:hAnsi="Verdana"/>
          <w:sz w:val="20"/>
        </w:rPr>
        <w:t>f</w:t>
      </w:r>
      <w:r w:rsidR="0039425C" w:rsidRPr="00A1701C">
        <w:rPr>
          <w:rFonts w:ascii="Verdana" w:hAnsi="Verdana"/>
          <w:sz w:val="20"/>
        </w:rPr>
        <w:t xml:space="preserve">ollowing </w:t>
      </w:r>
      <w:r w:rsidR="0039425C">
        <w:rPr>
          <w:rFonts w:ascii="Verdana" w:hAnsi="Verdana"/>
          <w:sz w:val="20"/>
        </w:rPr>
        <w:t>c</w:t>
      </w:r>
      <w:r w:rsidR="0039425C" w:rsidRPr="00A1701C">
        <w:rPr>
          <w:rFonts w:ascii="Verdana" w:hAnsi="Verdana"/>
          <w:sz w:val="20"/>
        </w:rPr>
        <w:t xml:space="preserve">arboxymethyl </w:t>
      </w:r>
      <w:r w:rsidR="0039425C">
        <w:rPr>
          <w:rFonts w:ascii="Verdana" w:hAnsi="Verdana"/>
          <w:sz w:val="20"/>
        </w:rPr>
        <w:t>c</w:t>
      </w:r>
      <w:r w:rsidR="0039425C" w:rsidRPr="00A1701C">
        <w:rPr>
          <w:rFonts w:ascii="Verdana" w:hAnsi="Verdana"/>
          <w:sz w:val="20"/>
        </w:rPr>
        <w:t>ellulose</w:t>
      </w:r>
      <w:r w:rsidRPr="00A1701C">
        <w:rPr>
          <w:rFonts w:ascii="Verdana" w:hAnsi="Verdana"/>
          <w:sz w:val="20"/>
        </w:rPr>
        <w:t>-</w:t>
      </w:r>
      <w:r w:rsidR="0039425C">
        <w:rPr>
          <w:rFonts w:ascii="Verdana" w:hAnsi="Verdana"/>
          <w:sz w:val="20"/>
        </w:rPr>
        <w:t>s</w:t>
      </w:r>
      <w:r w:rsidR="0039425C" w:rsidRPr="00A1701C">
        <w:rPr>
          <w:rFonts w:ascii="Verdana" w:hAnsi="Verdana"/>
          <w:sz w:val="20"/>
        </w:rPr>
        <w:t xml:space="preserve">tabilized </w:t>
      </w:r>
      <w:r w:rsidR="0039425C">
        <w:rPr>
          <w:rFonts w:ascii="Verdana" w:hAnsi="Verdana"/>
          <w:sz w:val="20"/>
        </w:rPr>
        <w:t>n</w:t>
      </w:r>
      <w:r w:rsidR="0039425C" w:rsidRPr="00A1701C">
        <w:rPr>
          <w:rFonts w:ascii="Verdana" w:hAnsi="Verdana"/>
          <w:sz w:val="20"/>
        </w:rPr>
        <w:t xml:space="preserve">anoscale </w:t>
      </w:r>
      <w:r w:rsidR="0039425C">
        <w:rPr>
          <w:rFonts w:ascii="Verdana" w:hAnsi="Verdana"/>
          <w:sz w:val="20"/>
        </w:rPr>
        <w:t>z</w:t>
      </w:r>
      <w:r w:rsidR="0039425C" w:rsidRPr="00A1701C">
        <w:rPr>
          <w:rFonts w:ascii="Verdana" w:hAnsi="Verdana"/>
          <w:sz w:val="20"/>
        </w:rPr>
        <w:t>ero</w:t>
      </w:r>
      <w:r w:rsidRPr="00A1701C">
        <w:rPr>
          <w:rFonts w:ascii="Verdana" w:hAnsi="Verdana"/>
          <w:sz w:val="20"/>
        </w:rPr>
        <w:t>-</w:t>
      </w:r>
      <w:r w:rsidR="0039425C">
        <w:rPr>
          <w:rFonts w:ascii="Verdana" w:hAnsi="Verdana"/>
          <w:sz w:val="20"/>
        </w:rPr>
        <w:t>v</w:t>
      </w:r>
      <w:r w:rsidR="0039425C" w:rsidRPr="00A1701C">
        <w:rPr>
          <w:rFonts w:ascii="Verdana" w:hAnsi="Verdana"/>
          <w:sz w:val="20"/>
        </w:rPr>
        <w:t xml:space="preserve">alent </w:t>
      </w:r>
      <w:r w:rsidR="0039425C">
        <w:rPr>
          <w:rFonts w:ascii="Verdana" w:hAnsi="Verdana"/>
          <w:sz w:val="20"/>
        </w:rPr>
        <w:t>i</w:t>
      </w:r>
      <w:r w:rsidR="0039425C" w:rsidRPr="00A1701C">
        <w:rPr>
          <w:rFonts w:ascii="Verdana" w:hAnsi="Verdana"/>
          <w:sz w:val="20"/>
        </w:rPr>
        <w:t xml:space="preserve">ron </w:t>
      </w:r>
      <w:r w:rsidR="0039425C">
        <w:rPr>
          <w:rFonts w:ascii="Verdana" w:hAnsi="Verdana"/>
          <w:sz w:val="20"/>
        </w:rPr>
        <w:t>i</w:t>
      </w:r>
      <w:r w:rsidR="0039425C" w:rsidRPr="00A1701C">
        <w:rPr>
          <w:rFonts w:ascii="Verdana" w:hAnsi="Verdana"/>
          <w:sz w:val="20"/>
        </w:rPr>
        <w:t>njection</w:t>
      </w:r>
      <w:r w:rsidRPr="00A1701C">
        <w:rPr>
          <w:rFonts w:ascii="Verdana" w:hAnsi="Verdana"/>
          <w:sz w:val="20"/>
        </w:rPr>
        <w:t xml:space="preserve">.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50</w:t>
      </w:r>
      <w:r w:rsidRPr="00A1701C">
        <w:rPr>
          <w:rFonts w:ascii="Verdana" w:hAnsi="Verdana"/>
          <w:sz w:val="20"/>
        </w:rPr>
        <w:t>: 7658-7670.</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Kodama, Y., and Watanabe, K. (2004) </w:t>
      </w:r>
      <w:r w:rsidRPr="00A1701C">
        <w:rPr>
          <w:rFonts w:ascii="Verdana" w:hAnsi="Verdana"/>
          <w:i/>
          <w:sz w:val="20"/>
        </w:rPr>
        <w:t>Sulfuricurvum kujiense</w:t>
      </w:r>
      <w:r w:rsidRPr="00A1701C">
        <w:rPr>
          <w:rFonts w:ascii="Verdana" w:hAnsi="Verdana"/>
          <w:sz w:val="20"/>
        </w:rPr>
        <w:t xml:space="preserve"> gen. nov., sp. nov., a facultatively anaerobic, chemolithoautotrophic, sulfur-oxidizing bacterium isolated from an underground crude-oil storage cavity. </w:t>
      </w:r>
      <w:r w:rsidRPr="00A1701C">
        <w:rPr>
          <w:rFonts w:ascii="Verdana" w:hAnsi="Verdana"/>
          <w:i/>
          <w:sz w:val="20"/>
        </w:rPr>
        <w:t>Int J Syst Evol Microbiol</w:t>
      </w:r>
      <w:r w:rsidRPr="00A1701C">
        <w:rPr>
          <w:rFonts w:ascii="Verdana" w:hAnsi="Verdana"/>
          <w:sz w:val="20"/>
        </w:rPr>
        <w:t xml:space="preserve"> </w:t>
      </w:r>
      <w:r w:rsidRPr="00A1701C">
        <w:rPr>
          <w:rFonts w:ascii="Verdana" w:hAnsi="Verdana"/>
          <w:b/>
          <w:sz w:val="20"/>
        </w:rPr>
        <w:t>54</w:t>
      </w:r>
      <w:r w:rsidRPr="00A1701C">
        <w:rPr>
          <w:rFonts w:ascii="Verdana" w:hAnsi="Verdana"/>
          <w:sz w:val="20"/>
        </w:rPr>
        <w:t>: 2297-2300.</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Lê Cao, K.A., González, I., and Déjean, S. (2009) IntegrOmics: An R package to unravel relationships between two omics datasets. </w:t>
      </w:r>
      <w:r w:rsidRPr="00A1701C">
        <w:rPr>
          <w:rFonts w:ascii="Verdana" w:hAnsi="Verdana"/>
          <w:i/>
          <w:sz w:val="20"/>
        </w:rPr>
        <w:t>Bioinformatics</w:t>
      </w:r>
      <w:r w:rsidRPr="00A1701C">
        <w:rPr>
          <w:rFonts w:ascii="Verdana" w:hAnsi="Verdana"/>
          <w:sz w:val="20"/>
        </w:rPr>
        <w:t xml:space="preserve"> </w:t>
      </w:r>
      <w:r w:rsidRPr="00A1701C">
        <w:rPr>
          <w:rFonts w:ascii="Verdana" w:hAnsi="Verdana"/>
          <w:b/>
          <w:sz w:val="20"/>
        </w:rPr>
        <w:t>25</w:t>
      </w:r>
      <w:r w:rsidRPr="00A1701C">
        <w:rPr>
          <w:rFonts w:ascii="Verdana" w:hAnsi="Verdana"/>
          <w:sz w:val="20"/>
        </w:rPr>
        <w:t>: 2855-2856.</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Lee, P.K.H., Macbeth, T.W., Sorenson Jr, K.S., Deeb, R.A., and Alvarez-Cohen, L. (2008) Quantifying genes and transcripts to assess the in situ physiology of "</w:t>
      </w:r>
      <w:r w:rsidRPr="00A1701C">
        <w:rPr>
          <w:rFonts w:ascii="Verdana" w:hAnsi="Verdana"/>
          <w:i/>
          <w:sz w:val="20"/>
        </w:rPr>
        <w:t>Dehalococcoides</w:t>
      </w:r>
      <w:r w:rsidRPr="00A1701C">
        <w:rPr>
          <w:rFonts w:ascii="Verdana" w:hAnsi="Verdana"/>
          <w:sz w:val="20"/>
        </w:rPr>
        <w:t xml:space="preserve">" spp. in a trichloroethene-contaminated groundwater site. </w:t>
      </w:r>
      <w:r w:rsidRPr="00A1701C">
        <w:rPr>
          <w:rFonts w:ascii="Verdana" w:hAnsi="Verdana"/>
          <w:i/>
          <w:sz w:val="20"/>
        </w:rPr>
        <w:t>Appl Environ Microbiol</w:t>
      </w:r>
      <w:r w:rsidRPr="00A1701C">
        <w:rPr>
          <w:rFonts w:ascii="Verdana" w:hAnsi="Verdana"/>
          <w:sz w:val="20"/>
        </w:rPr>
        <w:t xml:space="preserve"> </w:t>
      </w:r>
      <w:r w:rsidRPr="00A1701C">
        <w:rPr>
          <w:rFonts w:ascii="Verdana" w:hAnsi="Verdana"/>
          <w:b/>
          <w:sz w:val="20"/>
        </w:rPr>
        <w:t>74</w:t>
      </w:r>
      <w:r w:rsidRPr="00A1701C">
        <w:rPr>
          <w:rFonts w:ascii="Verdana" w:hAnsi="Verdana"/>
          <w:sz w:val="20"/>
        </w:rPr>
        <w:t>: 2728-2739.</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Lee, P.K.H., Warnecke, F., Brodie, E.L., MacBeth, T.W., Conrad, M.E., Andersen, G.L., and Alvarez-Cohen, L. (2012) Phylogenetic microarray analysis of a microbial community performing reductive dechlorination at a TCE-contaminated site. </w:t>
      </w:r>
      <w:r w:rsidRPr="00A1701C">
        <w:rPr>
          <w:rFonts w:ascii="Verdana" w:hAnsi="Verdana"/>
          <w:i/>
          <w:sz w:val="20"/>
        </w:rPr>
        <w:t>Environ Sci Technol</w:t>
      </w:r>
      <w:r w:rsidR="001C45D5">
        <w:rPr>
          <w:rFonts w:ascii="Verdana" w:hAnsi="Verdana"/>
          <w:i/>
          <w:sz w:val="20"/>
        </w:rPr>
        <w:t xml:space="preserve"> </w:t>
      </w:r>
      <w:r w:rsidRPr="00A1701C">
        <w:rPr>
          <w:rFonts w:ascii="Verdana" w:hAnsi="Verdana"/>
          <w:b/>
          <w:sz w:val="20"/>
        </w:rPr>
        <w:t>46</w:t>
      </w:r>
      <w:r w:rsidRPr="00A1701C">
        <w:rPr>
          <w:rFonts w:ascii="Verdana" w:hAnsi="Verdana"/>
          <w:sz w:val="20"/>
        </w:rPr>
        <w:t>: 1044-1054.</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Lendvay, J.M., Löffler, F.E., Dollhopf, M., Aiello, M.R., Daniels, G., Fathepure, B.Z. et al. (2003) Bioreactive barriers: A comparison of bioaugmentation and biostimulation for chlorinated solvent remediation.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37</w:t>
      </w:r>
      <w:r w:rsidRPr="00A1701C">
        <w:rPr>
          <w:rFonts w:ascii="Verdana" w:hAnsi="Verdana"/>
          <w:sz w:val="20"/>
        </w:rPr>
        <w:t>: 1422-1431.</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Leys, D., Adrian, L., and Smidt, H. (2013) Organohalide respiration: Microbes breathing chlorinated molecules. </w:t>
      </w:r>
      <w:r w:rsidRPr="00A1701C">
        <w:rPr>
          <w:rFonts w:ascii="Verdana" w:hAnsi="Verdana"/>
          <w:i/>
          <w:sz w:val="20"/>
        </w:rPr>
        <w:t>Phil Trans R Soc B: Biol Sci</w:t>
      </w:r>
      <w:r w:rsidRPr="00A1701C">
        <w:rPr>
          <w:rFonts w:ascii="Verdana" w:hAnsi="Verdana"/>
          <w:sz w:val="20"/>
        </w:rPr>
        <w:t xml:space="preserve"> </w:t>
      </w:r>
      <w:r w:rsidRPr="00A1701C">
        <w:rPr>
          <w:rFonts w:ascii="Verdana" w:hAnsi="Verdana"/>
          <w:b/>
          <w:sz w:val="20"/>
        </w:rPr>
        <w:t>368</w:t>
      </w:r>
      <w:r w:rsidRPr="00A1701C">
        <w:rPr>
          <w:rFonts w:ascii="Verdana" w:hAnsi="Verdana"/>
          <w:sz w:val="20"/>
        </w:rPr>
        <w:t>: 20120316.</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Löffler, F.E., and Edwards, E.A. (2006) Harnessing microbial activities for environmental cleanup. </w:t>
      </w:r>
      <w:r w:rsidRPr="00A1701C">
        <w:rPr>
          <w:rFonts w:ascii="Verdana" w:hAnsi="Verdana"/>
          <w:i/>
          <w:sz w:val="20"/>
        </w:rPr>
        <w:t>Curr Opin Biotechnol</w:t>
      </w:r>
      <w:r w:rsidRPr="00A1701C">
        <w:rPr>
          <w:rFonts w:ascii="Verdana" w:hAnsi="Verdana"/>
          <w:sz w:val="20"/>
        </w:rPr>
        <w:t xml:space="preserve"> </w:t>
      </w:r>
      <w:r w:rsidRPr="00A1701C">
        <w:rPr>
          <w:rFonts w:ascii="Verdana" w:hAnsi="Verdana"/>
          <w:b/>
          <w:sz w:val="20"/>
        </w:rPr>
        <w:t>17</w:t>
      </w:r>
      <w:r w:rsidRPr="00A1701C">
        <w:rPr>
          <w:rFonts w:ascii="Verdana" w:hAnsi="Verdana"/>
          <w:sz w:val="20"/>
        </w:rPr>
        <w:t>: 274-284.</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Löffler, F.E., Yan, J., Ritalahti, K.M., Adrian, L., Edwards, E.A., Konstantinidis, K.T. et al. (2013) </w:t>
      </w:r>
      <w:r w:rsidRPr="00A1701C">
        <w:rPr>
          <w:rFonts w:ascii="Verdana" w:hAnsi="Verdana"/>
          <w:i/>
          <w:sz w:val="20"/>
        </w:rPr>
        <w:t xml:space="preserve">Dehalococcoides mccartyi </w:t>
      </w:r>
      <w:r w:rsidRPr="00A1701C">
        <w:rPr>
          <w:rFonts w:ascii="Verdana" w:hAnsi="Verdana"/>
          <w:sz w:val="20"/>
        </w:rPr>
        <w:t xml:space="preserve">gen. nov., sp. nov., obligately organohalide-respiring anaerobic bacteria relevant to halogen cycling and bioremediation, belong to a novel bacterial class, Dehalococcoidia classis nov., order Dehalococcoidales ord. nov. and family Dehalococcoidaceae fam. nov., within the phylum Chloroflexi. </w:t>
      </w:r>
      <w:r w:rsidRPr="00A1701C">
        <w:rPr>
          <w:rFonts w:ascii="Verdana" w:hAnsi="Verdana"/>
          <w:i/>
          <w:sz w:val="20"/>
        </w:rPr>
        <w:t>Int J Syst Evol Microbiol</w:t>
      </w:r>
      <w:r w:rsidRPr="00A1701C">
        <w:rPr>
          <w:rFonts w:ascii="Verdana" w:hAnsi="Verdana"/>
          <w:sz w:val="20"/>
        </w:rPr>
        <w:t xml:space="preserve"> </w:t>
      </w:r>
      <w:r w:rsidRPr="00A1701C">
        <w:rPr>
          <w:rFonts w:ascii="Verdana" w:hAnsi="Verdana"/>
          <w:b/>
          <w:sz w:val="20"/>
        </w:rPr>
        <w:t>63</w:t>
      </w:r>
      <w:r w:rsidRPr="00A1701C">
        <w:rPr>
          <w:rFonts w:ascii="Verdana" w:hAnsi="Verdana"/>
          <w:sz w:val="20"/>
        </w:rPr>
        <w:t>: 625-635.</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Lowe, M., Madsen, E.L., Schindler, K., Smith, C., Emrich, S., Robb, F., and Halden, R.U. (2002) Geochemistry and microbial diversity of a trichloroethene-contaminated Superfund site undergoing intrinsic in situ reductive dechlorination. </w:t>
      </w:r>
      <w:r w:rsidRPr="00A1701C">
        <w:rPr>
          <w:rFonts w:ascii="Verdana" w:hAnsi="Verdana"/>
          <w:i/>
          <w:sz w:val="20"/>
        </w:rPr>
        <w:t>FEMS Microbiol</w:t>
      </w:r>
      <w:r w:rsidR="001C45D5">
        <w:rPr>
          <w:rFonts w:ascii="Verdana" w:hAnsi="Verdana"/>
          <w:i/>
          <w:sz w:val="20"/>
        </w:rPr>
        <w:t xml:space="preserve"> </w:t>
      </w:r>
      <w:r w:rsidRPr="00A1701C">
        <w:rPr>
          <w:rFonts w:ascii="Verdana" w:hAnsi="Verdana"/>
          <w:i/>
          <w:sz w:val="20"/>
        </w:rPr>
        <w:t>Ecol</w:t>
      </w:r>
      <w:r w:rsidRPr="00A1701C">
        <w:rPr>
          <w:rFonts w:ascii="Verdana" w:hAnsi="Verdana"/>
          <w:sz w:val="20"/>
        </w:rPr>
        <w:t xml:space="preserve"> </w:t>
      </w:r>
      <w:r w:rsidRPr="00A1701C">
        <w:rPr>
          <w:rFonts w:ascii="Verdana" w:hAnsi="Verdana"/>
          <w:b/>
          <w:sz w:val="20"/>
        </w:rPr>
        <w:t>40</w:t>
      </w:r>
      <w:r w:rsidRPr="00A1701C">
        <w:rPr>
          <w:rFonts w:ascii="Verdana" w:hAnsi="Verdana"/>
          <w:sz w:val="20"/>
        </w:rPr>
        <w:t>: 123-134.</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lastRenderedPageBreak/>
        <w:t xml:space="preserve">Luijten, M.L.G.C., de Weert, J., Smidt, H., Boschker, H.T.S., de Vos, W.M., Schraa, G., and Stams, A.J.M. (2003) Description of </w:t>
      </w:r>
      <w:r w:rsidRPr="00A1701C">
        <w:rPr>
          <w:rFonts w:ascii="Verdana" w:hAnsi="Verdana"/>
          <w:i/>
          <w:sz w:val="20"/>
        </w:rPr>
        <w:t>Sulfurospirillum halorespirans</w:t>
      </w:r>
      <w:r w:rsidRPr="00A1701C">
        <w:rPr>
          <w:rFonts w:ascii="Verdana" w:hAnsi="Verdana"/>
          <w:sz w:val="20"/>
        </w:rPr>
        <w:t xml:space="preserve"> sp. nov., an anaerobic, tetrachloroethene-respiring bacterium, and transfer of </w:t>
      </w:r>
      <w:r w:rsidRPr="00A1701C">
        <w:rPr>
          <w:rFonts w:ascii="Verdana" w:hAnsi="Verdana"/>
          <w:i/>
          <w:sz w:val="20"/>
        </w:rPr>
        <w:t>Dehalospirillum multivorans</w:t>
      </w:r>
      <w:r w:rsidRPr="00A1701C">
        <w:rPr>
          <w:rFonts w:ascii="Verdana" w:hAnsi="Verdana"/>
          <w:sz w:val="20"/>
        </w:rPr>
        <w:t xml:space="preserve"> to the genus </w:t>
      </w:r>
      <w:r w:rsidRPr="00A1701C">
        <w:rPr>
          <w:rFonts w:ascii="Verdana" w:hAnsi="Verdana"/>
          <w:i/>
          <w:sz w:val="20"/>
        </w:rPr>
        <w:t xml:space="preserve">Sulfurospirillum </w:t>
      </w:r>
      <w:r w:rsidRPr="00A1701C">
        <w:rPr>
          <w:rFonts w:ascii="Verdana" w:hAnsi="Verdana"/>
          <w:sz w:val="20"/>
        </w:rPr>
        <w:t xml:space="preserve">a </w:t>
      </w:r>
      <w:r w:rsidRPr="00A1701C">
        <w:rPr>
          <w:rFonts w:ascii="Verdana" w:hAnsi="Verdana"/>
          <w:i/>
          <w:sz w:val="20"/>
        </w:rPr>
        <w:t>Sulfurospirillum multivorans</w:t>
      </w:r>
      <w:r w:rsidRPr="00A1701C">
        <w:rPr>
          <w:rFonts w:ascii="Verdana" w:hAnsi="Verdana"/>
          <w:sz w:val="20"/>
        </w:rPr>
        <w:t xml:space="preserve"> comb. nov. </w:t>
      </w:r>
      <w:r w:rsidRPr="00A1701C">
        <w:rPr>
          <w:rFonts w:ascii="Verdana" w:hAnsi="Verdana"/>
          <w:i/>
          <w:sz w:val="20"/>
        </w:rPr>
        <w:t>Int J Syst Evol Microbiol</w:t>
      </w:r>
      <w:r w:rsidRPr="00A1701C">
        <w:rPr>
          <w:rFonts w:ascii="Verdana" w:hAnsi="Verdana"/>
          <w:sz w:val="20"/>
        </w:rPr>
        <w:t xml:space="preserve"> </w:t>
      </w:r>
      <w:r w:rsidRPr="00A1701C">
        <w:rPr>
          <w:rFonts w:ascii="Verdana" w:hAnsi="Verdana"/>
          <w:b/>
          <w:sz w:val="20"/>
        </w:rPr>
        <w:t>53</w:t>
      </w:r>
      <w:r w:rsidRPr="00A1701C">
        <w:rPr>
          <w:rFonts w:ascii="Verdana" w:hAnsi="Verdana"/>
          <w:sz w:val="20"/>
        </w:rPr>
        <w:t>: 787-793.</w:t>
      </w:r>
    </w:p>
    <w:p w:rsidR="002B2C31" w:rsidRPr="00A1701C" w:rsidRDefault="002B2C31" w:rsidP="00841836">
      <w:pPr>
        <w:pStyle w:val="EndNoteBibliography"/>
        <w:rPr>
          <w:rFonts w:ascii="Verdana" w:hAnsi="Verdana"/>
          <w:sz w:val="20"/>
        </w:rPr>
      </w:pPr>
    </w:p>
    <w:p w:rsidR="00841836" w:rsidRDefault="00841836" w:rsidP="002B2C31">
      <w:pPr>
        <w:pStyle w:val="EndNoteBibliography"/>
        <w:rPr>
          <w:rFonts w:ascii="Verdana" w:hAnsi="Verdana"/>
          <w:sz w:val="20"/>
        </w:rPr>
      </w:pPr>
      <w:r w:rsidRPr="00A1701C">
        <w:rPr>
          <w:rFonts w:ascii="Verdana" w:hAnsi="Verdana"/>
          <w:sz w:val="20"/>
        </w:rPr>
        <w:t>Luo, F., Devine, C.E., and Edwards, E.A. (2016) Cultivating microbial dark matter in benzene</w:t>
      </w:r>
      <w:r w:rsidRPr="00A1701C">
        <w:rPr>
          <w:rFonts w:ascii="Cambria Math" w:hAnsi="Cambria Math" w:cs="Cambria Math"/>
          <w:sz w:val="20"/>
        </w:rPr>
        <w:t>‐</w:t>
      </w:r>
      <w:r w:rsidRPr="00A1701C">
        <w:rPr>
          <w:rFonts w:ascii="Verdana" w:hAnsi="Verdana"/>
          <w:sz w:val="20"/>
        </w:rPr>
        <w:t xml:space="preserve">degrading methanogenic consortia. </w:t>
      </w:r>
      <w:r w:rsidRPr="00A1701C">
        <w:rPr>
          <w:rFonts w:ascii="Verdana" w:hAnsi="Verdana"/>
          <w:i/>
          <w:sz w:val="20"/>
        </w:rPr>
        <w:t xml:space="preserve">Environ </w:t>
      </w:r>
      <w:r w:rsidR="002B2C31">
        <w:rPr>
          <w:rFonts w:ascii="Verdana" w:hAnsi="Verdana"/>
          <w:i/>
          <w:sz w:val="20"/>
        </w:rPr>
        <w:t>M</w:t>
      </w:r>
      <w:r w:rsidR="002B2C31" w:rsidRPr="00A1701C">
        <w:rPr>
          <w:rFonts w:ascii="Verdana" w:hAnsi="Verdana"/>
          <w:i/>
          <w:sz w:val="20"/>
        </w:rPr>
        <w:t>icrobiol</w:t>
      </w:r>
      <w:r w:rsidRPr="00A1701C">
        <w:rPr>
          <w:rFonts w:ascii="Verdana" w:hAnsi="Verdana"/>
          <w:sz w:val="20"/>
        </w:rPr>
        <w:t>.</w:t>
      </w:r>
      <w:r w:rsidR="002B2C31">
        <w:rPr>
          <w:rFonts w:ascii="Verdana" w:hAnsi="Verdana"/>
          <w:sz w:val="20"/>
        </w:rPr>
        <w:t xml:space="preserve"> </w:t>
      </w:r>
      <w:r w:rsidR="002B2C31" w:rsidRPr="002B2C31">
        <w:rPr>
          <w:rFonts w:ascii="Verdana" w:hAnsi="Verdana"/>
          <w:sz w:val="20"/>
        </w:rPr>
        <w:t>doi:10.1111/1462-2920.13121</w:t>
      </w:r>
    </w:p>
    <w:p w:rsidR="002B2C31" w:rsidRPr="00A1701C" w:rsidRDefault="002B2C31" w:rsidP="002B2C31">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Macbeth, T.W., Cummings, D.E., Spring, S., Petzke, L.M., and Sorenson Jr, K.S. (2004) Molecular characterization of a dechlorinating community resulting from in situ biostimulation in a trichloroethene-contaminated deep, fractured basalt aquifer and comparison to a derivative laboratory culture. </w:t>
      </w:r>
      <w:r w:rsidRPr="00A1701C">
        <w:rPr>
          <w:rFonts w:ascii="Verdana" w:hAnsi="Verdana"/>
          <w:i/>
          <w:sz w:val="20"/>
        </w:rPr>
        <w:t>Appl Environ Microbiol</w:t>
      </w:r>
      <w:r w:rsidRPr="00A1701C">
        <w:rPr>
          <w:rFonts w:ascii="Verdana" w:hAnsi="Verdana"/>
          <w:sz w:val="20"/>
        </w:rPr>
        <w:t xml:space="preserve"> </w:t>
      </w:r>
      <w:r w:rsidRPr="00A1701C">
        <w:rPr>
          <w:rFonts w:ascii="Verdana" w:hAnsi="Verdana"/>
          <w:b/>
          <w:sz w:val="20"/>
        </w:rPr>
        <w:t>70</w:t>
      </w:r>
      <w:r w:rsidRPr="00A1701C">
        <w:rPr>
          <w:rFonts w:ascii="Verdana" w:hAnsi="Verdana"/>
          <w:sz w:val="20"/>
        </w:rPr>
        <w:t>: 7329-7341.</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Maillard, J., Charnay, M.P., Regeard, C., Rohrbach-Brandt, E., Rouzeau-Szynalski, K., Rossi, P., and Holliger, C. (2011) Reductive dechlorination of tetrachloroethene by a stepwise catalysis of different organohalide</w:t>
      </w:r>
      <w:r w:rsidR="0046026C">
        <w:rPr>
          <w:rFonts w:ascii="Verdana" w:hAnsi="Verdana"/>
          <w:sz w:val="20"/>
        </w:rPr>
        <w:t>-</w:t>
      </w:r>
      <w:r w:rsidRPr="00A1701C">
        <w:rPr>
          <w:rFonts w:ascii="Verdana" w:hAnsi="Verdana"/>
          <w:sz w:val="20"/>
        </w:rPr>
        <w:t xml:space="preserve">respiring bacteria and reductive dehalogenases. </w:t>
      </w:r>
      <w:r w:rsidRPr="00A1701C">
        <w:rPr>
          <w:rFonts w:ascii="Verdana" w:hAnsi="Verdana"/>
          <w:i/>
          <w:sz w:val="20"/>
        </w:rPr>
        <w:t>Biodegradation</w:t>
      </w:r>
      <w:r w:rsidRPr="00A1701C">
        <w:rPr>
          <w:rFonts w:ascii="Verdana" w:hAnsi="Verdana"/>
          <w:sz w:val="20"/>
        </w:rPr>
        <w:t xml:space="preserve"> </w:t>
      </w:r>
      <w:r w:rsidRPr="00A1701C">
        <w:rPr>
          <w:rFonts w:ascii="Verdana" w:hAnsi="Verdana"/>
          <w:b/>
          <w:sz w:val="20"/>
        </w:rPr>
        <w:t>22</w:t>
      </w:r>
      <w:r w:rsidRPr="00A1701C">
        <w:rPr>
          <w:rFonts w:ascii="Verdana" w:hAnsi="Verdana"/>
          <w:sz w:val="20"/>
        </w:rPr>
        <w:t>: 949-960.</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Major, D.W., McMaster, M.L., Cox, E.E., Edwards, E.A., Dworatzek, S.M., Hendrickson, E.R. et al. (2002) Field demonstration of successful bioaugmentation to achieve dechlorination of tetrachloroethene to ethene.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36</w:t>
      </w:r>
      <w:r w:rsidRPr="00A1701C">
        <w:rPr>
          <w:rFonts w:ascii="Verdana" w:hAnsi="Verdana"/>
          <w:sz w:val="20"/>
        </w:rPr>
        <w:t>: 5106-5116.</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Men, Y., Seth, E.C., Yi, S., Allen, R.H., Taga, M.E., and Alvarez-Cohen, L. (2014) Sustainable growth of </w:t>
      </w:r>
      <w:r w:rsidRPr="00A1701C">
        <w:rPr>
          <w:rFonts w:ascii="Verdana" w:hAnsi="Verdana"/>
          <w:i/>
          <w:sz w:val="20"/>
        </w:rPr>
        <w:t>Dehalococcoides mccartyi</w:t>
      </w:r>
      <w:r w:rsidRPr="00A1701C">
        <w:rPr>
          <w:rFonts w:ascii="Verdana" w:hAnsi="Verdana"/>
          <w:sz w:val="20"/>
        </w:rPr>
        <w:t xml:space="preserve"> 195 by corrinoid salvaging and remodeling in defined lactate-fermenting consortia. </w:t>
      </w:r>
      <w:r w:rsidRPr="00A1701C">
        <w:rPr>
          <w:rFonts w:ascii="Verdana" w:hAnsi="Verdana"/>
          <w:i/>
          <w:sz w:val="20"/>
        </w:rPr>
        <w:t>Appl Environ Microbiol</w:t>
      </w:r>
      <w:r w:rsidRPr="00A1701C">
        <w:rPr>
          <w:rFonts w:ascii="Verdana" w:hAnsi="Verdana"/>
          <w:sz w:val="20"/>
        </w:rPr>
        <w:t xml:space="preserve"> </w:t>
      </w:r>
      <w:r w:rsidRPr="00A1701C">
        <w:rPr>
          <w:rFonts w:ascii="Verdana" w:hAnsi="Verdana"/>
          <w:b/>
          <w:sz w:val="20"/>
        </w:rPr>
        <w:t>80</w:t>
      </w:r>
      <w:r w:rsidRPr="00A1701C">
        <w:rPr>
          <w:rFonts w:ascii="Verdana" w:hAnsi="Verdana"/>
          <w:sz w:val="20"/>
        </w:rPr>
        <w:t>: 2133-2141.</w:t>
      </w:r>
    </w:p>
    <w:p w:rsidR="001C45D5" w:rsidRPr="00A1701C" w:rsidRDefault="001C45D5" w:rsidP="00841836">
      <w:pPr>
        <w:pStyle w:val="EndNoteBibliography"/>
        <w:rPr>
          <w:rFonts w:ascii="Verdana" w:hAnsi="Verdana"/>
          <w:sz w:val="20"/>
        </w:rPr>
      </w:pPr>
    </w:p>
    <w:p w:rsidR="00841836" w:rsidRPr="00411E2D" w:rsidRDefault="00841836" w:rsidP="00841836">
      <w:pPr>
        <w:pStyle w:val="EndNoteBibliography"/>
        <w:rPr>
          <w:rFonts w:ascii="Verdana" w:hAnsi="Verdana"/>
          <w:sz w:val="20"/>
          <w:lang w:val="nl-NL"/>
        </w:rPr>
      </w:pPr>
      <w:r w:rsidRPr="00A1701C">
        <w:rPr>
          <w:rFonts w:ascii="Verdana" w:hAnsi="Verdana"/>
          <w:sz w:val="20"/>
        </w:rPr>
        <w:t xml:space="preserve">Men, Y., Seth, E.C., Yi, S., Crofts, T.S., Allen, R.H., Taga, M.E., and Alvarez-Cohen, L. (2015) Identification of specific corrinoids reveals corrinoid modification in dechlorinating microbial communities. </w:t>
      </w:r>
      <w:r w:rsidRPr="00411E2D">
        <w:rPr>
          <w:rFonts w:ascii="Verdana" w:hAnsi="Verdana"/>
          <w:i/>
          <w:sz w:val="20"/>
          <w:lang w:val="nl-NL"/>
        </w:rPr>
        <w:t>Environ Microbiol</w:t>
      </w:r>
      <w:r w:rsidRPr="00411E2D">
        <w:rPr>
          <w:rFonts w:ascii="Verdana" w:hAnsi="Verdana"/>
          <w:sz w:val="20"/>
          <w:lang w:val="nl-NL"/>
        </w:rPr>
        <w:t xml:space="preserve"> </w:t>
      </w:r>
      <w:r w:rsidRPr="00411E2D">
        <w:rPr>
          <w:rFonts w:ascii="Verdana" w:hAnsi="Verdana"/>
          <w:b/>
          <w:sz w:val="20"/>
          <w:lang w:val="nl-NL"/>
        </w:rPr>
        <w:t>17</w:t>
      </w:r>
      <w:r w:rsidRPr="00411E2D">
        <w:rPr>
          <w:rFonts w:ascii="Verdana" w:hAnsi="Verdana"/>
          <w:sz w:val="20"/>
          <w:lang w:val="nl-NL"/>
        </w:rPr>
        <w:t>: 4873-4884.</w:t>
      </w:r>
    </w:p>
    <w:p w:rsidR="001C45D5" w:rsidRPr="00411E2D" w:rsidRDefault="001C45D5" w:rsidP="00841836">
      <w:pPr>
        <w:pStyle w:val="EndNoteBibliography"/>
        <w:rPr>
          <w:rFonts w:ascii="Verdana" w:hAnsi="Verdana"/>
          <w:sz w:val="20"/>
          <w:lang w:val="nl-NL"/>
        </w:rPr>
      </w:pPr>
    </w:p>
    <w:p w:rsidR="00841836" w:rsidRDefault="00841836" w:rsidP="00841836">
      <w:pPr>
        <w:pStyle w:val="EndNoteBibliography"/>
        <w:rPr>
          <w:rFonts w:ascii="Verdana" w:hAnsi="Verdana"/>
          <w:sz w:val="20"/>
        </w:rPr>
      </w:pPr>
      <w:r w:rsidRPr="00411E2D">
        <w:rPr>
          <w:rFonts w:ascii="Verdana" w:hAnsi="Verdana"/>
          <w:sz w:val="20"/>
          <w:lang w:val="nl-NL"/>
        </w:rPr>
        <w:t xml:space="preserve">Men, Y., Feil, H., Verberkmoes, N.C., Shah, M.B., Johnson, D.R., Lee, P.K.H. et al. </w:t>
      </w:r>
      <w:r w:rsidRPr="00A1701C">
        <w:rPr>
          <w:rFonts w:ascii="Verdana" w:hAnsi="Verdana"/>
          <w:sz w:val="20"/>
        </w:rPr>
        <w:t xml:space="preserve">(2012) Sustainable syntrophic growth of </w:t>
      </w:r>
      <w:r w:rsidRPr="00A1701C">
        <w:rPr>
          <w:rFonts w:ascii="Verdana" w:hAnsi="Verdana"/>
          <w:i/>
          <w:sz w:val="20"/>
        </w:rPr>
        <w:t>Dehalococcoides ethenogenes</w:t>
      </w:r>
      <w:r w:rsidRPr="00A1701C">
        <w:rPr>
          <w:rFonts w:ascii="Verdana" w:hAnsi="Verdana"/>
          <w:sz w:val="20"/>
        </w:rPr>
        <w:t xml:space="preserve"> strain 195 with </w:t>
      </w:r>
      <w:r w:rsidRPr="00A1701C">
        <w:rPr>
          <w:rFonts w:ascii="Verdana" w:hAnsi="Verdana"/>
          <w:i/>
          <w:sz w:val="20"/>
        </w:rPr>
        <w:t>Desulfovibrio vulgaris</w:t>
      </w:r>
      <w:r w:rsidRPr="00A1701C">
        <w:rPr>
          <w:rFonts w:ascii="Verdana" w:hAnsi="Verdana"/>
          <w:sz w:val="20"/>
        </w:rPr>
        <w:t xml:space="preserve"> hildenborough and </w:t>
      </w:r>
      <w:r w:rsidRPr="00A1701C">
        <w:rPr>
          <w:rFonts w:ascii="Verdana" w:hAnsi="Verdana"/>
          <w:i/>
          <w:sz w:val="20"/>
        </w:rPr>
        <w:t>Methanobacterium congolense</w:t>
      </w:r>
      <w:r w:rsidRPr="00A1701C">
        <w:rPr>
          <w:rFonts w:ascii="Verdana" w:hAnsi="Verdana"/>
          <w:sz w:val="20"/>
        </w:rPr>
        <w:t xml:space="preserve">: Global transcriptomic and proteomic analyses. </w:t>
      </w:r>
      <w:r w:rsidRPr="00A1701C">
        <w:rPr>
          <w:rFonts w:ascii="Verdana" w:hAnsi="Verdana"/>
          <w:i/>
          <w:sz w:val="20"/>
        </w:rPr>
        <w:t>ISME J</w:t>
      </w:r>
      <w:r w:rsidRPr="00A1701C">
        <w:rPr>
          <w:rFonts w:ascii="Verdana" w:hAnsi="Verdana"/>
          <w:sz w:val="20"/>
        </w:rPr>
        <w:t xml:space="preserve"> </w:t>
      </w:r>
      <w:r w:rsidRPr="00A1701C">
        <w:rPr>
          <w:rFonts w:ascii="Verdana" w:hAnsi="Verdana"/>
          <w:b/>
          <w:sz w:val="20"/>
        </w:rPr>
        <w:t>6</w:t>
      </w:r>
      <w:r w:rsidRPr="00A1701C">
        <w:rPr>
          <w:rFonts w:ascii="Verdana" w:hAnsi="Verdana"/>
          <w:sz w:val="20"/>
        </w:rPr>
        <w:t>: 410-421.</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Merlino, G., Balloi, A., Marzorati, M., Mapelli, F., Rizzi, A., Lavazza, D. et al. (2015) Diverse reductive dehalogenases are associated with clostridiales-enriched microcosms dechlorinating 1,2-dichloroethane. </w:t>
      </w:r>
      <w:r w:rsidRPr="00A1701C">
        <w:rPr>
          <w:rFonts w:ascii="Verdana" w:hAnsi="Verdana"/>
          <w:i/>
          <w:sz w:val="20"/>
        </w:rPr>
        <w:t>BioMed Res Int</w:t>
      </w:r>
      <w:r w:rsidRPr="00A1701C">
        <w:rPr>
          <w:rFonts w:ascii="Verdana" w:hAnsi="Verdana"/>
          <w:sz w:val="20"/>
        </w:rPr>
        <w:t xml:space="preserve"> </w:t>
      </w:r>
      <w:r w:rsidRPr="00A1701C">
        <w:rPr>
          <w:rFonts w:ascii="Verdana" w:hAnsi="Verdana"/>
          <w:b/>
          <w:sz w:val="20"/>
        </w:rPr>
        <w:t>2015</w:t>
      </w:r>
      <w:r w:rsidRPr="00A1701C">
        <w:rPr>
          <w:rFonts w:ascii="Verdana" w:hAnsi="Verdana"/>
          <w:sz w:val="20"/>
        </w:rPr>
        <w:t>: 242856.</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Moe, W.M., Stebbing, R.E., Rao, J.U., Bowman, K.S., Fernanda Nobre, M., da Costa, M.S., and Rainey, F.A. (2012) </w:t>
      </w:r>
      <w:r w:rsidRPr="00A1701C">
        <w:rPr>
          <w:rFonts w:ascii="Verdana" w:hAnsi="Verdana"/>
          <w:i/>
          <w:sz w:val="20"/>
        </w:rPr>
        <w:t xml:space="preserve">Pelosinus defluvii </w:t>
      </w:r>
      <w:r w:rsidRPr="00A1701C">
        <w:rPr>
          <w:rFonts w:ascii="Verdana" w:hAnsi="Verdana"/>
          <w:sz w:val="20"/>
        </w:rPr>
        <w:t xml:space="preserve">sp. nov., isolated from chlorinated solvent-contaminated groundwater, emended description of the genus </w:t>
      </w:r>
      <w:r w:rsidRPr="00A1701C">
        <w:rPr>
          <w:rFonts w:ascii="Verdana" w:hAnsi="Verdana"/>
          <w:i/>
          <w:sz w:val="20"/>
        </w:rPr>
        <w:t>Pelosinus</w:t>
      </w:r>
      <w:r w:rsidRPr="00A1701C">
        <w:rPr>
          <w:rFonts w:ascii="Verdana" w:hAnsi="Verdana"/>
          <w:sz w:val="20"/>
        </w:rPr>
        <w:t xml:space="preserve"> and transfer of </w:t>
      </w:r>
      <w:r w:rsidRPr="00A1701C">
        <w:rPr>
          <w:rFonts w:ascii="Verdana" w:hAnsi="Verdana"/>
          <w:i/>
          <w:sz w:val="20"/>
        </w:rPr>
        <w:t>Sporotalea propionica</w:t>
      </w:r>
      <w:r w:rsidRPr="00A1701C">
        <w:rPr>
          <w:rFonts w:ascii="Verdana" w:hAnsi="Verdana"/>
          <w:sz w:val="20"/>
        </w:rPr>
        <w:t xml:space="preserve"> to </w:t>
      </w:r>
      <w:r w:rsidRPr="00A1701C">
        <w:rPr>
          <w:rFonts w:ascii="Verdana" w:hAnsi="Verdana"/>
          <w:i/>
          <w:sz w:val="20"/>
        </w:rPr>
        <w:t>Pelosinus propionicus</w:t>
      </w:r>
      <w:r w:rsidRPr="00A1701C">
        <w:rPr>
          <w:rFonts w:ascii="Verdana" w:hAnsi="Verdana"/>
          <w:sz w:val="20"/>
        </w:rPr>
        <w:t xml:space="preserve"> comb. nov. </w:t>
      </w:r>
      <w:r w:rsidRPr="00A1701C">
        <w:rPr>
          <w:rFonts w:ascii="Verdana" w:hAnsi="Verdana"/>
          <w:i/>
          <w:sz w:val="20"/>
        </w:rPr>
        <w:t>Int J Syst Evol Microbiol</w:t>
      </w:r>
      <w:r w:rsidRPr="00A1701C">
        <w:rPr>
          <w:rFonts w:ascii="Verdana" w:hAnsi="Verdana"/>
          <w:sz w:val="20"/>
        </w:rPr>
        <w:t xml:space="preserve"> </w:t>
      </w:r>
      <w:r w:rsidRPr="00A1701C">
        <w:rPr>
          <w:rFonts w:ascii="Verdana" w:hAnsi="Verdana"/>
          <w:b/>
          <w:sz w:val="20"/>
        </w:rPr>
        <w:t>62</w:t>
      </w:r>
      <w:r w:rsidRPr="00A1701C">
        <w:rPr>
          <w:rFonts w:ascii="Verdana" w:hAnsi="Verdana"/>
          <w:sz w:val="20"/>
        </w:rPr>
        <w:t>: 1369-1376.</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Pérez-De-Mora, A., Zila, A., McMaster, M.L., and Edwards, E.A. (2014) Bioremediation of chlorinated ethenes in fractured bedrock and associated changes in dechlorinating and nondechlorinating microbial populations.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48</w:t>
      </w:r>
      <w:r w:rsidRPr="00A1701C">
        <w:rPr>
          <w:rFonts w:ascii="Verdana" w:hAnsi="Verdana"/>
          <w:sz w:val="20"/>
        </w:rPr>
        <w:t>: 5770-5779.</w:t>
      </w:r>
    </w:p>
    <w:p w:rsidR="001C45D5" w:rsidRPr="00A1701C" w:rsidRDefault="001C45D5" w:rsidP="00841836">
      <w:pPr>
        <w:pStyle w:val="EndNoteBibliography"/>
        <w:rPr>
          <w:rFonts w:ascii="Verdana" w:hAnsi="Verdana"/>
          <w:sz w:val="20"/>
        </w:rPr>
      </w:pPr>
    </w:p>
    <w:p w:rsidR="00841836" w:rsidRPr="00411E2D" w:rsidRDefault="00841836" w:rsidP="00841836">
      <w:pPr>
        <w:pStyle w:val="EndNoteBibliography"/>
        <w:rPr>
          <w:rFonts w:ascii="Verdana" w:hAnsi="Verdana"/>
          <w:sz w:val="20"/>
          <w:lang w:val="nl-NL"/>
        </w:rPr>
      </w:pPr>
      <w:r w:rsidRPr="00A1701C">
        <w:rPr>
          <w:rFonts w:ascii="Verdana" w:hAnsi="Verdana"/>
          <w:sz w:val="20"/>
        </w:rPr>
        <w:t xml:space="preserve">Peura, S., Eiler, A., Bertilsson, S., Nykänen, H., Tiirola, M., and Jones, R.I. (2012) Distinct and diverse anaerobic bacterial communities in boreal lakes dominated by candidate division OD1. </w:t>
      </w:r>
      <w:r w:rsidRPr="00411E2D">
        <w:rPr>
          <w:rFonts w:ascii="Verdana" w:hAnsi="Verdana"/>
          <w:i/>
          <w:sz w:val="20"/>
          <w:lang w:val="nl-NL"/>
        </w:rPr>
        <w:t>ISME J</w:t>
      </w:r>
      <w:r w:rsidRPr="00411E2D">
        <w:rPr>
          <w:rFonts w:ascii="Verdana" w:hAnsi="Verdana"/>
          <w:sz w:val="20"/>
          <w:lang w:val="nl-NL"/>
        </w:rPr>
        <w:t xml:space="preserve"> </w:t>
      </w:r>
      <w:r w:rsidRPr="00411E2D">
        <w:rPr>
          <w:rFonts w:ascii="Verdana" w:hAnsi="Verdana"/>
          <w:b/>
          <w:sz w:val="20"/>
          <w:lang w:val="nl-NL"/>
        </w:rPr>
        <w:t>6</w:t>
      </w:r>
      <w:r w:rsidRPr="00411E2D">
        <w:rPr>
          <w:rFonts w:ascii="Verdana" w:hAnsi="Verdana"/>
          <w:sz w:val="20"/>
          <w:lang w:val="nl-NL"/>
        </w:rPr>
        <w:t>: 1640-1652.</w:t>
      </w:r>
    </w:p>
    <w:p w:rsidR="001C45D5" w:rsidRPr="00411E2D" w:rsidRDefault="001C45D5" w:rsidP="00841836">
      <w:pPr>
        <w:pStyle w:val="EndNoteBibliography"/>
        <w:rPr>
          <w:rFonts w:ascii="Verdana" w:hAnsi="Verdana"/>
          <w:sz w:val="20"/>
          <w:lang w:val="nl-NL"/>
        </w:rPr>
      </w:pPr>
    </w:p>
    <w:p w:rsidR="00841836" w:rsidRDefault="00841836" w:rsidP="00841836">
      <w:pPr>
        <w:pStyle w:val="EndNoteBibliography"/>
        <w:rPr>
          <w:rFonts w:ascii="Verdana" w:hAnsi="Verdana"/>
          <w:sz w:val="20"/>
        </w:rPr>
      </w:pPr>
      <w:r w:rsidRPr="00411E2D">
        <w:rPr>
          <w:rFonts w:ascii="Verdana" w:hAnsi="Verdana"/>
          <w:sz w:val="20"/>
          <w:lang w:val="nl-NL"/>
        </w:rPr>
        <w:lastRenderedPageBreak/>
        <w:t xml:space="preserve">Puigserver, D., Herrero, J., Torres, M., Cortés, A., Nijenhuis, I., Kuntze, K. et al. </w:t>
      </w:r>
      <w:r w:rsidRPr="00A1701C">
        <w:rPr>
          <w:rFonts w:ascii="Verdana" w:hAnsi="Verdana"/>
          <w:sz w:val="20"/>
        </w:rPr>
        <w:t xml:space="preserve">(2016) Reductive dechlorination in recalcitrant sources of chloroethenes in the transition zone between aquifers and aquitards. </w:t>
      </w:r>
      <w:r w:rsidRPr="00A1701C">
        <w:rPr>
          <w:rFonts w:ascii="Verdana" w:hAnsi="Verdana"/>
          <w:i/>
          <w:sz w:val="20"/>
        </w:rPr>
        <w:t>Environ Sci Pollut Res</w:t>
      </w:r>
      <w:r w:rsidR="00F600B7">
        <w:rPr>
          <w:rFonts w:ascii="Verdana" w:hAnsi="Verdana"/>
          <w:sz w:val="20"/>
        </w:rPr>
        <w:t>.</w:t>
      </w:r>
      <w:r w:rsidR="00F600B7" w:rsidRPr="00F600B7">
        <w:rPr>
          <w:rFonts w:ascii="Verdana" w:hAnsi="Verdana"/>
          <w:sz w:val="20"/>
        </w:rPr>
        <w:t xml:space="preserve"> DOI 10.1007/s11356-016-7068-4</w:t>
      </w:r>
      <w:r w:rsidRPr="00A1701C">
        <w:rPr>
          <w:rFonts w:ascii="Verdana" w:hAnsi="Verdana"/>
          <w:sz w:val="20"/>
        </w:rPr>
        <w:t>.</w:t>
      </w:r>
    </w:p>
    <w:p w:rsidR="001C45D5" w:rsidRPr="00A1701C" w:rsidRDefault="001C45D5"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Qatibi, A.I., Bories, A., and Garcia, J.L. (1991) Sulfate reduction and anaerobic glycerol degradation by a mixed microbial culture. </w:t>
      </w:r>
      <w:r w:rsidRPr="00A1701C">
        <w:rPr>
          <w:rFonts w:ascii="Verdana" w:hAnsi="Verdana"/>
          <w:i/>
          <w:sz w:val="20"/>
        </w:rPr>
        <w:t>Curr Microbiol</w:t>
      </w:r>
      <w:r w:rsidRPr="00A1701C">
        <w:rPr>
          <w:rFonts w:ascii="Verdana" w:hAnsi="Verdana"/>
          <w:sz w:val="20"/>
        </w:rPr>
        <w:t xml:space="preserve"> </w:t>
      </w:r>
      <w:r w:rsidRPr="00A1701C">
        <w:rPr>
          <w:rFonts w:ascii="Verdana" w:hAnsi="Verdana"/>
          <w:b/>
          <w:sz w:val="20"/>
        </w:rPr>
        <w:t>22</w:t>
      </w:r>
      <w:r w:rsidRPr="00A1701C">
        <w:rPr>
          <w:rFonts w:ascii="Verdana" w:hAnsi="Verdana"/>
          <w:sz w:val="20"/>
        </w:rPr>
        <w:t>: 47-52.</w:t>
      </w:r>
    </w:p>
    <w:p w:rsidR="00A1701C" w:rsidRPr="00A1701C" w:rsidRDefault="00A1701C" w:rsidP="00841836">
      <w:pPr>
        <w:pStyle w:val="EndNoteBibliography"/>
        <w:rPr>
          <w:rFonts w:ascii="Verdana" w:hAnsi="Verdana"/>
          <w:sz w:val="20"/>
        </w:rPr>
      </w:pPr>
    </w:p>
    <w:p w:rsidR="00841836" w:rsidRPr="00411E2D" w:rsidRDefault="00841836" w:rsidP="00841836">
      <w:pPr>
        <w:pStyle w:val="EndNoteBibliography"/>
        <w:rPr>
          <w:rFonts w:ascii="Verdana" w:hAnsi="Verdana"/>
          <w:sz w:val="20"/>
          <w:lang w:val="nl-NL"/>
        </w:rPr>
      </w:pPr>
      <w:r w:rsidRPr="00A1701C">
        <w:rPr>
          <w:rFonts w:ascii="Verdana" w:hAnsi="Verdana"/>
          <w:sz w:val="20"/>
        </w:rPr>
        <w:t xml:space="preserve">Qatibi, A.I., Bennisse, R., Jana, M., and Garcia, J.L. (1998) Anaerobic degradation of glycerol by </w:t>
      </w:r>
      <w:r w:rsidRPr="00A1701C">
        <w:rPr>
          <w:rFonts w:ascii="Verdana" w:hAnsi="Verdana"/>
          <w:i/>
          <w:sz w:val="20"/>
        </w:rPr>
        <w:t>Desulfovibrio fructosovorans</w:t>
      </w:r>
      <w:r w:rsidRPr="00A1701C">
        <w:rPr>
          <w:rFonts w:ascii="Verdana" w:hAnsi="Verdana"/>
          <w:sz w:val="20"/>
        </w:rPr>
        <w:t xml:space="preserve"> and </w:t>
      </w:r>
      <w:r w:rsidRPr="00A1701C">
        <w:rPr>
          <w:rFonts w:ascii="Verdana" w:hAnsi="Verdana"/>
          <w:i/>
          <w:sz w:val="20"/>
        </w:rPr>
        <w:t>D. carbinolicus</w:t>
      </w:r>
      <w:r w:rsidRPr="00A1701C">
        <w:rPr>
          <w:rFonts w:ascii="Verdana" w:hAnsi="Verdana"/>
          <w:sz w:val="20"/>
        </w:rPr>
        <w:t xml:space="preserve"> and evidence for glycerol-dependent utilization of 1,2-propanediol. </w:t>
      </w:r>
      <w:r w:rsidRPr="00411E2D">
        <w:rPr>
          <w:rFonts w:ascii="Verdana" w:hAnsi="Verdana"/>
          <w:i/>
          <w:sz w:val="20"/>
          <w:lang w:val="nl-NL"/>
        </w:rPr>
        <w:t>Curr Microbiol</w:t>
      </w:r>
      <w:r w:rsidRPr="00411E2D">
        <w:rPr>
          <w:rFonts w:ascii="Verdana" w:hAnsi="Verdana"/>
          <w:sz w:val="20"/>
          <w:lang w:val="nl-NL"/>
        </w:rPr>
        <w:t xml:space="preserve"> </w:t>
      </w:r>
      <w:r w:rsidRPr="00411E2D">
        <w:rPr>
          <w:rFonts w:ascii="Verdana" w:hAnsi="Verdana"/>
          <w:b/>
          <w:sz w:val="20"/>
          <w:lang w:val="nl-NL"/>
        </w:rPr>
        <w:t>36</w:t>
      </w:r>
      <w:r w:rsidRPr="00411E2D">
        <w:rPr>
          <w:rFonts w:ascii="Verdana" w:hAnsi="Verdana"/>
          <w:sz w:val="20"/>
          <w:lang w:val="nl-NL"/>
        </w:rPr>
        <w:t>: 283-290.</w:t>
      </w:r>
    </w:p>
    <w:p w:rsidR="00F600B7" w:rsidRPr="00411E2D" w:rsidRDefault="00F600B7" w:rsidP="00841836">
      <w:pPr>
        <w:pStyle w:val="EndNoteBibliography"/>
        <w:rPr>
          <w:rFonts w:ascii="Verdana" w:hAnsi="Verdana"/>
          <w:sz w:val="20"/>
          <w:lang w:val="nl-NL"/>
        </w:rPr>
      </w:pPr>
    </w:p>
    <w:p w:rsidR="00841836" w:rsidRDefault="00841836" w:rsidP="00841836">
      <w:pPr>
        <w:pStyle w:val="EndNoteBibliography"/>
        <w:rPr>
          <w:rFonts w:ascii="Verdana" w:hAnsi="Verdana"/>
          <w:sz w:val="20"/>
        </w:rPr>
      </w:pPr>
      <w:r w:rsidRPr="00411E2D">
        <w:rPr>
          <w:rFonts w:ascii="Verdana" w:hAnsi="Verdana"/>
          <w:sz w:val="20"/>
          <w:lang w:val="nl-NL"/>
        </w:rPr>
        <w:t xml:space="preserve">Quast, C., Pruesse, E., Yilmaz, P., Gerken, J., Schweer, T., Yarza, P. et al. </w:t>
      </w:r>
      <w:r w:rsidRPr="00A1701C">
        <w:rPr>
          <w:rFonts w:ascii="Verdana" w:hAnsi="Verdana"/>
          <w:sz w:val="20"/>
        </w:rPr>
        <w:t xml:space="preserve">(2013) The SILVA ribosomal RNA gene database project: Improved data processing and web-based tools. </w:t>
      </w:r>
      <w:r w:rsidRPr="00A1701C">
        <w:rPr>
          <w:rFonts w:ascii="Verdana" w:hAnsi="Verdana"/>
          <w:i/>
          <w:sz w:val="20"/>
        </w:rPr>
        <w:t>Nucleic Acids Res</w:t>
      </w:r>
      <w:r w:rsidRPr="00A1701C">
        <w:rPr>
          <w:rFonts w:ascii="Verdana" w:hAnsi="Verdana"/>
          <w:sz w:val="20"/>
        </w:rPr>
        <w:t xml:space="preserve"> </w:t>
      </w:r>
      <w:r w:rsidRPr="00A1701C">
        <w:rPr>
          <w:rFonts w:ascii="Verdana" w:hAnsi="Verdana"/>
          <w:b/>
          <w:sz w:val="20"/>
        </w:rPr>
        <w:t>41</w:t>
      </w:r>
      <w:r w:rsidRPr="00A1701C">
        <w:rPr>
          <w:rFonts w:ascii="Verdana" w:hAnsi="Verdana"/>
          <w:sz w:val="20"/>
        </w:rPr>
        <w:t>: D590-D596.</w:t>
      </w:r>
    </w:p>
    <w:p w:rsidR="00F600B7" w:rsidRPr="00A1701C" w:rsidRDefault="00F600B7"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Rabus, R., Hansen, T.A., and Widdel, F. (</w:t>
      </w:r>
      <w:r w:rsidR="00F257A3" w:rsidRPr="00A1701C">
        <w:rPr>
          <w:rFonts w:ascii="Verdana" w:hAnsi="Verdana"/>
          <w:sz w:val="20"/>
        </w:rPr>
        <w:t>20</w:t>
      </w:r>
      <w:r w:rsidR="00F257A3">
        <w:rPr>
          <w:rFonts w:ascii="Verdana" w:hAnsi="Verdana"/>
          <w:sz w:val="20"/>
        </w:rPr>
        <w:t>06</w:t>
      </w:r>
      <w:r w:rsidRPr="00A1701C">
        <w:rPr>
          <w:rFonts w:ascii="Verdana" w:hAnsi="Verdana"/>
          <w:sz w:val="20"/>
        </w:rPr>
        <w:t xml:space="preserve">) Dissimilatory sulfate- and sulfur-reducing prokaryotes. In </w:t>
      </w:r>
      <w:r w:rsidRPr="00A1701C">
        <w:rPr>
          <w:rFonts w:ascii="Verdana" w:hAnsi="Verdana"/>
          <w:i/>
          <w:sz w:val="20"/>
        </w:rPr>
        <w:t xml:space="preserve">The Prokaryotes, </w:t>
      </w:r>
      <w:r w:rsidRPr="00A1701C">
        <w:rPr>
          <w:rFonts w:ascii="Verdana" w:hAnsi="Verdana"/>
          <w:sz w:val="20"/>
        </w:rPr>
        <w:t>Rosenberg</w:t>
      </w:r>
      <w:r w:rsidR="00337DD8">
        <w:rPr>
          <w:rFonts w:ascii="Verdana" w:hAnsi="Verdana"/>
          <w:sz w:val="20"/>
        </w:rPr>
        <w:t>,</w:t>
      </w:r>
      <w:r w:rsidRPr="00A1701C">
        <w:rPr>
          <w:rFonts w:ascii="Verdana" w:hAnsi="Verdana"/>
          <w:sz w:val="20"/>
        </w:rPr>
        <w:t xml:space="preserve"> E</w:t>
      </w:r>
      <w:r w:rsidR="00337DD8">
        <w:rPr>
          <w:rFonts w:ascii="Verdana" w:hAnsi="Verdana"/>
          <w:sz w:val="20"/>
        </w:rPr>
        <w:t>.</w:t>
      </w:r>
      <w:r w:rsidRPr="00A1701C">
        <w:rPr>
          <w:rFonts w:ascii="Verdana" w:hAnsi="Verdana"/>
          <w:sz w:val="20"/>
        </w:rPr>
        <w:t>, DeLong</w:t>
      </w:r>
      <w:r w:rsidR="00337DD8">
        <w:rPr>
          <w:rFonts w:ascii="Verdana" w:hAnsi="Verdana"/>
          <w:sz w:val="20"/>
        </w:rPr>
        <w:t>,</w:t>
      </w:r>
      <w:r w:rsidRPr="00A1701C">
        <w:rPr>
          <w:rFonts w:ascii="Verdana" w:hAnsi="Verdana"/>
          <w:sz w:val="20"/>
        </w:rPr>
        <w:t xml:space="preserve"> E</w:t>
      </w:r>
      <w:r w:rsidR="00337DD8">
        <w:rPr>
          <w:rFonts w:ascii="Verdana" w:hAnsi="Verdana"/>
          <w:sz w:val="20"/>
        </w:rPr>
        <w:t>.</w:t>
      </w:r>
      <w:r w:rsidRPr="00A1701C">
        <w:rPr>
          <w:rFonts w:ascii="Verdana" w:hAnsi="Verdana"/>
          <w:sz w:val="20"/>
        </w:rPr>
        <w:t>F</w:t>
      </w:r>
      <w:r w:rsidR="00337DD8">
        <w:rPr>
          <w:rFonts w:ascii="Verdana" w:hAnsi="Verdana"/>
          <w:sz w:val="20"/>
        </w:rPr>
        <w:t>.</w:t>
      </w:r>
      <w:r w:rsidRPr="00A1701C">
        <w:rPr>
          <w:rFonts w:ascii="Verdana" w:hAnsi="Verdana"/>
          <w:sz w:val="20"/>
        </w:rPr>
        <w:t>, Stackenbrandt</w:t>
      </w:r>
      <w:r w:rsidR="00337DD8">
        <w:rPr>
          <w:rFonts w:ascii="Verdana" w:hAnsi="Verdana"/>
          <w:sz w:val="20"/>
        </w:rPr>
        <w:t>,</w:t>
      </w:r>
      <w:r w:rsidRPr="00A1701C">
        <w:rPr>
          <w:rFonts w:ascii="Verdana" w:hAnsi="Verdana"/>
          <w:sz w:val="20"/>
        </w:rPr>
        <w:t xml:space="preserve"> E</w:t>
      </w:r>
      <w:r w:rsidR="00337DD8">
        <w:rPr>
          <w:rFonts w:ascii="Verdana" w:hAnsi="Verdana"/>
          <w:sz w:val="20"/>
        </w:rPr>
        <w:t>.</w:t>
      </w:r>
      <w:r w:rsidRPr="00A1701C">
        <w:rPr>
          <w:rFonts w:ascii="Verdana" w:hAnsi="Verdana"/>
          <w:sz w:val="20"/>
        </w:rPr>
        <w:t>, Lory</w:t>
      </w:r>
      <w:r w:rsidR="00337DD8">
        <w:rPr>
          <w:rFonts w:ascii="Verdana" w:hAnsi="Verdana"/>
          <w:sz w:val="20"/>
        </w:rPr>
        <w:t>,</w:t>
      </w:r>
      <w:r w:rsidRPr="00A1701C">
        <w:rPr>
          <w:rFonts w:ascii="Verdana" w:hAnsi="Verdana"/>
          <w:sz w:val="20"/>
        </w:rPr>
        <w:t xml:space="preserve"> S</w:t>
      </w:r>
      <w:r w:rsidR="00337DD8">
        <w:rPr>
          <w:rFonts w:ascii="Verdana" w:hAnsi="Verdana"/>
          <w:sz w:val="20"/>
        </w:rPr>
        <w:t>.</w:t>
      </w:r>
      <w:r w:rsidRPr="00A1701C">
        <w:rPr>
          <w:rFonts w:ascii="Verdana" w:hAnsi="Verdana"/>
          <w:sz w:val="20"/>
        </w:rPr>
        <w:t>, Thompson</w:t>
      </w:r>
      <w:r w:rsidR="00337DD8">
        <w:rPr>
          <w:rFonts w:ascii="Verdana" w:hAnsi="Verdana"/>
          <w:sz w:val="20"/>
        </w:rPr>
        <w:t>,</w:t>
      </w:r>
      <w:r w:rsidRPr="00A1701C">
        <w:rPr>
          <w:rFonts w:ascii="Verdana" w:hAnsi="Verdana"/>
          <w:sz w:val="20"/>
        </w:rPr>
        <w:t xml:space="preserve"> F</w:t>
      </w:r>
      <w:r w:rsidR="00337DD8">
        <w:rPr>
          <w:rFonts w:ascii="Verdana" w:hAnsi="Verdana"/>
          <w:sz w:val="20"/>
        </w:rPr>
        <w:t>.</w:t>
      </w:r>
      <w:r w:rsidR="00F600B7">
        <w:rPr>
          <w:rFonts w:ascii="Verdana" w:hAnsi="Verdana"/>
          <w:i/>
          <w:sz w:val="20"/>
        </w:rPr>
        <w:t xml:space="preserve"> </w:t>
      </w:r>
      <w:r w:rsidR="00F600B7">
        <w:rPr>
          <w:rFonts w:ascii="Verdana" w:hAnsi="Verdana"/>
          <w:sz w:val="20"/>
        </w:rPr>
        <w:t>(eds</w:t>
      </w:r>
      <w:r w:rsidR="00974ABF">
        <w:rPr>
          <w:rFonts w:ascii="Verdana" w:hAnsi="Verdana"/>
          <w:sz w:val="20"/>
        </w:rPr>
        <w:t>.</w:t>
      </w:r>
      <w:r w:rsidR="00F600B7">
        <w:rPr>
          <w:rFonts w:ascii="Verdana" w:hAnsi="Verdana"/>
          <w:sz w:val="20"/>
        </w:rPr>
        <w:t>)</w:t>
      </w:r>
      <w:r w:rsidR="00974ABF">
        <w:rPr>
          <w:rFonts w:ascii="Verdana" w:hAnsi="Verdana"/>
          <w:sz w:val="20"/>
        </w:rPr>
        <w:t>.</w:t>
      </w:r>
      <w:r w:rsidRPr="00A1701C">
        <w:rPr>
          <w:rFonts w:ascii="Verdana" w:hAnsi="Verdana"/>
          <w:sz w:val="20"/>
        </w:rPr>
        <w:t xml:space="preserve"> </w:t>
      </w:r>
      <w:r w:rsidR="00974ABF">
        <w:rPr>
          <w:rFonts w:ascii="Verdana" w:hAnsi="Verdana"/>
          <w:sz w:val="20"/>
        </w:rPr>
        <w:t>New York</w:t>
      </w:r>
      <w:r w:rsidRPr="00A1701C">
        <w:rPr>
          <w:rFonts w:ascii="Verdana" w:hAnsi="Verdana"/>
          <w:sz w:val="20"/>
        </w:rPr>
        <w:t xml:space="preserve">: Springer-Verlag, pp. </w:t>
      </w:r>
      <w:r w:rsidR="00F257A3">
        <w:rPr>
          <w:rFonts w:ascii="Verdana" w:hAnsi="Verdana"/>
          <w:sz w:val="20"/>
        </w:rPr>
        <w:t>659</w:t>
      </w:r>
      <w:r w:rsidRPr="00A1701C">
        <w:rPr>
          <w:rFonts w:ascii="Verdana" w:hAnsi="Verdana"/>
          <w:sz w:val="20"/>
        </w:rPr>
        <w:t>-</w:t>
      </w:r>
      <w:r w:rsidR="00F257A3">
        <w:rPr>
          <w:rFonts w:ascii="Verdana" w:hAnsi="Verdana"/>
          <w:sz w:val="20"/>
        </w:rPr>
        <w:t>768</w:t>
      </w:r>
      <w:r w:rsidRPr="00A1701C">
        <w:rPr>
          <w:rFonts w:ascii="Verdana" w:hAnsi="Verdana"/>
          <w:sz w:val="20"/>
        </w:rPr>
        <w:t>.</w:t>
      </w:r>
    </w:p>
    <w:p w:rsidR="00F600B7" w:rsidRPr="00A1701C" w:rsidRDefault="00F600B7"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Rahm, B.G., Chauhan, S., Holmes, V.F., Macbeth, T.W., Sorenson Jr, K.S., and Alvarez-Cohen, L. (2006) Molecular characterization of microbial populations at two sites with differing reductive dechlorination abilities. </w:t>
      </w:r>
      <w:r w:rsidRPr="00A1701C">
        <w:rPr>
          <w:rFonts w:ascii="Verdana" w:hAnsi="Verdana"/>
          <w:i/>
          <w:sz w:val="20"/>
        </w:rPr>
        <w:t>Biodegradation</w:t>
      </w:r>
      <w:r w:rsidRPr="00A1701C">
        <w:rPr>
          <w:rFonts w:ascii="Verdana" w:hAnsi="Verdana"/>
          <w:sz w:val="20"/>
        </w:rPr>
        <w:t xml:space="preserve"> </w:t>
      </w:r>
      <w:r w:rsidRPr="00A1701C">
        <w:rPr>
          <w:rFonts w:ascii="Verdana" w:hAnsi="Verdana"/>
          <w:b/>
          <w:sz w:val="20"/>
        </w:rPr>
        <w:t>17</w:t>
      </w:r>
      <w:r w:rsidRPr="00A1701C">
        <w:rPr>
          <w:rFonts w:ascii="Verdana" w:hAnsi="Verdana"/>
          <w:sz w:val="20"/>
        </w:rPr>
        <w:t>: 523-534.</w:t>
      </w:r>
    </w:p>
    <w:p w:rsidR="00F600B7" w:rsidRPr="00A1701C" w:rsidRDefault="00F600B7" w:rsidP="00841836">
      <w:pPr>
        <w:pStyle w:val="EndNoteBibliography"/>
        <w:rPr>
          <w:rFonts w:ascii="Verdana" w:hAnsi="Verdana"/>
          <w:sz w:val="20"/>
        </w:rPr>
      </w:pPr>
    </w:p>
    <w:p w:rsidR="00841836" w:rsidRDefault="00841836" w:rsidP="00411E2D">
      <w:pPr>
        <w:pStyle w:val="EndNoteBibliography"/>
        <w:rPr>
          <w:rFonts w:ascii="Verdana" w:hAnsi="Verdana"/>
          <w:sz w:val="20"/>
        </w:rPr>
      </w:pPr>
      <w:r w:rsidRPr="00A1701C">
        <w:rPr>
          <w:rFonts w:ascii="Verdana" w:hAnsi="Verdana"/>
          <w:sz w:val="20"/>
        </w:rPr>
        <w:t xml:space="preserve">Ramiro-Garcia J, Hermes G, Giatsis C, Sipkema D, Zoetendal EG, PJ, S., and H, S. (2016) A highly accurate and validated pipeline for analysis of 16S rRNA amplicons from complex biomes. [version 1 referees: awaiting peer review]. </w:t>
      </w:r>
      <w:r w:rsidRPr="00A1701C">
        <w:rPr>
          <w:rFonts w:ascii="Verdana" w:hAnsi="Verdana"/>
          <w:i/>
          <w:sz w:val="20"/>
        </w:rPr>
        <w:t xml:space="preserve">F1000Research </w:t>
      </w:r>
      <w:r w:rsidRPr="00A1701C">
        <w:rPr>
          <w:rFonts w:ascii="Verdana" w:hAnsi="Verdana"/>
          <w:b/>
          <w:sz w:val="20"/>
        </w:rPr>
        <w:t>5</w:t>
      </w:r>
      <w:r w:rsidR="0039425C">
        <w:rPr>
          <w:rFonts w:ascii="Verdana" w:hAnsi="Verdana"/>
          <w:b/>
          <w:sz w:val="20"/>
        </w:rPr>
        <w:t xml:space="preserve">: </w:t>
      </w:r>
      <w:r w:rsidR="0039425C" w:rsidRPr="00A1701C">
        <w:rPr>
          <w:rFonts w:ascii="Verdana" w:hAnsi="Verdana"/>
          <w:sz w:val="20"/>
        </w:rPr>
        <w:t>1791</w:t>
      </w:r>
      <w:r w:rsidRPr="00A1701C">
        <w:rPr>
          <w:rFonts w:ascii="Verdana" w:hAnsi="Verdana"/>
          <w:sz w:val="20"/>
        </w:rPr>
        <w:t>.</w:t>
      </w:r>
      <w:r w:rsidR="00411E2D">
        <w:rPr>
          <w:rFonts w:ascii="Verdana" w:hAnsi="Verdana"/>
          <w:sz w:val="20"/>
        </w:rPr>
        <w:t xml:space="preserve"> </w:t>
      </w:r>
      <w:r w:rsidR="00411E2D" w:rsidRPr="00411E2D">
        <w:rPr>
          <w:rFonts w:ascii="Verdana" w:hAnsi="Verdana"/>
          <w:sz w:val="20"/>
        </w:rPr>
        <w:t>doi:</w:t>
      </w:r>
      <w:r w:rsidR="00411E2D">
        <w:rPr>
          <w:rFonts w:ascii="Verdana" w:hAnsi="Verdana"/>
          <w:sz w:val="20"/>
        </w:rPr>
        <w:t xml:space="preserve"> </w:t>
      </w:r>
      <w:r w:rsidR="00411E2D" w:rsidRPr="00411E2D">
        <w:rPr>
          <w:rFonts w:ascii="Verdana" w:hAnsi="Verdana"/>
          <w:sz w:val="20"/>
        </w:rPr>
        <w:t>10.12688/f1000research.9227.1</w:t>
      </w:r>
    </w:p>
    <w:p w:rsidR="00F600B7" w:rsidRPr="00A1701C" w:rsidRDefault="00F600B7"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Révész, K.M., Lollar, B.S., Kirshtein, J.D., Tiedeman, C.R., Imbrigiotta, T.E., Goode, D.J. et al. (2014) Integration of stable carbon isotope, microbial community, dissolved hydrogen gas, and </w:t>
      </w:r>
      <w:r w:rsidRPr="00A1701C">
        <w:rPr>
          <w:rFonts w:ascii="Verdana" w:hAnsi="Verdana"/>
          <w:sz w:val="20"/>
          <w:vertAlign w:val="superscript"/>
        </w:rPr>
        <w:t>2</w:t>
      </w:r>
      <w:r w:rsidRPr="00A1701C">
        <w:rPr>
          <w:rFonts w:ascii="Verdana" w:hAnsi="Verdana"/>
          <w:sz w:val="20"/>
        </w:rPr>
        <w:t>H</w:t>
      </w:r>
      <w:r w:rsidRPr="00A1701C">
        <w:rPr>
          <w:rFonts w:ascii="Verdana" w:hAnsi="Verdana"/>
          <w:sz w:val="20"/>
          <w:vertAlign w:val="subscript"/>
        </w:rPr>
        <w:t>H2O</w:t>
      </w:r>
      <w:r w:rsidRPr="00A1701C">
        <w:rPr>
          <w:rFonts w:ascii="Verdana" w:hAnsi="Verdana"/>
          <w:sz w:val="20"/>
        </w:rPr>
        <w:t xml:space="preserve"> tracer data to assess bioaugmentation for chlorinated ethene degradation in fractured rocks. </w:t>
      </w:r>
      <w:r w:rsidRPr="00A1701C">
        <w:rPr>
          <w:rFonts w:ascii="Verdana" w:hAnsi="Verdana"/>
          <w:i/>
          <w:sz w:val="20"/>
        </w:rPr>
        <w:t>J Contam Hydrol</w:t>
      </w:r>
      <w:r w:rsidRPr="00A1701C">
        <w:rPr>
          <w:rFonts w:ascii="Verdana" w:hAnsi="Verdana"/>
          <w:sz w:val="20"/>
        </w:rPr>
        <w:t xml:space="preserve"> </w:t>
      </w:r>
      <w:r w:rsidRPr="00A1701C">
        <w:rPr>
          <w:rFonts w:ascii="Verdana" w:hAnsi="Verdana"/>
          <w:b/>
          <w:sz w:val="20"/>
        </w:rPr>
        <w:t>156</w:t>
      </w:r>
      <w:r w:rsidRPr="00A1701C">
        <w:rPr>
          <w:rFonts w:ascii="Verdana" w:hAnsi="Verdana"/>
          <w:sz w:val="20"/>
        </w:rPr>
        <w:t>: 62-77.</w:t>
      </w:r>
    </w:p>
    <w:p w:rsidR="00F600B7" w:rsidRPr="00A1701C" w:rsidRDefault="00F600B7"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Richardson, R.E., Bhupathiraju, V.K., Song, D.L., Goulet, T.A., and Alvarez-Cohen, L. (2002) Phylogenetic characterization of microbial communities that reductively dechlorinate TCE based upon a combination of molecular techniques.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36</w:t>
      </w:r>
      <w:r w:rsidRPr="00A1701C">
        <w:rPr>
          <w:rFonts w:ascii="Verdana" w:hAnsi="Verdana"/>
          <w:sz w:val="20"/>
        </w:rPr>
        <w:t>: 2652-2662.</w:t>
      </w:r>
    </w:p>
    <w:p w:rsidR="00F600B7" w:rsidRPr="00A1701C" w:rsidRDefault="00F600B7"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Ritalahti, K.M., Hatt, J.K., Lugmayr, V., Henn, K., Petrovskis, E.A., Ogles, D.M. et al. (2010) Comparing on-site to off-site biomass collection for </w:t>
      </w:r>
      <w:r w:rsidRPr="00A1701C">
        <w:rPr>
          <w:rFonts w:ascii="Verdana" w:hAnsi="Verdana"/>
          <w:i/>
          <w:sz w:val="20"/>
        </w:rPr>
        <w:t xml:space="preserve">Dehalococcoides </w:t>
      </w:r>
      <w:r w:rsidRPr="00A1701C">
        <w:rPr>
          <w:rFonts w:ascii="Verdana" w:hAnsi="Verdana"/>
          <w:sz w:val="20"/>
        </w:rPr>
        <w:t xml:space="preserve">biomarker gene quantification to predict in situ chlorinated ethene detoxification potential.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44</w:t>
      </w:r>
      <w:r w:rsidRPr="00A1701C">
        <w:rPr>
          <w:rFonts w:ascii="Verdana" w:hAnsi="Verdana"/>
          <w:sz w:val="20"/>
        </w:rPr>
        <w:t>: 5127-5133.</w:t>
      </w:r>
    </w:p>
    <w:p w:rsidR="00F600B7" w:rsidRPr="00A1701C" w:rsidRDefault="00F600B7"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Rossi, P., Shani, N., Kohler, F., Imfeld, G., and Holliger, C. (2012) Ecology and biogeography of bacterial communities associated with chloroethene-contaminated aquifers. </w:t>
      </w:r>
      <w:r w:rsidRPr="00A1701C">
        <w:rPr>
          <w:rFonts w:ascii="Verdana" w:hAnsi="Verdana"/>
          <w:i/>
          <w:sz w:val="20"/>
        </w:rPr>
        <w:t>Front Microbiol</w:t>
      </w:r>
      <w:r w:rsidRPr="00A1701C">
        <w:rPr>
          <w:rFonts w:ascii="Verdana" w:hAnsi="Verdana"/>
          <w:sz w:val="20"/>
        </w:rPr>
        <w:t xml:space="preserve"> </w:t>
      </w:r>
      <w:r w:rsidRPr="00A1701C">
        <w:rPr>
          <w:rFonts w:ascii="Verdana" w:hAnsi="Verdana"/>
          <w:b/>
          <w:sz w:val="20"/>
        </w:rPr>
        <w:t>3</w:t>
      </w:r>
      <w:r w:rsidRPr="00A1701C">
        <w:rPr>
          <w:rFonts w:ascii="Verdana" w:hAnsi="Verdana"/>
          <w:sz w:val="20"/>
        </w:rPr>
        <w:t>: 260.</w:t>
      </w:r>
    </w:p>
    <w:p w:rsidR="00F600B7" w:rsidRPr="00A1701C" w:rsidRDefault="00F600B7" w:rsidP="00841836">
      <w:pPr>
        <w:pStyle w:val="EndNoteBibliography"/>
        <w:rPr>
          <w:rFonts w:ascii="Verdana" w:hAnsi="Verdana"/>
          <w:sz w:val="20"/>
        </w:rPr>
      </w:pPr>
    </w:p>
    <w:p w:rsidR="00841836" w:rsidRPr="00411E2D" w:rsidRDefault="00841836" w:rsidP="00841836">
      <w:pPr>
        <w:pStyle w:val="EndNoteBibliography"/>
        <w:rPr>
          <w:rFonts w:ascii="Verdana" w:hAnsi="Verdana"/>
          <w:sz w:val="20"/>
          <w:lang w:val="nl-NL"/>
        </w:rPr>
      </w:pPr>
      <w:r w:rsidRPr="00A1701C">
        <w:rPr>
          <w:rFonts w:ascii="Verdana" w:hAnsi="Verdana"/>
          <w:sz w:val="20"/>
        </w:rPr>
        <w:t>Rowe, A.R., Lazar, B.J., Morris, R.M., and Richardson, R.E. (2008) Characterization of the community structure of a dechlorinating mixed culture and comparisons of gene expression in planktonic and biofloc-associated "</w:t>
      </w:r>
      <w:r w:rsidRPr="00A1701C">
        <w:rPr>
          <w:rFonts w:ascii="Verdana" w:hAnsi="Verdana"/>
          <w:i/>
          <w:sz w:val="20"/>
        </w:rPr>
        <w:t>Dehalococcoides</w:t>
      </w:r>
      <w:r w:rsidRPr="00A1701C">
        <w:rPr>
          <w:rFonts w:ascii="Verdana" w:hAnsi="Verdana"/>
          <w:sz w:val="20"/>
        </w:rPr>
        <w:t xml:space="preserve">" and </w:t>
      </w:r>
      <w:r w:rsidRPr="00A1701C">
        <w:rPr>
          <w:rFonts w:ascii="Verdana" w:hAnsi="Verdana"/>
          <w:i/>
          <w:sz w:val="20"/>
        </w:rPr>
        <w:t>Methanospirillum</w:t>
      </w:r>
      <w:r w:rsidRPr="00A1701C">
        <w:rPr>
          <w:rFonts w:ascii="Verdana" w:hAnsi="Verdana"/>
          <w:sz w:val="20"/>
        </w:rPr>
        <w:t xml:space="preserve"> species. </w:t>
      </w:r>
      <w:r w:rsidRPr="00411E2D">
        <w:rPr>
          <w:rFonts w:ascii="Verdana" w:hAnsi="Verdana"/>
          <w:i/>
          <w:sz w:val="20"/>
          <w:lang w:val="nl-NL"/>
        </w:rPr>
        <w:t>Appl Environ Microbiol</w:t>
      </w:r>
      <w:r w:rsidRPr="00411E2D">
        <w:rPr>
          <w:rFonts w:ascii="Verdana" w:hAnsi="Verdana"/>
          <w:sz w:val="20"/>
          <w:lang w:val="nl-NL"/>
        </w:rPr>
        <w:t xml:space="preserve"> </w:t>
      </w:r>
      <w:r w:rsidRPr="00411E2D">
        <w:rPr>
          <w:rFonts w:ascii="Verdana" w:hAnsi="Verdana"/>
          <w:b/>
          <w:sz w:val="20"/>
          <w:lang w:val="nl-NL"/>
        </w:rPr>
        <w:t>74</w:t>
      </w:r>
      <w:r w:rsidRPr="00411E2D">
        <w:rPr>
          <w:rFonts w:ascii="Verdana" w:hAnsi="Verdana"/>
          <w:sz w:val="20"/>
          <w:lang w:val="nl-NL"/>
        </w:rPr>
        <w:t>: 6709-6719.</w:t>
      </w:r>
    </w:p>
    <w:p w:rsidR="00974ABF" w:rsidRPr="00411E2D" w:rsidRDefault="00974ABF" w:rsidP="00841836">
      <w:pPr>
        <w:pStyle w:val="EndNoteBibliography"/>
        <w:rPr>
          <w:rFonts w:ascii="Verdana" w:hAnsi="Verdana"/>
          <w:sz w:val="20"/>
          <w:lang w:val="nl-NL"/>
        </w:rPr>
      </w:pPr>
    </w:p>
    <w:p w:rsidR="00841836" w:rsidRPr="00411E2D" w:rsidRDefault="00841836" w:rsidP="00841836">
      <w:pPr>
        <w:pStyle w:val="EndNoteBibliography"/>
        <w:rPr>
          <w:rFonts w:ascii="Verdana" w:hAnsi="Verdana"/>
          <w:sz w:val="20"/>
          <w:lang w:val="nl-NL"/>
        </w:rPr>
      </w:pPr>
      <w:r w:rsidRPr="00411E2D">
        <w:rPr>
          <w:rFonts w:ascii="Verdana" w:hAnsi="Verdana"/>
          <w:sz w:val="20"/>
          <w:lang w:val="nl-NL"/>
        </w:rPr>
        <w:t xml:space="preserve">Scheutz, C., Durant, N.D., Dennis, P., Hansen, M.H., Jørgensen, T., Jakobsen, R. et al. </w:t>
      </w:r>
      <w:r w:rsidRPr="00A1701C">
        <w:rPr>
          <w:rFonts w:ascii="Verdana" w:hAnsi="Verdana"/>
          <w:sz w:val="20"/>
        </w:rPr>
        <w:t xml:space="preserve">(2008) Concurrent ethene generation and growth of </w:t>
      </w:r>
      <w:r w:rsidRPr="00A1701C">
        <w:rPr>
          <w:rFonts w:ascii="Verdana" w:hAnsi="Verdana"/>
          <w:i/>
          <w:sz w:val="20"/>
        </w:rPr>
        <w:t xml:space="preserve">Dehalococcoides </w:t>
      </w:r>
      <w:r w:rsidRPr="00A1701C">
        <w:rPr>
          <w:rFonts w:ascii="Verdana" w:hAnsi="Verdana"/>
          <w:sz w:val="20"/>
        </w:rPr>
        <w:t xml:space="preserve">containing vinyl chloride reductive dehalogenase genes during an enhanced reductive dechlorination field demonstration. </w:t>
      </w:r>
      <w:r w:rsidRPr="00411E2D">
        <w:rPr>
          <w:rFonts w:ascii="Verdana" w:hAnsi="Verdana"/>
          <w:i/>
          <w:sz w:val="20"/>
          <w:lang w:val="nl-NL"/>
        </w:rPr>
        <w:t>Environ Sci Technol</w:t>
      </w:r>
      <w:r w:rsidR="00974ABF" w:rsidRPr="00411E2D">
        <w:rPr>
          <w:rFonts w:ascii="Verdana" w:hAnsi="Verdana"/>
          <w:i/>
          <w:sz w:val="20"/>
          <w:lang w:val="nl-NL"/>
        </w:rPr>
        <w:t xml:space="preserve"> </w:t>
      </w:r>
      <w:r w:rsidRPr="00411E2D">
        <w:rPr>
          <w:rFonts w:ascii="Verdana" w:hAnsi="Verdana"/>
          <w:b/>
          <w:sz w:val="20"/>
          <w:lang w:val="nl-NL"/>
        </w:rPr>
        <w:t>42</w:t>
      </w:r>
      <w:r w:rsidRPr="00411E2D">
        <w:rPr>
          <w:rFonts w:ascii="Verdana" w:hAnsi="Verdana"/>
          <w:sz w:val="20"/>
          <w:lang w:val="nl-NL"/>
        </w:rPr>
        <w:t>: 9302-9309.</w:t>
      </w:r>
    </w:p>
    <w:p w:rsidR="00974ABF" w:rsidRPr="00411E2D" w:rsidRDefault="00974ABF" w:rsidP="00841836">
      <w:pPr>
        <w:pStyle w:val="EndNoteBibliography"/>
        <w:rPr>
          <w:rFonts w:ascii="Verdana" w:hAnsi="Verdana"/>
          <w:sz w:val="20"/>
          <w:lang w:val="nl-NL"/>
        </w:rPr>
      </w:pPr>
    </w:p>
    <w:p w:rsidR="00841836" w:rsidRDefault="00841836" w:rsidP="00841836">
      <w:pPr>
        <w:pStyle w:val="EndNoteBibliography"/>
        <w:rPr>
          <w:rFonts w:ascii="Verdana" w:hAnsi="Verdana"/>
          <w:sz w:val="20"/>
        </w:rPr>
      </w:pPr>
      <w:r w:rsidRPr="00411E2D">
        <w:rPr>
          <w:rFonts w:ascii="Verdana" w:hAnsi="Verdana"/>
          <w:sz w:val="20"/>
          <w:lang w:val="nl-NL"/>
        </w:rPr>
        <w:t xml:space="preserve">Scheutz, C., Broholm, M.M., Durant, N.D., Weeth, E.B., Jørgensen, T.H., Dennis, P. et al. </w:t>
      </w:r>
      <w:r w:rsidRPr="00A1701C">
        <w:rPr>
          <w:rFonts w:ascii="Verdana" w:hAnsi="Verdana"/>
          <w:sz w:val="20"/>
        </w:rPr>
        <w:t xml:space="preserve">(2010) Field evaluation of biological enhanced reductive dechlorination of chloroethenes in clayey till.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44</w:t>
      </w:r>
      <w:r w:rsidRPr="00A1701C">
        <w:rPr>
          <w:rFonts w:ascii="Verdana" w:hAnsi="Verdana"/>
          <w:sz w:val="20"/>
        </w:rPr>
        <w:t>: 5134-5141.</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Schipp, C.J., Marco-Urrea, E., Kublik, A., Seifert, J., and Adrian, L. (2013) Organic cofactors in the metabolism of </w:t>
      </w:r>
      <w:r w:rsidRPr="00A1701C">
        <w:rPr>
          <w:rFonts w:ascii="Verdana" w:hAnsi="Verdana"/>
          <w:i/>
          <w:sz w:val="20"/>
        </w:rPr>
        <w:t>Dehalococcoides mccartyi</w:t>
      </w:r>
      <w:r w:rsidRPr="00A1701C">
        <w:rPr>
          <w:rFonts w:ascii="Verdana" w:hAnsi="Verdana"/>
          <w:sz w:val="20"/>
        </w:rPr>
        <w:t xml:space="preserve"> strains. </w:t>
      </w:r>
      <w:r w:rsidRPr="00A1701C">
        <w:rPr>
          <w:rFonts w:ascii="Verdana" w:hAnsi="Verdana"/>
          <w:i/>
          <w:sz w:val="20"/>
        </w:rPr>
        <w:t>Phil Trans R Soci B: Biol Sci</w:t>
      </w:r>
      <w:r w:rsidRPr="00A1701C">
        <w:rPr>
          <w:rFonts w:ascii="Verdana" w:hAnsi="Verdana"/>
          <w:sz w:val="20"/>
        </w:rPr>
        <w:t xml:space="preserve"> </w:t>
      </w:r>
      <w:r w:rsidRPr="00A1701C">
        <w:rPr>
          <w:rFonts w:ascii="Verdana" w:hAnsi="Verdana"/>
          <w:b/>
          <w:sz w:val="20"/>
        </w:rPr>
        <w:t>368</w:t>
      </w:r>
      <w:r w:rsidRPr="00A1701C">
        <w:rPr>
          <w:rFonts w:ascii="Verdana" w:hAnsi="Verdana"/>
          <w:sz w:val="20"/>
        </w:rPr>
        <w:t>: 20120321.</w:t>
      </w:r>
    </w:p>
    <w:p w:rsidR="00A1701C" w:rsidRPr="00A1701C" w:rsidRDefault="00A1701C"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Schneidewind, U., Haest, P.J., Atashgahi, S., Maphosa, F., Hamonts, K., Maesen, M. et al. (2014) Kinetics of dechlorination by </w:t>
      </w:r>
      <w:r w:rsidRPr="00A1701C">
        <w:rPr>
          <w:rFonts w:ascii="Verdana" w:hAnsi="Verdana"/>
          <w:i/>
          <w:sz w:val="20"/>
        </w:rPr>
        <w:t>Dehalococcoides mccartyi</w:t>
      </w:r>
      <w:r w:rsidRPr="00A1701C">
        <w:rPr>
          <w:rFonts w:ascii="Verdana" w:hAnsi="Verdana"/>
          <w:sz w:val="20"/>
        </w:rPr>
        <w:t xml:space="preserve"> using different carbon sources. </w:t>
      </w:r>
      <w:r w:rsidRPr="00A1701C">
        <w:rPr>
          <w:rFonts w:ascii="Verdana" w:hAnsi="Verdana"/>
          <w:i/>
          <w:sz w:val="20"/>
        </w:rPr>
        <w:t>J Contam Hydrol</w:t>
      </w:r>
      <w:r w:rsidRPr="00A1701C">
        <w:rPr>
          <w:rFonts w:ascii="Verdana" w:hAnsi="Verdana"/>
          <w:sz w:val="20"/>
        </w:rPr>
        <w:t xml:space="preserve"> </w:t>
      </w:r>
      <w:r w:rsidRPr="00A1701C">
        <w:rPr>
          <w:rFonts w:ascii="Verdana" w:hAnsi="Verdana"/>
          <w:b/>
          <w:sz w:val="20"/>
        </w:rPr>
        <w:t>157</w:t>
      </w:r>
      <w:r w:rsidRPr="00A1701C">
        <w:rPr>
          <w:rFonts w:ascii="Verdana" w:hAnsi="Verdana"/>
          <w:sz w:val="20"/>
        </w:rPr>
        <w:t>: 25-36.</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Shade, A., Peter, H., Allison, S.D., Baho, D.L., Berga, M., Buergmann, H. et al. (2012) Fundamentals of microbial community resistance and resilience. </w:t>
      </w:r>
      <w:r w:rsidRPr="00A1701C">
        <w:rPr>
          <w:rFonts w:ascii="Verdana" w:hAnsi="Verdana"/>
          <w:i/>
          <w:sz w:val="20"/>
        </w:rPr>
        <w:t>Front Microbiol</w:t>
      </w:r>
      <w:r w:rsidRPr="00A1701C">
        <w:rPr>
          <w:rFonts w:ascii="Verdana" w:hAnsi="Verdana"/>
          <w:sz w:val="20"/>
        </w:rPr>
        <w:t xml:space="preserve"> </w:t>
      </w:r>
      <w:r w:rsidRPr="00A1701C">
        <w:rPr>
          <w:rFonts w:ascii="Verdana" w:hAnsi="Verdana"/>
          <w:b/>
          <w:sz w:val="20"/>
        </w:rPr>
        <w:t>3</w:t>
      </w:r>
      <w:r w:rsidRPr="00A1701C">
        <w:rPr>
          <w:rFonts w:ascii="Verdana" w:hAnsi="Verdana"/>
          <w:sz w:val="20"/>
        </w:rPr>
        <w:t>: 417.</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Smatlak, C.R., Gossett, J.M., and Zinder, S.H. (1996) Comparative kinetics of hydrogen utilization for reductive dechlorination of tetrachloroethene and methanogenesis in an anaerobic enrichment culture.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30</w:t>
      </w:r>
      <w:r w:rsidRPr="00A1701C">
        <w:rPr>
          <w:rFonts w:ascii="Verdana" w:hAnsi="Verdana"/>
          <w:sz w:val="20"/>
        </w:rPr>
        <w:t>: 2850-2858.</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Stroo, H.F., Leeson, A., Marqusee, J.A., Johnson, P.C., Ward, C.H., Kavanaugh, M.C. et al. (2012) Chlorinated ethene source remediation: Lessons learned. </w:t>
      </w:r>
      <w:r w:rsidRPr="00A1701C">
        <w:rPr>
          <w:rFonts w:ascii="Verdana" w:hAnsi="Verdana"/>
          <w:i/>
          <w:sz w:val="20"/>
        </w:rPr>
        <w:t>Environ Sci Technol</w:t>
      </w:r>
      <w:r w:rsidRPr="00A1701C">
        <w:rPr>
          <w:rFonts w:ascii="Verdana" w:hAnsi="Verdana"/>
          <w:sz w:val="20"/>
        </w:rPr>
        <w:t xml:space="preserve"> </w:t>
      </w:r>
      <w:r w:rsidRPr="00A1701C">
        <w:rPr>
          <w:rFonts w:ascii="Verdana" w:hAnsi="Verdana"/>
          <w:b/>
          <w:sz w:val="20"/>
        </w:rPr>
        <w:t>46</w:t>
      </w:r>
      <w:r w:rsidRPr="00A1701C">
        <w:rPr>
          <w:rFonts w:ascii="Verdana" w:hAnsi="Verdana"/>
          <w:sz w:val="20"/>
        </w:rPr>
        <w:t>: 6438-6447.</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Sutton, N.B., Atashgahi, S., Saccenti, E., Grotenhuis, T., Smidt, H., and Rijnaarts, H.H.M. (2015a) Microbial community response of an organohalide respiring enrichment culture to permanganate oxidation. </w:t>
      </w:r>
      <w:r w:rsidRPr="00A1701C">
        <w:rPr>
          <w:rFonts w:ascii="Verdana" w:hAnsi="Verdana"/>
          <w:i/>
          <w:sz w:val="20"/>
        </w:rPr>
        <w:t>PLoS ONE</w:t>
      </w:r>
      <w:r w:rsidRPr="00A1701C">
        <w:rPr>
          <w:rFonts w:ascii="Verdana" w:hAnsi="Verdana"/>
          <w:sz w:val="20"/>
        </w:rPr>
        <w:t xml:space="preserve"> </w:t>
      </w:r>
      <w:r w:rsidRPr="00A1701C">
        <w:rPr>
          <w:rFonts w:ascii="Verdana" w:hAnsi="Verdana"/>
          <w:b/>
          <w:sz w:val="20"/>
        </w:rPr>
        <w:t>10</w:t>
      </w:r>
      <w:r w:rsidRPr="00A1701C">
        <w:rPr>
          <w:rFonts w:ascii="Verdana" w:hAnsi="Verdana"/>
          <w:sz w:val="20"/>
        </w:rPr>
        <w:t>: e0134615.</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Sutton, N.B., Atashgahi, S., van der Wal, J., Wijn, G., Grotenhuis, T., Smidt, H., and Rijnaarts, H.H.M. (2015b) Microbial dynamics during and after in situ chemical oxidation of chlorinated solvents. </w:t>
      </w:r>
      <w:r w:rsidRPr="00A1701C">
        <w:rPr>
          <w:rFonts w:ascii="Verdana" w:hAnsi="Verdana"/>
          <w:i/>
          <w:sz w:val="20"/>
        </w:rPr>
        <w:t>Groundwater</w:t>
      </w:r>
      <w:r w:rsidRPr="00A1701C">
        <w:rPr>
          <w:rFonts w:ascii="Verdana" w:hAnsi="Verdana"/>
          <w:sz w:val="20"/>
        </w:rPr>
        <w:t xml:space="preserve"> </w:t>
      </w:r>
      <w:r w:rsidRPr="00A1701C">
        <w:rPr>
          <w:rFonts w:ascii="Verdana" w:hAnsi="Verdana"/>
          <w:b/>
          <w:sz w:val="20"/>
        </w:rPr>
        <w:t>53</w:t>
      </w:r>
      <w:r w:rsidRPr="00A1701C">
        <w:rPr>
          <w:rFonts w:ascii="Verdana" w:hAnsi="Verdana"/>
          <w:sz w:val="20"/>
        </w:rPr>
        <w:t>: 261-270.</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Tsai, T.T., Liu, J.K., Chang, Y.M., Chen, K.F., and Kao, C.M. (2014) Application of polycolloid-releasing substrate to remediate trichloroethylene-contaminated groundwater: A pilot-scale study. </w:t>
      </w:r>
      <w:r w:rsidRPr="00A1701C">
        <w:rPr>
          <w:rFonts w:ascii="Verdana" w:hAnsi="Verdana"/>
          <w:i/>
          <w:sz w:val="20"/>
        </w:rPr>
        <w:t>J Haz Mat</w:t>
      </w:r>
      <w:r w:rsidRPr="00A1701C">
        <w:rPr>
          <w:rFonts w:ascii="Verdana" w:hAnsi="Verdana"/>
          <w:sz w:val="20"/>
        </w:rPr>
        <w:t xml:space="preserve"> </w:t>
      </w:r>
      <w:r w:rsidRPr="00A1701C">
        <w:rPr>
          <w:rFonts w:ascii="Verdana" w:hAnsi="Verdana"/>
          <w:b/>
          <w:sz w:val="20"/>
        </w:rPr>
        <w:t>268</w:t>
      </w:r>
      <w:r w:rsidRPr="00A1701C">
        <w:rPr>
          <w:rFonts w:ascii="Verdana" w:hAnsi="Verdana"/>
          <w:sz w:val="20"/>
        </w:rPr>
        <w:t>: 92-101.</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van Gelder, A.H., Aydin, R., Alves, M.M., and Stams, A.J.M. (2012) 1,3-Propanediol production from glycerol by a newly isolated </w:t>
      </w:r>
      <w:r w:rsidRPr="00A1701C">
        <w:rPr>
          <w:rFonts w:ascii="Verdana" w:hAnsi="Verdana"/>
          <w:i/>
          <w:sz w:val="20"/>
        </w:rPr>
        <w:t xml:space="preserve">Trichococcus </w:t>
      </w:r>
      <w:r w:rsidRPr="00A1701C">
        <w:rPr>
          <w:rFonts w:ascii="Verdana" w:hAnsi="Verdana"/>
          <w:sz w:val="20"/>
        </w:rPr>
        <w:t xml:space="preserve">strain. </w:t>
      </w:r>
      <w:r w:rsidRPr="00A1701C">
        <w:rPr>
          <w:rFonts w:ascii="Verdana" w:hAnsi="Verdana"/>
          <w:i/>
          <w:sz w:val="20"/>
        </w:rPr>
        <w:t>Microbial Biotechnol</w:t>
      </w:r>
      <w:r w:rsidRPr="00A1701C">
        <w:rPr>
          <w:rFonts w:ascii="Verdana" w:hAnsi="Verdana"/>
          <w:sz w:val="20"/>
        </w:rPr>
        <w:t xml:space="preserve"> </w:t>
      </w:r>
      <w:r w:rsidRPr="00A1701C">
        <w:rPr>
          <w:rFonts w:ascii="Verdana" w:hAnsi="Verdana"/>
          <w:b/>
          <w:sz w:val="20"/>
        </w:rPr>
        <w:t>5</w:t>
      </w:r>
      <w:r w:rsidRPr="00A1701C">
        <w:rPr>
          <w:rFonts w:ascii="Verdana" w:hAnsi="Verdana"/>
          <w:sz w:val="20"/>
        </w:rPr>
        <w:t>: 573-578.</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Wilkens, E., Ringel, A.K., Hortig, D., Willke, T., and Vorlop, K.D. (2012) High-level production of 1,3-propanediol from crude glycerol by </w:t>
      </w:r>
      <w:r w:rsidRPr="00A1701C">
        <w:rPr>
          <w:rFonts w:ascii="Verdana" w:hAnsi="Verdana"/>
          <w:i/>
          <w:sz w:val="20"/>
        </w:rPr>
        <w:t>Clostridium butyricum</w:t>
      </w:r>
      <w:r w:rsidRPr="00A1701C">
        <w:rPr>
          <w:rFonts w:ascii="Verdana" w:hAnsi="Verdana"/>
          <w:sz w:val="20"/>
        </w:rPr>
        <w:t xml:space="preserve"> AKR102a. </w:t>
      </w:r>
      <w:r w:rsidRPr="00A1701C">
        <w:rPr>
          <w:rFonts w:ascii="Verdana" w:hAnsi="Verdana"/>
          <w:i/>
          <w:sz w:val="20"/>
        </w:rPr>
        <w:t>Appl Microbiol Biotechnol</w:t>
      </w:r>
      <w:r w:rsidRPr="00A1701C">
        <w:rPr>
          <w:rFonts w:ascii="Verdana" w:hAnsi="Verdana"/>
          <w:sz w:val="20"/>
        </w:rPr>
        <w:t xml:space="preserve"> </w:t>
      </w:r>
      <w:r w:rsidRPr="00A1701C">
        <w:rPr>
          <w:rFonts w:ascii="Verdana" w:hAnsi="Verdana"/>
          <w:b/>
          <w:sz w:val="20"/>
        </w:rPr>
        <w:t>93</w:t>
      </w:r>
      <w:r w:rsidRPr="00A1701C">
        <w:rPr>
          <w:rFonts w:ascii="Verdana" w:hAnsi="Verdana"/>
          <w:sz w:val="20"/>
        </w:rPr>
        <w:t>: 1057-1063.</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Wrighton, K.C., Thomas, B.C., Sharon, I., Miller, C.S., Castelle, C.J., VerBerkmoes, N.C. et al. (2012) Fermentation, hydrogen, and sulfur metabolism in multiple uncultivated bacterial phyla. </w:t>
      </w:r>
      <w:r w:rsidRPr="00A1701C">
        <w:rPr>
          <w:rFonts w:ascii="Verdana" w:hAnsi="Verdana"/>
          <w:i/>
          <w:sz w:val="20"/>
        </w:rPr>
        <w:t>Science</w:t>
      </w:r>
      <w:r w:rsidRPr="00A1701C">
        <w:rPr>
          <w:rFonts w:ascii="Verdana" w:hAnsi="Verdana"/>
          <w:sz w:val="20"/>
        </w:rPr>
        <w:t xml:space="preserve"> </w:t>
      </w:r>
      <w:r w:rsidRPr="00A1701C">
        <w:rPr>
          <w:rFonts w:ascii="Verdana" w:hAnsi="Verdana"/>
          <w:b/>
          <w:sz w:val="20"/>
        </w:rPr>
        <w:t>337</w:t>
      </w:r>
      <w:r w:rsidRPr="00A1701C">
        <w:rPr>
          <w:rFonts w:ascii="Verdana" w:hAnsi="Verdana"/>
          <w:sz w:val="20"/>
        </w:rPr>
        <w:t>: 1661-1665.</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Wrighton, K.C., Castelle, C.J., Wilkins, M.J., Hug, L.A., Sharon, I., Thomas, B.C. et al. (2014) Metabolic interdependencies between phylogenetically novel fermenters and respiratory organisms in an unconfined aquifer. </w:t>
      </w:r>
      <w:r w:rsidRPr="00A1701C">
        <w:rPr>
          <w:rFonts w:ascii="Verdana" w:hAnsi="Verdana"/>
          <w:i/>
          <w:sz w:val="20"/>
        </w:rPr>
        <w:t>ISME J</w:t>
      </w:r>
      <w:r w:rsidRPr="00A1701C">
        <w:rPr>
          <w:rFonts w:ascii="Verdana" w:hAnsi="Verdana"/>
          <w:sz w:val="20"/>
        </w:rPr>
        <w:t xml:space="preserve"> </w:t>
      </w:r>
      <w:r w:rsidRPr="00A1701C">
        <w:rPr>
          <w:rFonts w:ascii="Verdana" w:hAnsi="Verdana"/>
          <w:b/>
          <w:sz w:val="20"/>
        </w:rPr>
        <w:t>8</w:t>
      </w:r>
      <w:r w:rsidRPr="00A1701C">
        <w:rPr>
          <w:rFonts w:ascii="Verdana" w:hAnsi="Verdana"/>
          <w:sz w:val="20"/>
        </w:rPr>
        <w:t>: 1452-1463.</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t xml:space="preserve">Yan, J., Ritalahti, K.M., Wagner, D.D., and Löffler, F.E. (2012) Unexpected specificity of interspecies cobamide transfer from </w:t>
      </w:r>
      <w:r w:rsidRPr="00A1701C">
        <w:rPr>
          <w:rFonts w:ascii="Verdana" w:hAnsi="Verdana"/>
          <w:i/>
          <w:sz w:val="20"/>
        </w:rPr>
        <w:t xml:space="preserve">Geobacter </w:t>
      </w:r>
      <w:r w:rsidRPr="00A1701C">
        <w:rPr>
          <w:rFonts w:ascii="Verdana" w:hAnsi="Verdana"/>
          <w:sz w:val="20"/>
        </w:rPr>
        <w:t xml:space="preserve">spp. to organohalide-respiring </w:t>
      </w:r>
      <w:r w:rsidRPr="00A1701C">
        <w:rPr>
          <w:rFonts w:ascii="Verdana" w:hAnsi="Verdana"/>
          <w:i/>
          <w:sz w:val="20"/>
        </w:rPr>
        <w:t xml:space="preserve">Dehalococcoides mccartyi </w:t>
      </w:r>
      <w:r w:rsidRPr="00A1701C">
        <w:rPr>
          <w:rFonts w:ascii="Verdana" w:hAnsi="Verdana"/>
          <w:sz w:val="20"/>
        </w:rPr>
        <w:t xml:space="preserve">strains. </w:t>
      </w:r>
      <w:r w:rsidRPr="00A1701C">
        <w:rPr>
          <w:rFonts w:ascii="Verdana" w:hAnsi="Verdana"/>
          <w:i/>
          <w:sz w:val="20"/>
        </w:rPr>
        <w:t>Appl Environ Microbiol</w:t>
      </w:r>
      <w:r w:rsidRPr="00A1701C">
        <w:rPr>
          <w:rFonts w:ascii="Verdana" w:hAnsi="Verdana"/>
          <w:sz w:val="20"/>
        </w:rPr>
        <w:t xml:space="preserve"> </w:t>
      </w:r>
      <w:r w:rsidRPr="00A1701C">
        <w:rPr>
          <w:rFonts w:ascii="Verdana" w:hAnsi="Verdana"/>
          <w:b/>
          <w:sz w:val="20"/>
        </w:rPr>
        <w:t>78</w:t>
      </w:r>
      <w:r w:rsidRPr="00A1701C">
        <w:rPr>
          <w:rFonts w:ascii="Verdana" w:hAnsi="Verdana"/>
          <w:sz w:val="20"/>
        </w:rPr>
        <w:t>: 6630-6636.</w:t>
      </w:r>
    </w:p>
    <w:p w:rsidR="00974ABF" w:rsidRPr="00A1701C" w:rsidRDefault="00974ABF" w:rsidP="00841836">
      <w:pPr>
        <w:pStyle w:val="EndNoteBibliography"/>
        <w:rPr>
          <w:rFonts w:ascii="Verdana" w:hAnsi="Verdana"/>
          <w:sz w:val="20"/>
        </w:rPr>
      </w:pPr>
    </w:p>
    <w:p w:rsidR="00841836" w:rsidRDefault="00841836" w:rsidP="00841836">
      <w:pPr>
        <w:pStyle w:val="EndNoteBibliography"/>
        <w:rPr>
          <w:rFonts w:ascii="Verdana" w:hAnsi="Verdana"/>
          <w:sz w:val="20"/>
        </w:rPr>
      </w:pPr>
      <w:r w:rsidRPr="00A1701C">
        <w:rPr>
          <w:rFonts w:ascii="Verdana" w:hAnsi="Verdana"/>
          <w:sz w:val="20"/>
        </w:rPr>
        <w:lastRenderedPageBreak/>
        <w:t>Yan, J., Im, J., Yang, Y., and Löffler, F.E. (2013) Guided cobalamin biosynthesis supports</w:t>
      </w:r>
      <w:r w:rsidRPr="00A1701C">
        <w:rPr>
          <w:rFonts w:ascii="Verdana" w:hAnsi="Verdana"/>
          <w:i/>
          <w:sz w:val="20"/>
        </w:rPr>
        <w:t xml:space="preserve"> Dehalococcoides mccartyi </w:t>
      </w:r>
      <w:r w:rsidRPr="00A1701C">
        <w:rPr>
          <w:rFonts w:ascii="Verdana" w:hAnsi="Verdana"/>
          <w:sz w:val="20"/>
        </w:rPr>
        <w:t xml:space="preserve">reductive dechlorination activity. </w:t>
      </w:r>
      <w:r w:rsidRPr="00A1701C">
        <w:rPr>
          <w:rFonts w:ascii="Verdana" w:hAnsi="Verdana"/>
          <w:i/>
          <w:sz w:val="20"/>
        </w:rPr>
        <w:t>Phil Trans R Soci B</w:t>
      </w:r>
      <w:r w:rsidR="004C1148">
        <w:rPr>
          <w:rFonts w:ascii="Verdana" w:hAnsi="Verdana"/>
          <w:i/>
          <w:sz w:val="20"/>
        </w:rPr>
        <w:t>:</w:t>
      </w:r>
      <w:r w:rsidRPr="00A1701C">
        <w:rPr>
          <w:rFonts w:ascii="Verdana" w:hAnsi="Verdana"/>
          <w:i/>
          <w:sz w:val="20"/>
        </w:rPr>
        <w:t xml:space="preserve"> Biol </w:t>
      </w:r>
      <w:r w:rsidR="004C1148">
        <w:rPr>
          <w:rFonts w:ascii="Verdana" w:hAnsi="Verdana"/>
          <w:i/>
          <w:sz w:val="20"/>
        </w:rPr>
        <w:t>S</w:t>
      </w:r>
      <w:r w:rsidRPr="00A1701C">
        <w:rPr>
          <w:rFonts w:ascii="Verdana" w:hAnsi="Verdana"/>
          <w:i/>
          <w:sz w:val="20"/>
        </w:rPr>
        <w:t>ci</w:t>
      </w:r>
      <w:r w:rsidRPr="00A1701C">
        <w:rPr>
          <w:rFonts w:ascii="Verdana" w:hAnsi="Verdana"/>
          <w:sz w:val="20"/>
        </w:rPr>
        <w:t xml:space="preserve"> </w:t>
      </w:r>
      <w:r w:rsidRPr="00A1701C">
        <w:rPr>
          <w:rFonts w:ascii="Verdana" w:hAnsi="Verdana"/>
          <w:b/>
          <w:sz w:val="20"/>
        </w:rPr>
        <w:t>368</w:t>
      </w:r>
      <w:r w:rsidRPr="00A1701C">
        <w:rPr>
          <w:rFonts w:ascii="Verdana" w:hAnsi="Verdana"/>
          <w:sz w:val="20"/>
        </w:rPr>
        <w:t>: 20120320.</w:t>
      </w:r>
    </w:p>
    <w:p w:rsidR="00974ABF" w:rsidRPr="00A1701C" w:rsidRDefault="00974ABF" w:rsidP="00841836">
      <w:pPr>
        <w:pStyle w:val="EndNoteBibliography"/>
        <w:rPr>
          <w:rFonts w:ascii="Verdana" w:hAnsi="Verdana"/>
          <w:sz w:val="20"/>
        </w:rPr>
      </w:pPr>
    </w:p>
    <w:p w:rsidR="00841836" w:rsidRPr="00411E2D" w:rsidRDefault="00841836" w:rsidP="00841836">
      <w:pPr>
        <w:pStyle w:val="EndNoteBibliography"/>
        <w:rPr>
          <w:rFonts w:ascii="Verdana" w:hAnsi="Verdana"/>
          <w:sz w:val="20"/>
          <w:lang w:val="nl-NL"/>
        </w:rPr>
      </w:pPr>
      <w:r w:rsidRPr="00A1701C">
        <w:rPr>
          <w:rFonts w:ascii="Verdana" w:hAnsi="Verdana"/>
          <w:sz w:val="20"/>
        </w:rPr>
        <w:t xml:space="preserve">Yang, Y., Pesaro, M., Sigler, W., and Zeyer, J. (2005) Identification of microorganisms involved in reductive dehalogenation of chlorinated ethenes in an anaerobic microbial community. </w:t>
      </w:r>
      <w:r w:rsidRPr="00411E2D">
        <w:rPr>
          <w:rFonts w:ascii="Verdana" w:hAnsi="Verdana"/>
          <w:i/>
          <w:sz w:val="20"/>
          <w:lang w:val="nl-NL"/>
        </w:rPr>
        <w:t>Water Res</w:t>
      </w:r>
      <w:r w:rsidRPr="00411E2D">
        <w:rPr>
          <w:rFonts w:ascii="Verdana" w:hAnsi="Verdana"/>
          <w:sz w:val="20"/>
          <w:lang w:val="nl-NL"/>
        </w:rPr>
        <w:t xml:space="preserve"> </w:t>
      </w:r>
      <w:r w:rsidRPr="00411E2D">
        <w:rPr>
          <w:rFonts w:ascii="Verdana" w:hAnsi="Verdana"/>
          <w:b/>
          <w:sz w:val="20"/>
          <w:lang w:val="nl-NL"/>
        </w:rPr>
        <w:t>39</w:t>
      </w:r>
      <w:r w:rsidRPr="00411E2D">
        <w:rPr>
          <w:rFonts w:ascii="Verdana" w:hAnsi="Verdana"/>
          <w:sz w:val="20"/>
          <w:lang w:val="nl-NL"/>
        </w:rPr>
        <w:t>: 3954-3966.</w:t>
      </w:r>
    </w:p>
    <w:p w:rsidR="00974ABF" w:rsidRPr="00411E2D" w:rsidRDefault="00974ABF" w:rsidP="00841836">
      <w:pPr>
        <w:pStyle w:val="EndNoteBibliography"/>
        <w:rPr>
          <w:rFonts w:ascii="Verdana" w:hAnsi="Verdana"/>
          <w:sz w:val="20"/>
          <w:lang w:val="nl-NL"/>
        </w:rPr>
      </w:pPr>
    </w:p>
    <w:p w:rsidR="00841836" w:rsidRDefault="00841836" w:rsidP="00841836">
      <w:pPr>
        <w:pStyle w:val="EndNoteBibliography"/>
        <w:rPr>
          <w:rFonts w:ascii="Verdana" w:hAnsi="Verdana"/>
          <w:sz w:val="20"/>
        </w:rPr>
      </w:pPr>
      <w:r w:rsidRPr="00411E2D">
        <w:rPr>
          <w:rFonts w:ascii="Verdana" w:hAnsi="Verdana"/>
          <w:sz w:val="20"/>
          <w:lang w:val="nl-NL"/>
        </w:rPr>
        <w:t xml:space="preserve">Zhou, J., Deng, Y., Zhang, P., Xue, K., Liang, Y., Van Nostrand, J.D. et al. </w:t>
      </w:r>
      <w:r w:rsidRPr="00A1701C">
        <w:rPr>
          <w:rFonts w:ascii="Verdana" w:hAnsi="Verdana"/>
          <w:sz w:val="20"/>
        </w:rPr>
        <w:t xml:space="preserve">(2014) Stochasticity, succession, and environmental perturbations in a fluidic ecosystem. </w:t>
      </w:r>
      <w:r w:rsidRPr="00A1701C">
        <w:rPr>
          <w:rFonts w:ascii="Verdana" w:hAnsi="Verdana"/>
          <w:i/>
          <w:sz w:val="20"/>
        </w:rPr>
        <w:t>Proc Natl Acad Sci USA</w:t>
      </w:r>
      <w:r w:rsidRPr="00A1701C">
        <w:rPr>
          <w:rFonts w:ascii="Verdana" w:hAnsi="Verdana"/>
          <w:sz w:val="20"/>
        </w:rPr>
        <w:t xml:space="preserve"> </w:t>
      </w:r>
      <w:r w:rsidRPr="00A1701C">
        <w:rPr>
          <w:rFonts w:ascii="Verdana" w:hAnsi="Verdana"/>
          <w:b/>
          <w:sz w:val="20"/>
        </w:rPr>
        <w:t>111</w:t>
      </w:r>
      <w:r w:rsidRPr="00A1701C">
        <w:rPr>
          <w:rFonts w:ascii="Verdana" w:hAnsi="Verdana"/>
          <w:sz w:val="20"/>
        </w:rPr>
        <w:t>: E836-E845.</w:t>
      </w:r>
    </w:p>
    <w:p w:rsidR="00974ABF" w:rsidRPr="00A1701C" w:rsidRDefault="00974ABF" w:rsidP="00841836">
      <w:pPr>
        <w:pStyle w:val="EndNoteBibliography"/>
        <w:rPr>
          <w:rFonts w:ascii="Verdana" w:hAnsi="Verdana"/>
          <w:sz w:val="20"/>
        </w:rPr>
      </w:pPr>
    </w:p>
    <w:p w:rsidR="00841836" w:rsidRPr="00841836" w:rsidRDefault="00841836" w:rsidP="00841836">
      <w:pPr>
        <w:pStyle w:val="EndNoteBibliography"/>
      </w:pPr>
      <w:r w:rsidRPr="00A1701C">
        <w:rPr>
          <w:rFonts w:ascii="Verdana" w:hAnsi="Verdana"/>
          <w:sz w:val="20"/>
        </w:rPr>
        <w:t xml:space="preserve">Zhuang, W.Q., Yi, S., Bill, M., Brisson, V.L., Feng, X., Men, Y. et al. (2014) Incomplete Wood-Ljungdahl pathway facilitates one-carbon metabolism in organohalide-respiring </w:t>
      </w:r>
      <w:r w:rsidRPr="00A1701C">
        <w:rPr>
          <w:rFonts w:ascii="Verdana" w:hAnsi="Verdana"/>
          <w:i/>
          <w:sz w:val="20"/>
        </w:rPr>
        <w:t>Dehalococcoides mccartyi</w:t>
      </w:r>
      <w:r w:rsidRPr="00A1701C">
        <w:rPr>
          <w:rFonts w:ascii="Verdana" w:hAnsi="Verdana"/>
          <w:sz w:val="20"/>
        </w:rPr>
        <w:t xml:space="preserve">. </w:t>
      </w:r>
      <w:r w:rsidRPr="00A1701C">
        <w:rPr>
          <w:rFonts w:ascii="Verdana" w:hAnsi="Verdana"/>
          <w:i/>
          <w:sz w:val="20"/>
        </w:rPr>
        <w:t>Proc Natl Acad Sci USA</w:t>
      </w:r>
      <w:r w:rsidRPr="00A1701C">
        <w:rPr>
          <w:rFonts w:ascii="Verdana" w:hAnsi="Verdana"/>
          <w:sz w:val="20"/>
        </w:rPr>
        <w:t xml:space="preserve"> </w:t>
      </w:r>
      <w:r w:rsidRPr="00A1701C">
        <w:rPr>
          <w:rFonts w:ascii="Verdana" w:hAnsi="Verdana"/>
          <w:b/>
          <w:sz w:val="20"/>
        </w:rPr>
        <w:t>111</w:t>
      </w:r>
      <w:r w:rsidRPr="00A1701C">
        <w:rPr>
          <w:rFonts w:ascii="Verdana" w:hAnsi="Verdana"/>
          <w:sz w:val="20"/>
        </w:rPr>
        <w:t>: 6419-6424.</w:t>
      </w:r>
    </w:p>
    <w:p w:rsidR="001E1B4D" w:rsidRDefault="00CB0D4D" w:rsidP="00CB0D4D">
      <w:pPr>
        <w:spacing w:line="360" w:lineRule="auto"/>
        <w:rPr>
          <w:lang w:val="en-US"/>
        </w:rPr>
      </w:pPr>
      <w:r w:rsidRPr="00CF2055">
        <w:rPr>
          <w:rFonts w:ascii="Verdana" w:hAnsi="Verdana"/>
          <w:sz w:val="20"/>
          <w:lang w:val="en-US"/>
        </w:rPr>
        <w:fldChar w:fldCharType="end"/>
      </w:r>
    </w:p>
    <w:p w:rsidR="001E1B4D" w:rsidRDefault="001E1B4D" w:rsidP="0025093E">
      <w:pPr>
        <w:spacing w:line="480" w:lineRule="auto"/>
        <w:rPr>
          <w:rFonts w:ascii="Verdana" w:hAnsi="Verdana" w:cs="AdvMINION-I"/>
          <w:b/>
          <w:sz w:val="20"/>
          <w:lang w:val="en-GB"/>
        </w:rPr>
      </w:pPr>
      <w:r>
        <w:rPr>
          <w:lang w:val="en-US"/>
        </w:rPr>
        <w:br w:type="page"/>
      </w:r>
      <w:r w:rsidR="004622FB">
        <w:rPr>
          <w:rFonts w:ascii="Verdana" w:hAnsi="Verdana" w:cs="AdvMINION-I"/>
          <w:b/>
          <w:sz w:val="20"/>
          <w:lang w:val="en-GB"/>
        </w:rPr>
        <w:lastRenderedPageBreak/>
        <w:t>Figure</w:t>
      </w:r>
      <w:r w:rsidRPr="001E1B4D">
        <w:rPr>
          <w:rFonts w:ascii="Verdana" w:hAnsi="Verdana" w:cs="AdvMINION-I"/>
          <w:b/>
          <w:sz w:val="20"/>
          <w:lang w:val="en-GB"/>
        </w:rPr>
        <w:t xml:space="preserve"> legends</w:t>
      </w:r>
    </w:p>
    <w:p w:rsidR="001E1B4D" w:rsidRPr="00DE0CA4" w:rsidRDefault="0080015D" w:rsidP="0025093E">
      <w:pPr>
        <w:tabs>
          <w:tab w:val="center" w:pos="4536"/>
        </w:tabs>
        <w:spacing w:line="480" w:lineRule="auto"/>
        <w:rPr>
          <w:rFonts w:ascii="Verdana" w:hAnsi="Verdana"/>
          <w:sz w:val="20"/>
          <w:lang w:val="en-GB"/>
        </w:rPr>
      </w:pPr>
      <w:r w:rsidRPr="001E1B4D">
        <w:rPr>
          <w:rFonts w:ascii="Verdana" w:hAnsi="Verdana"/>
          <w:b/>
          <w:sz w:val="20"/>
          <w:lang w:val="en-US"/>
        </w:rPr>
        <w:t>Fig</w:t>
      </w:r>
      <w:r>
        <w:rPr>
          <w:rFonts w:ascii="Verdana" w:hAnsi="Verdana"/>
          <w:b/>
          <w:sz w:val="20"/>
          <w:lang w:val="en-US"/>
        </w:rPr>
        <w:t>.</w:t>
      </w:r>
      <w:r w:rsidRPr="001E1B4D">
        <w:rPr>
          <w:rFonts w:ascii="Verdana" w:hAnsi="Verdana"/>
          <w:b/>
          <w:sz w:val="20"/>
          <w:lang w:val="en-US"/>
        </w:rPr>
        <w:t xml:space="preserve"> </w:t>
      </w:r>
      <w:r w:rsidR="001E1B4D" w:rsidRPr="001E1B4D">
        <w:rPr>
          <w:rFonts w:ascii="Verdana" w:hAnsi="Verdana"/>
          <w:b/>
          <w:sz w:val="20"/>
          <w:lang w:val="en-US"/>
        </w:rPr>
        <w:t>1</w:t>
      </w:r>
      <w:r w:rsidR="00E53996">
        <w:rPr>
          <w:rFonts w:ascii="Verdana" w:hAnsi="Verdana"/>
          <w:b/>
          <w:sz w:val="20"/>
          <w:lang w:val="en-US"/>
        </w:rPr>
        <w:t>.</w:t>
      </w:r>
      <w:r w:rsidR="001E1B4D">
        <w:rPr>
          <w:rFonts w:ascii="Verdana" w:hAnsi="Verdana"/>
          <w:b/>
          <w:sz w:val="20"/>
          <w:lang w:val="en-US"/>
        </w:rPr>
        <w:t xml:space="preserve"> </w:t>
      </w:r>
      <w:r w:rsidR="00D76AE2">
        <w:rPr>
          <w:rFonts w:ascii="Verdana" w:hAnsi="Verdana"/>
          <w:sz w:val="20"/>
          <w:lang w:val="en-US"/>
        </w:rPr>
        <w:t xml:space="preserve">Progress </w:t>
      </w:r>
      <w:r w:rsidR="00DE0CA4">
        <w:rPr>
          <w:rFonts w:ascii="Verdana" w:hAnsi="Verdana"/>
          <w:sz w:val="20"/>
          <w:lang w:val="en-US"/>
        </w:rPr>
        <w:t>of reductive dechlorination over time. Left: c</w:t>
      </w:r>
      <w:r w:rsidR="00DE0CA4" w:rsidRPr="00DE0CA4">
        <w:rPr>
          <w:rFonts w:ascii="Verdana" w:hAnsi="Verdana"/>
          <w:sz w:val="20"/>
          <w:lang w:val="en-US"/>
        </w:rPr>
        <w:t>oncentrations of cDCE, V</w:t>
      </w:r>
      <w:r w:rsidR="00DE0CA4">
        <w:rPr>
          <w:rFonts w:ascii="Verdana" w:hAnsi="Verdana"/>
          <w:sz w:val="20"/>
          <w:lang w:val="en-US"/>
        </w:rPr>
        <w:t>C, ethene</w:t>
      </w:r>
      <w:r w:rsidR="00823380">
        <w:rPr>
          <w:rFonts w:ascii="Verdana" w:hAnsi="Verdana"/>
          <w:sz w:val="20"/>
          <w:lang w:val="en-US"/>
        </w:rPr>
        <w:t xml:space="preserve">, </w:t>
      </w:r>
      <w:r w:rsidR="00DE0CA4">
        <w:rPr>
          <w:rFonts w:ascii="Verdana" w:hAnsi="Verdana"/>
          <w:sz w:val="20"/>
          <w:lang w:val="en-GB" w:eastAsia="nl-NL"/>
        </w:rPr>
        <w:sym w:font="Symbol" w:char="F064"/>
      </w:r>
      <w:r w:rsidR="00DE0CA4" w:rsidRPr="00B04263">
        <w:rPr>
          <w:rFonts w:ascii="Verdana" w:hAnsi="Verdana"/>
          <w:sz w:val="20"/>
          <w:vertAlign w:val="superscript"/>
          <w:lang w:val="en-GB" w:eastAsia="nl-NL"/>
        </w:rPr>
        <w:t>13</w:t>
      </w:r>
      <w:r w:rsidR="00DE0CA4">
        <w:rPr>
          <w:rFonts w:ascii="Verdana" w:hAnsi="Verdana"/>
          <w:sz w:val="20"/>
          <w:lang w:val="en-GB" w:eastAsia="nl-NL"/>
        </w:rPr>
        <w:t xml:space="preserve"> C of cDCE and VC</w:t>
      </w:r>
      <w:r w:rsidR="00D62EA1">
        <w:rPr>
          <w:rFonts w:ascii="Verdana" w:hAnsi="Verdana"/>
          <w:sz w:val="20"/>
          <w:lang w:val="en-GB" w:eastAsia="nl-NL"/>
        </w:rPr>
        <w:t xml:space="preserve"> and </w:t>
      </w:r>
      <w:r w:rsidR="00D62EA1">
        <w:rPr>
          <w:rFonts w:ascii="Verdana" w:hAnsi="Verdana" w:cs="Arial"/>
          <w:iCs/>
          <w:sz w:val="20"/>
          <w:lang w:val="en-GB"/>
        </w:rPr>
        <w:t>concentration-weighted average</w:t>
      </w:r>
      <w:r w:rsidR="00D62EA1">
        <w:rPr>
          <w:rFonts w:ascii="Verdana" w:hAnsi="Verdana"/>
          <w:szCs w:val="22"/>
          <w:lang w:val="en-GB" w:eastAsia="nl-NL"/>
        </w:rPr>
        <w:t xml:space="preserve"> </w:t>
      </w:r>
      <w:r w:rsidR="00D62EA1" w:rsidRPr="00DC2DBC">
        <w:rPr>
          <w:rFonts w:ascii="Verdana" w:hAnsi="Verdana" w:cs="Arial"/>
          <w:iCs/>
          <w:sz w:val="20"/>
          <w:lang w:val="en-GB"/>
        </w:rPr>
        <w:t xml:space="preserve">of </w:t>
      </w:r>
      <w:r w:rsidR="00D62EA1">
        <w:rPr>
          <w:rFonts w:ascii="Verdana" w:hAnsi="Verdana" w:cs="Arial"/>
          <w:color w:val="000000"/>
          <w:sz w:val="20"/>
          <w:lang w:val="en-US"/>
        </w:rPr>
        <w:t xml:space="preserve">CE </w:t>
      </w:r>
      <w:r w:rsidR="00D62EA1">
        <w:rPr>
          <w:rFonts w:ascii="Verdana" w:hAnsi="Verdana" w:cs="Arial"/>
          <w:iCs/>
          <w:sz w:val="20"/>
          <w:lang w:val="en-US"/>
        </w:rPr>
        <w:sym w:font="Symbol" w:char="F064"/>
      </w:r>
      <w:r w:rsidR="00D62EA1" w:rsidRPr="00CB0D4D">
        <w:rPr>
          <w:rFonts w:ascii="Verdana" w:hAnsi="Verdana" w:cs="Arial"/>
          <w:sz w:val="20"/>
          <w:vertAlign w:val="superscript"/>
          <w:lang w:val="en-US"/>
        </w:rPr>
        <w:t>13</w:t>
      </w:r>
      <w:r w:rsidR="00D62EA1" w:rsidRPr="00CB0D4D">
        <w:rPr>
          <w:rFonts w:ascii="Verdana" w:hAnsi="Verdana" w:cs="Arial"/>
          <w:sz w:val="20"/>
          <w:lang w:val="en-US"/>
        </w:rPr>
        <w:t>C</w:t>
      </w:r>
      <w:r w:rsidR="00D62EA1" w:rsidRPr="00CB0D4D">
        <w:rPr>
          <w:rFonts w:ascii="Verdana" w:hAnsi="Verdana" w:cs="Arial"/>
          <w:color w:val="000000"/>
          <w:sz w:val="20"/>
          <w:lang w:val="en-US"/>
        </w:rPr>
        <w:t xml:space="preserve"> </w:t>
      </w:r>
      <w:r w:rsidR="00D62EA1">
        <w:rPr>
          <w:rFonts w:ascii="Verdana" w:hAnsi="Verdana" w:cs="Arial"/>
          <w:color w:val="000000"/>
          <w:sz w:val="20"/>
          <w:lang w:val="en-US"/>
        </w:rPr>
        <w:t>values (</w:t>
      </w:r>
      <w:r w:rsidR="00D62EA1">
        <w:rPr>
          <w:rFonts w:ascii="Verdana" w:hAnsi="Verdana" w:cs="Arial"/>
          <w:color w:val="000000"/>
          <w:sz w:val="20"/>
          <w:lang w:val="en-US"/>
        </w:rPr>
        <w:sym w:font="Symbol" w:char="F064"/>
      </w:r>
      <w:r w:rsidR="00D62EA1" w:rsidRPr="00D62EA1">
        <w:rPr>
          <w:rFonts w:ascii="Verdana" w:hAnsi="Verdana" w:cs="Arial"/>
          <w:color w:val="000000"/>
          <w:sz w:val="20"/>
          <w:vertAlign w:val="superscript"/>
          <w:lang w:val="en-GB"/>
        </w:rPr>
        <w:t>13</w:t>
      </w:r>
      <w:r w:rsidR="00D62EA1" w:rsidRPr="00D62EA1">
        <w:rPr>
          <w:rFonts w:ascii="Verdana" w:hAnsi="Verdana" w:cs="Arial"/>
          <w:color w:val="000000"/>
          <w:sz w:val="20"/>
          <w:lang w:val="en-GB"/>
        </w:rPr>
        <w:t xml:space="preserve">C </w:t>
      </w:r>
      <w:r w:rsidR="00D62EA1" w:rsidRPr="00D62EA1">
        <w:rPr>
          <w:rFonts w:ascii="Verdana" w:hAnsi="Verdana" w:cs="Arial"/>
          <w:color w:val="000000"/>
          <w:sz w:val="20"/>
          <w:vertAlign w:val="subscript"/>
        </w:rPr>
        <w:t>Σ</w:t>
      </w:r>
      <w:r w:rsidR="00D62EA1" w:rsidRPr="00D62EA1">
        <w:rPr>
          <w:rFonts w:ascii="Verdana" w:hAnsi="Verdana" w:cs="Arial"/>
          <w:color w:val="000000"/>
          <w:sz w:val="20"/>
          <w:vertAlign w:val="subscript"/>
          <w:lang w:val="en-GB"/>
        </w:rPr>
        <w:t>(CE)</w:t>
      </w:r>
      <w:r w:rsidR="00D62EA1">
        <w:rPr>
          <w:rFonts w:ascii="Verdana" w:hAnsi="Verdana" w:cs="Arial"/>
          <w:color w:val="000000"/>
          <w:sz w:val="20"/>
          <w:lang w:val="en-GB"/>
        </w:rPr>
        <w:t>)</w:t>
      </w:r>
      <w:r w:rsidR="00DE0CA4">
        <w:rPr>
          <w:rFonts w:ascii="Verdana" w:hAnsi="Verdana"/>
          <w:sz w:val="20"/>
          <w:lang w:val="en-GB" w:eastAsia="nl-NL"/>
        </w:rPr>
        <w:t xml:space="preserve">. Right: qPCR quantification of </w:t>
      </w:r>
      <w:r w:rsidR="00DE0CA4" w:rsidRPr="00DE0CA4">
        <w:rPr>
          <w:rFonts w:ascii="Verdana" w:hAnsi="Verdana"/>
          <w:sz w:val="20"/>
          <w:lang w:val="en-GB"/>
        </w:rPr>
        <w:t xml:space="preserve">16S rRNA gene copy numbers of </w:t>
      </w:r>
      <w:r w:rsidR="00DE0CA4">
        <w:rPr>
          <w:rFonts w:ascii="Verdana" w:hAnsi="Verdana"/>
          <w:i/>
          <w:sz w:val="20"/>
          <w:lang w:val="en-GB"/>
        </w:rPr>
        <w:t xml:space="preserve">Dcm </w:t>
      </w:r>
      <w:r w:rsidR="00DE0CA4">
        <w:rPr>
          <w:rFonts w:ascii="Verdana" w:hAnsi="Verdana"/>
          <w:sz w:val="20"/>
          <w:lang w:val="en-GB"/>
        </w:rPr>
        <w:t>and</w:t>
      </w:r>
      <w:r w:rsidR="00DE0CA4">
        <w:rPr>
          <w:rFonts w:ascii="Verdana" w:hAnsi="Verdana"/>
          <w:i/>
          <w:sz w:val="20"/>
          <w:lang w:val="en-GB"/>
        </w:rPr>
        <w:t xml:space="preserve"> </w:t>
      </w:r>
      <w:r w:rsidR="00911CCC" w:rsidRPr="00DE468A">
        <w:rPr>
          <w:rFonts w:ascii="Verdana" w:hAnsi="Verdana"/>
          <w:sz w:val="20"/>
          <w:lang w:val="en-GB"/>
        </w:rPr>
        <w:t>reductive dehalogenase encoding</w:t>
      </w:r>
      <w:r w:rsidR="00911CCC">
        <w:rPr>
          <w:rFonts w:ascii="Verdana" w:hAnsi="Verdana"/>
          <w:i/>
          <w:sz w:val="20"/>
          <w:lang w:val="en-GB"/>
        </w:rPr>
        <w:t xml:space="preserve"> </w:t>
      </w:r>
      <w:r w:rsidR="00DE0CA4">
        <w:rPr>
          <w:rFonts w:ascii="Verdana" w:hAnsi="Verdana"/>
          <w:i/>
          <w:sz w:val="20"/>
          <w:lang w:val="en-GB"/>
        </w:rPr>
        <w:t xml:space="preserve">vcrA, bvcA </w:t>
      </w:r>
      <w:r w:rsidR="00DE0CA4" w:rsidRPr="00DE0CA4">
        <w:rPr>
          <w:rFonts w:ascii="Verdana" w:hAnsi="Verdana"/>
          <w:sz w:val="20"/>
          <w:lang w:val="en-GB"/>
        </w:rPr>
        <w:t>and</w:t>
      </w:r>
      <w:r w:rsidR="00DE0CA4">
        <w:rPr>
          <w:rFonts w:ascii="Verdana" w:hAnsi="Verdana"/>
          <w:i/>
          <w:sz w:val="20"/>
          <w:lang w:val="en-GB"/>
        </w:rPr>
        <w:t xml:space="preserve"> tceA </w:t>
      </w:r>
      <w:r w:rsidR="00DE0CA4" w:rsidRPr="00DE0CA4">
        <w:rPr>
          <w:rFonts w:ascii="Verdana" w:hAnsi="Verdana"/>
          <w:sz w:val="20"/>
          <w:lang w:val="en-GB"/>
        </w:rPr>
        <w:t>gene</w:t>
      </w:r>
      <w:r w:rsidR="00DE0CA4">
        <w:rPr>
          <w:rFonts w:ascii="Verdana" w:hAnsi="Verdana"/>
          <w:sz w:val="20"/>
          <w:lang w:val="en-GB"/>
        </w:rPr>
        <w:t xml:space="preserve">s. </w:t>
      </w:r>
      <w:r w:rsidR="00DE0CA4" w:rsidRPr="00DE0CA4">
        <w:rPr>
          <w:rFonts w:ascii="Verdana" w:hAnsi="Verdana"/>
          <w:sz w:val="20"/>
          <w:lang w:val="en-GB"/>
        </w:rPr>
        <w:t xml:space="preserve">Each qPCR value represents the average </w:t>
      </w:r>
      <w:r w:rsidR="00911CCC">
        <w:rPr>
          <w:rFonts w:ascii="Verdana" w:hAnsi="Verdana"/>
          <w:sz w:val="20"/>
          <w:lang w:val="en-GB"/>
        </w:rPr>
        <w:t>of</w:t>
      </w:r>
      <w:r w:rsidR="00DE0CA4" w:rsidRPr="00DE0CA4">
        <w:rPr>
          <w:rFonts w:ascii="Verdana" w:hAnsi="Verdana"/>
          <w:sz w:val="20"/>
          <w:lang w:val="en-GB"/>
        </w:rPr>
        <w:t xml:space="preserve"> triplicate reactions.</w:t>
      </w:r>
      <w:r w:rsidR="00920672">
        <w:rPr>
          <w:rFonts w:ascii="Verdana" w:hAnsi="Verdana"/>
          <w:sz w:val="20"/>
          <w:lang w:val="en-GB"/>
        </w:rPr>
        <w:t xml:space="preserve"> </w:t>
      </w:r>
      <w:r w:rsidR="00D62EA1">
        <w:rPr>
          <w:rFonts w:ascii="Verdana" w:hAnsi="Verdana"/>
          <w:sz w:val="20"/>
          <w:lang w:val="en-GB"/>
        </w:rPr>
        <w:t>ETH: ethene.</w:t>
      </w:r>
    </w:p>
    <w:p w:rsidR="00DE0CA4" w:rsidRDefault="00DE0CA4" w:rsidP="0025093E">
      <w:pPr>
        <w:tabs>
          <w:tab w:val="center" w:pos="4536"/>
        </w:tabs>
        <w:spacing w:line="480" w:lineRule="auto"/>
        <w:rPr>
          <w:rFonts w:ascii="Verdana" w:hAnsi="Verdana"/>
          <w:b/>
          <w:sz w:val="20"/>
          <w:lang w:val="en-US"/>
        </w:rPr>
      </w:pPr>
    </w:p>
    <w:p w:rsidR="001E1B4D" w:rsidRPr="00920672" w:rsidRDefault="0080015D" w:rsidP="0025093E">
      <w:pPr>
        <w:spacing w:line="480" w:lineRule="auto"/>
        <w:rPr>
          <w:rFonts w:ascii="Verdana" w:hAnsi="Verdana"/>
          <w:b/>
          <w:sz w:val="20"/>
          <w:lang w:val="en-GB"/>
        </w:rPr>
      </w:pPr>
      <w:r>
        <w:rPr>
          <w:rFonts w:ascii="Verdana" w:hAnsi="Verdana"/>
          <w:b/>
          <w:sz w:val="20"/>
          <w:lang w:val="en-US"/>
        </w:rPr>
        <w:t xml:space="preserve">Fig. </w:t>
      </w:r>
      <w:r w:rsidR="001E1B4D">
        <w:rPr>
          <w:rFonts w:ascii="Verdana" w:hAnsi="Verdana"/>
          <w:b/>
          <w:sz w:val="20"/>
          <w:lang w:val="en-US"/>
        </w:rPr>
        <w:t>2</w:t>
      </w:r>
      <w:r w:rsidR="00E53996">
        <w:rPr>
          <w:rFonts w:ascii="Verdana" w:hAnsi="Verdana"/>
          <w:b/>
          <w:sz w:val="20"/>
          <w:lang w:val="en-US"/>
        </w:rPr>
        <w:t>.</w:t>
      </w:r>
      <w:r w:rsidR="001E1B4D" w:rsidRPr="001E1B4D">
        <w:rPr>
          <w:rFonts w:ascii="Verdana" w:hAnsi="Verdana"/>
          <w:b/>
          <w:sz w:val="20"/>
          <w:lang w:val="en-US"/>
        </w:rPr>
        <w:t xml:space="preserve"> </w:t>
      </w:r>
      <w:r w:rsidR="00911CCC" w:rsidRPr="00DE468A">
        <w:rPr>
          <w:rFonts w:ascii="Verdana" w:hAnsi="Verdana"/>
          <w:sz w:val="20"/>
          <w:lang w:val="en-US"/>
        </w:rPr>
        <w:t>Predicted</w:t>
      </w:r>
      <w:r w:rsidR="00911CCC">
        <w:rPr>
          <w:rFonts w:ascii="Verdana" w:hAnsi="Verdana"/>
          <w:b/>
          <w:sz w:val="20"/>
          <w:lang w:val="en-US"/>
        </w:rPr>
        <w:t xml:space="preserve"> </w:t>
      </w:r>
      <w:r w:rsidR="00920672" w:rsidRPr="00920672">
        <w:rPr>
          <w:rFonts w:ascii="Verdana" w:hAnsi="Verdana"/>
          <w:sz w:val="20"/>
          <w:lang w:val="en-GB"/>
        </w:rPr>
        <w:t>(Chao 1)</w:t>
      </w:r>
      <w:r w:rsidR="00911CCC">
        <w:rPr>
          <w:rFonts w:ascii="Verdana" w:hAnsi="Verdana"/>
          <w:sz w:val="20"/>
          <w:lang w:val="en-GB"/>
        </w:rPr>
        <w:t xml:space="preserve"> and observed</w:t>
      </w:r>
      <w:r w:rsidR="00920672" w:rsidRPr="00920672">
        <w:rPr>
          <w:rFonts w:ascii="Verdana" w:hAnsi="Verdana"/>
          <w:sz w:val="20"/>
          <w:lang w:val="en-GB"/>
        </w:rPr>
        <w:t xml:space="preserve"> </w:t>
      </w:r>
      <w:r w:rsidR="00911CCC">
        <w:rPr>
          <w:rFonts w:ascii="Verdana" w:hAnsi="Verdana"/>
          <w:sz w:val="20"/>
          <w:lang w:val="en-GB"/>
        </w:rPr>
        <w:t>OTU</w:t>
      </w:r>
      <w:r w:rsidR="00911CCC" w:rsidRPr="00920672">
        <w:rPr>
          <w:rFonts w:ascii="Verdana" w:hAnsi="Verdana"/>
          <w:sz w:val="20"/>
          <w:lang w:val="en-GB"/>
        </w:rPr>
        <w:t xml:space="preserve"> richness</w:t>
      </w:r>
      <w:r w:rsidR="00920672" w:rsidRPr="00920672">
        <w:rPr>
          <w:rFonts w:ascii="Verdana" w:hAnsi="Verdana"/>
          <w:sz w:val="20"/>
          <w:lang w:val="en-GB"/>
        </w:rPr>
        <w:t xml:space="preserve">, and phylogenetic diversity </w:t>
      </w:r>
      <w:r w:rsidR="00920672" w:rsidRPr="001E1B4D">
        <w:rPr>
          <w:rFonts w:ascii="Verdana" w:hAnsi="Verdana"/>
          <w:sz w:val="20"/>
          <w:lang w:val="en-US"/>
        </w:rPr>
        <w:t>in the control</w:t>
      </w:r>
      <w:r w:rsidR="00920672">
        <w:rPr>
          <w:rFonts w:ascii="Verdana" w:hAnsi="Verdana"/>
          <w:sz w:val="20"/>
          <w:lang w:val="en-US"/>
        </w:rPr>
        <w:t xml:space="preserve"> </w:t>
      </w:r>
      <w:r w:rsidR="00920672" w:rsidRPr="00920672">
        <w:rPr>
          <w:rFonts w:ascii="Verdana" w:hAnsi="Verdana"/>
          <w:sz w:val="20"/>
          <w:lang w:val="en-GB"/>
        </w:rPr>
        <w:t>(five samples</w:t>
      </w:r>
      <w:r w:rsidR="00920672">
        <w:rPr>
          <w:rFonts w:ascii="Verdana" w:hAnsi="Verdana"/>
          <w:sz w:val="20"/>
          <w:lang w:val="en-GB"/>
        </w:rPr>
        <w:t>) and impacted filters</w:t>
      </w:r>
      <w:r w:rsidR="00920672" w:rsidRPr="00920672">
        <w:rPr>
          <w:rFonts w:ascii="Verdana" w:hAnsi="Verdana"/>
          <w:sz w:val="20"/>
          <w:lang w:val="en-GB"/>
        </w:rPr>
        <w:t xml:space="preserve"> at </w:t>
      </w:r>
      <w:r w:rsidR="00920672">
        <w:rPr>
          <w:rFonts w:ascii="Verdana" w:hAnsi="Verdana"/>
          <w:sz w:val="20"/>
          <w:lang w:val="en-GB"/>
        </w:rPr>
        <w:t xml:space="preserve">each sampling campaign (seven samples). </w:t>
      </w:r>
      <w:r>
        <w:rPr>
          <w:rFonts w:ascii="Verdana" w:hAnsi="Verdana"/>
          <w:sz w:val="20"/>
          <w:lang w:val="en-GB"/>
        </w:rPr>
        <w:t xml:space="preserve">D: day; </w:t>
      </w:r>
      <w:proofErr w:type="spellStart"/>
      <w:r w:rsidR="00A95A41" w:rsidRPr="00A95A41">
        <w:rPr>
          <w:rFonts w:ascii="Verdana" w:hAnsi="Verdana"/>
          <w:sz w:val="20"/>
          <w:lang w:val="en-GB"/>
        </w:rPr>
        <w:t>Cont</w:t>
      </w:r>
      <w:proofErr w:type="spellEnd"/>
      <w:r w:rsidR="00A95A41" w:rsidRPr="00A95A41">
        <w:rPr>
          <w:rFonts w:ascii="Verdana" w:hAnsi="Verdana"/>
          <w:sz w:val="20"/>
          <w:lang w:val="en-GB"/>
        </w:rPr>
        <w:t>: control well.</w:t>
      </w:r>
    </w:p>
    <w:p w:rsidR="001E1B4D" w:rsidRDefault="001E1B4D" w:rsidP="0025093E">
      <w:pPr>
        <w:spacing w:line="480" w:lineRule="auto"/>
        <w:rPr>
          <w:rFonts w:ascii="Verdana" w:hAnsi="Verdana"/>
          <w:b/>
          <w:sz w:val="20"/>
          <w:lang w:val="en-US"/>
        </w:rPr>
      </w:pPr>
    </w:p>
    <w:p w:rsidR="001E1B4D" w:rsidRPr="001E1B4D" w:rsidRDefault="0080015D" w:rsidP="0025093E">
      <w:pPr>
        <w:spacing w:line="480" w:lineRule="auto"/>
        <w:rPr>
          <w:rFonts w:ascii="Verdana" w:hAnsi="Verdana"/>
          <w:b/>
          <w:sz w:val="20"/>
          <w:lang w:val="en-US"/>
        </w:rPr>
      </w:pPr>
      <w:r>
        <w:rPr>
          <w:rFonts w:ascii="Verdana" w:hAnsi="Verdana"/>
          <w:b/>
          <w:sz w:val="20"/>
          <w:lang w:val="en-US"/>
        </w:rPr>
        <w:t xml:space="preserve">Fig. </w:t>
      </w:r>
      <w:r w:rsidR="001E1B4D">
        <w:rPr>
          <w:rFonts w:ascii="Verdana" w:hAnsi="Verdana"/>
          <w:b/>
          <w:sz w:val="20"/>
          <w:lang w:val="en-US"/>
        </w:rPr>
        <w:t>3</w:t>
      </w:r>
      <w:r w:rsidR="00E53996">
        <w:rPr>
          <w:rFonts w:ascii="Verdana" w:hAnsi="Verdana"/>
          <w:b/>
          <w:sz w:val="20"/>
          <w:lang w:val="en-US"/>
        </w:rPr>
        <w:t>.</w:t>
      </w:r>
      <w:r w:rsidR="001E1B4D" w:rsidRPr="001E1B4D">
        <w:rPr>
          <w:rFonts w:ascii="Verdana" w:hAnsi="Verdana"/>
          <w:b/>
          <w:sz w:val="20"/>
          <w:lang w:val="en-US"/>
        </w:rPr>
        <w:t xml:space="preserve"> </w:t>
      </w:r>
      <w:r w:rsidR="001E1B4D" w:rsidRPr="001E1B4D">
        <w:rPr>
          <w:rFonts w:ascii="Verdana" w:hAnsi="Verdana"/>
          <w:sz w:val="20"/>
          <w:lang w:val="en-US"/>
        </w:rPr>
        <w:t xml:space="preserve">Distribution of </w:t>
      </w:r>
      <w:r w:rsidR="005450F7">
        <w:rPr>
          <w:rFonts w:ascii="Verdana" w:hAnsi="Verdana"/>
          <w:sz w:val="20"/>
          <w:lang w:val="en-US"/>
        </w:rPr>
        <w:t xml:space="preserve">the most abundant </w:t>
      </w:r>
      <w:r w:rsidR="001E1B4D" w:rsidRPr="001E1B4D">
        <w:rPr>
          <w:rFonts w:ascii="Verdana" w:hAnsi="Verdana"/>
          <w:sz w:val="20"/>
          <w:lang w:val="en-US"/>
        </w:rPr>
        <w:t>phyl</w:t>
      </w:r>
      <w:r w:rsidR="00DE0CA4">
        <w:rPr>
          <w:rFonts w:ascii="Verdana" w:hAnsi="Verdana"/>
          <w:sz w:val="20"/>
          <w:lang w:val="en-US"/>
        </w:rPr>
        <w:t>a (</w:t>
      </w:r>
      <w:ins w:id="210" w:author="Atashgahi, Siavash" w:date="2016-08-06T21:44:00Z">
        <w:r w:rsidR="00D96A0A">
          <w:rPr>
            <w:rFonts w:ascii="Verdana" w:hAnsi="Verdana"/>
            <w:sz w:val="20"/>
            <w:lang w:val="en-US"/>
          </w:rPr>
          <w:t xml:space="preserve">&gt; 1% </w:t>
        </w:r>
      </w:ins>
      <w:ins w:id="211" w:author="Atashgahi, Siavash" w:date="2016-09-01T10:55:00Z">
        <w:r w:rsidR="00FF6CA8">
          <w:rPr>
            <w:rFonts w:ascii="Verdana" w:hAnsi="Verdana"/>
            <w:sz w:val="20"/>
            <w:lang w:val="en-US"/>
          </w:rPr>
          <w:t xml:space="preserve">average </w:t>
        </w:r>
      </w:ins>
      <w:ins w:id="212" w:author="Atashgahi, Siavash" w:date="2016-08-06T21:44:00Z">
        <w:r w:rsidR="00D96A0A">
          <w:rPr>
            <w:rFonts w:ascii="Verdana" w:hAnsi="Verdana"/>
            <w:sz w:val="20"/>
            <w:lang w:val="en-US"/>
          </w:rPr>
          <w:t xml:space="preserve">relative abundance </w:t>
        </w:r>
      </w:ins>
      <w:ins w:id="213" w:author="Atashgahi, Siavash" w:date="2016-09-01T10:55:00Z">
        <w:r w:rsidR="00FF6CA8">
          <w:rPr>
            <w:rFonts w:ascii="Verdana" w:hAnsi="Verdana"/>
            <w:sz w:val="20"/>
            <w:lang w:val="en-US"/>
          </w:rPr>
          <w:t>across</w:t>
        </w:r>
      </w:ins>
      <w:ins w:id="214" w:author="Atashgahi, Siavash" w:date="2016-08-06T21:44:00Z">
        <w:r w:rsidR="00D96A0A">
          <w:rPr>
            <w:rFonts w:ascii="Verdana" w:hAnsi="Verdana"/>
            <w:sz w:val="20"/>
            <w:lang w:val="en-US"/>
          </w:rPr>
          <w:t xml:space="preserve"> all samples, </w:t>
        </w:r>
      </w:ins>
      <w:r w:rsidR="00DE0CA4">
        <w:rPr>
          <w:rFonts w:ascii="Verdana" w:hAnsi="Verdana"/>
          <w:sz w:val="20"/>
          <w:lang w:val="en-US"/>
        </w:rPr>
        <w:t>left</w:t>
      </w:r>
      <w:ins w:id="215" w:author="Atashgahi, Siavash" w:date="2016-08-06T21:44:00Z">
        <w:r w:rsidR="00D96A0A">
          <w:rPr>
            <w:rFonts w:ascii="Verdana" w:hAnsi="Verdana"/>
            <w:sz w:val="20"/>
            <w:lang w:val="en-US"/>
          </w:rPr>
          <w:t xml:space="preserve"> panel</w:t>
        </w:r>
      </w:ins>
      <w:r w:rsidR="00DE0CA4">
        <w:rPr>
          <w:rFonts w:ascii="Verdana" w:hAnsi="Verdana"/>
          <w:sz w:val="20"/>
          <w:lang w:val="en-US"/>
        </w:rPr>
        <w:t>) and orders (</w:t>
      </w:r>
      <w:ins w:id="216" w:author="Atashgahi, Siavash" w:date="2016-08-07T21:13:00Z">
        <w:r w:rsidR="004011EA">
          <w:rPr>
            <w:rFonts w:ascii="Verdana" w:hAnsi="Verdana"/>
            <w:sz w:val="20"/>
            <w:lang w:val="en-US"/>
          </w:rPr>
          <w:t>&gt;</w:t>
        </w:r>
      </w:ins>
      <w:ins w:id="217" w:author="Atashgahi, Siavash" w:date="2016-08-06T21:44:00Z">
        <w:r w:rsidR="00D96A0A">
          <w:rPr>
            <w:rFonts w:ascii="Verdana" w:hAnsi="Verdana"/>
            <w:sz w:val="20"/>
            <w:lang w:val="en-US"/>
          </w:rPr>
          <w:t xml:space="preserve"> 0.</w:t>
        </w:r>
      </w:ins>
      <w:ins w:id="218" w:author="Atashgahi, Siavash" w:date="2016-08-08T13:42:00Z">
        <w:r w:rsidR="00532FBA">
          <w:rPr>
            <w:rFonts w:ascii="Verdana" w:hAnsi="Verdana"/>
            <w:sz w:val="20"/>
            <w:lang w:val="en-US"/>
          </w:rPr>
          <w:t>1</w:t>
        </w:r>
      </w:ins>
      <w:ins w:id="219" w:author="Atashgahi, Siavash" w:date="2016-08-07T21:14:00Z">
        <w:r w:rsidR="00EE4BBC">
          <w:rPr>
            <w:rFonts w:ascii="Verdana" w:hAnsi="Verdana"/>
            <w:sz w:val="20"/>
            <w:lang w:val="en-US"/>
          </w:rPr>
          <w:t>%</w:t>
        </w:r>
      </w:ins>
      <w:ins w:id="220" w:author="Atashgahi, Siavash" w:date="2016-08-06T21:45:00Z">
        <w:r w:rsidR="00D96A0A">
          <w:rPr>
            <w:rFonts w:ascii="Verdana" w:hAnsi="Verdana"/>
            <w:sz w:val="20"/>
            <w:lang w:val="en-US"/>
          </w:rPr>
          <w:t xml:space="preserve"> </w:t>
        </w:r>
      </w:ins>
      <w:ins w:id="221" w:author="Atashgahi, Siavash" w:date="2016-09-01T11:22:00Z">
        <w:r w:rsidR="00140D97">
          <w:rPr>
            <w:rFonts w:ascii="Verdana" w:hAnsi="Verdana"/>
            <w:sz w:val="20"/>
            <w:lang w:val="en-US"/>
          </w:rPr>
          <w:t>average relative abundance across all samples</w:t>
        </w:r>
      </w:ins>
      <w:ins w:id="222" w:author="Atashgahi, Siavash" w:date="2016-08-06T21:45:00Z">
        <w:r w:rsidR="00D96A0A">
          <w:rPr>
            <w:rFonts w:ascii="Verdana" w:hAnsi="Verdana"/>
            <w:sz w:val="20"/>
            <w:lang w:val="en-US"/>
          </w:rPr>
          <w:t xml:space="preserve">, </w:t>
        </w:r>
      </w:ins>
      <w:r w:rsidR="00DE0CA4">
        <w:rPr>
          <w:rFonts w:ascii="Verdana" w:hAnsi="Verdana"/>
          <w:sz w:val="20"/>
          <w:lang w:val="en-US"/>
        </w:rPr>
        <w:t>right</w:t>
      </w:r>
      <w:ins w:id="223" w:author="Atashgahi, Siavash" w:date="2016-08-06T21:45:00Z">
        <w:r w:rsidR="00D96A0A">
          <w:rPr>
            <w:rFonts w:ascii="Verdana" w:hAnsi="Verdana"/>
            <w:sz w:val="20"/>
            <w:lang w:val="en-US"/>
          </w:rPr>
          <w:t xml:space="preserve"> panel</w:t>
        </w:r>
      </w:ins>
      <w:r w:rsidR="00DE0CA4">
        <w:rPr>
          <w:rFonts w:ascii="Verdana" w:hAnsi="Verdana"/>
          <w:sz w:val="20"/>
          <w:lang w:val="en-US"/>
        </w:rPr>
        <w:t>)</w:t>
      </w:r>
      <w:r w:rsidR="001E1B4D" w:rsidRPr="001E1B4D">
        <w:rPr>
          <w:rFonts w:ascii="Verdana" w:hAnsi="Verdana"/>
          <w:sz w:val="20"/>
          <w:lang w:val="en-US"/>
        </w:rPr>
        <w:t xml:space="preserve"> in the control</w:t>
      </w:r>
      <w:r w:rsidR="00DE0CA4">
        <w:rPr>
          <w:rFonts w:ascii="Verdana" w:hAnsi="Verdana"/>
          <w:sz w:val="20"/>
          <w:lang w:val="en-US"/>
        </w:rPr>
        <w:t xml:space="preserve"> and impacted filters.</w:t>
      </w:r>
      <w:r w:rsidR="00A95A41">
        <w:rPr>
          <w:rFonts w:ascii="Verdana" w:hAnsi="Verdana"/>
          <w:sz w:val="20"/>
          <w:lang w:val="en-US"/>
        </w:rPr>
        <w:t xml:space="preserve"> </w:t>
      </w:r>
      <w:r w:rsidR="00406EB5">
        <w:rPr>
          <w:rFonts w:ascii="Verdana" w:hAnsi="Verdana"/>
          <w:sz w:val="20"/>
          <w:lang w:val="en-GB"/>
        </w:rPr>
        <w:t xml:space="preserve">D: day; </w:t>
      </w:r>
      <w:proofErr w:type="spellStart"/>
      <w:r w:rsidR="00A95A41" w:rsidRPr="00A95A41">
        <w:rPr>
          <w:rFonts w:ascii="Verdana" w:hAnsi="Verdana"/>
          <w:sz w:val="20"/>
          <w:lang w:val="en-US"/>
        </w:rPr>
        <w:t>Cont</w:t>
      </w:r>
      <w:proofErr w:type="spellEnd"/>
      <w:r w:rsidR="00A95A41" w:rsidRPr="00A95A41">
        <w:rPr>
          <w:rFonts w:ascii="Verdana" w:hAnsi="Verdana"/>
          <w:sz w:val="20"/>
          <w:lang w:val="en-US"/>
        </w:rPr>
        <w:t>: control well.</w:t>
      </w:r>
    </w:p>
    <w:p w:rsidR="001E1B4D" w:rsidRDefault="001E1B4D" w:rsidP="0025093E">
      <w:pPr>
        <w:spacing w:line="480" w:lineRule="auto"/>
        <w:rPr>
          <w:rFonts w:ascii="Verdana" w:hAnsi="Verdana"/>
          <w:b/>
          <w:sz w:val="20"/>
          <w:lang w:val="en-US"/>
        </w:rPr>
      </w:pPr>
    </w:p>
    <w:p w:rsidR="001E1B4D" w:rsidRDefault="0080015D" w:rsidP="0025093E">
      <w:pPr>
        <w:spacing w:line="480" w:lineRule="auto"/>
        <w:rPr>
          <w:rFonts w:ascii="Verdana" w:hAnsi="Verdana"/>
          <w:b/>
          <w:sz w:val="20"/>
          <w:lang w:val="en-US"/>
        </w:rPr>
      </w:pPr>
      <w:r>
        <w:rPr>
          <w:rFonts w:ascii="Verdana" w:hAnsi="Verdana"/>
          <w:b/>
          <w:sz w:val="20"/>
          <w:lang w:val="en-US"/>
        </w:rPr>
        <w:t xml:space="preserve">Fig. </w:t>
      </w:r>
      <w:r w:rsidR="001E1B4D">
        <w:rPr>
          <w:rFonts w:ascii="Verdana" w:hAnsi="Verdana"/>
          <w:b/>
          <w:sz w:val="20"/>
          <w:lang w:val="en-US"/>
        </w:rPr>
        <w:t>4</w:t>
      </w:r>
      <w:r w:rsidR="00E53996">
        <w:rPr>
          <w:rFonts w:ascii="Verdana" w:hAnsi="Verdana"/>
          <w:b/>
          <w:sz w:val="20"/>
          <w:lang w:val="en-US"/>
        </w:rPr>
        <w:t>.</w:t>
      </w:r>
      <w:r w:rsidR="00920672">
        <w:rPr>
          <w:rFonts w:ascii="Verdana" w:hAnsi="Verdana"/>
          <w:b/>
          <w:sz w:val="20"/>
          <w:lang w:val="en-US"/>
        </w:rPr>
        <w:t xml:space="preserve"> </w:t>
      </w:r>
      <w:r w:rsidR="005A66CB">
        <w:rPr>
          <w:rFonts w:ascii="Verdana" w:hAnsi="Verdana"/>
          <w:sz w:val="20"/>
          <w:lang w:val="en-US"/>
        </w:rPr>
        <w:t>C</w:t>
      </w:r>
      <w:r w:rsidR="00406EB5" w:rsidRPr="00406EB5">
        <w:rPr>
          <w:rFonts w:ascii="Verdana" w:hAnsi="Verdana"/>
          <w:sz w:val="20"/>
          <w:lang w:val="en-US"/>
        </w:rPr>
        <w:t>orrelation between bacterial orders and geochemical parameters. A colo</w:t>
      </w:r>
      <w:del w:id="224" w:author="Atashgahi, Siavash" w:date="2016-09-01T08:55:00Z">
        <w:r w:rsidR="00406EB5" w:rsidRPr="00406EB5" w:rsidDel="00585D70">
          <w:rPr>
            <w:rFonts w:ascii="Verdana" w:hAnsi="Verdana"/>
            <w:sz w:val="20"/>
            <w:lang w:val="en-US"/>
          </w:rPr>
          <w:delText>u</w:delText>
        </w:r>
      </w:del>
      <w:r w:rsidR="00406EB5" w:rsidRPr="00406EB5">
        <w:rPr>
          <w:rFonts w:ascii="Verdana" w:hAnsi="Verdana"/>
          <w:sz w:val="20"/>
          <w:lang w:val="en-US"/>
        </w:rPr>
        <w:t>r gradient from dark blue to dark red depicting the strength and direction of the correlation is given.</w:t>
      </w:r>
    </w:p>
    <w:p w:rsidR="004140DB" w:rsidRDefault="004140DB" w:rsidP="0025093E">
      <w:pPr>
        <w:spacing w:line="480" w:lineRule="auto"/>
        <w:rPr>
          <w:rFonts w:ascii="Verdana" w:hAnsi="Verdana"/>
          <w:b/>
          <w:sz w:val="20"/>
          <w:lang w:val="en-US"/>
        </w:rPr>
      </w:pPr>
    </w:p>
    <w:p w:rsidR="004140DB" w:rsidRDefault="0080015D" w:rsidP="0025093E">
      <w:pPr>
        <w:spacing w:line="480" w:lineRule="auto"/>
        <w:rPr>
          <w:rFonts w:ascii="Verdana" w:hAnsi="Verdana"/>
          <w:sz w:val="20"/>
          <w:lang w:val="en-US"/>
        </w:rPr>
      </w:pPr>
      <w:r>
        <w:rPr>
          <w:rFonts w:ascii="Verdana" w:hAnsi="Verdana"/>
          <w:b/>
          <w:sz w:val="20"/>
          <w:lang w:val="en-US"/>
        </w:rPr>
        <w:t xml:space="preserve">Fig. </w:t>
      </w:r>
      <w:r w:rsidR="004140DB">
        <w:rPr>
          <w:rFonts w:ascii="Verdana" w:hAnsi="Verdana"/>
          <w:b/>
          <w:sz w:val="20"/>
          <w:lang w:val="en-US"/>
        </w:rPr>
        <w:t>5</w:t>
      </w:r>
      <w:r w:rsidR="00E53996">
        <w:rPr>
          <w:rFonts w:ascii="Verdana" w:hAnsi="Verdana"/>
          <w:b/>
          <w:sz w:val="20"/>
          <w:lang w:val="en-US"/>
        </w:rPr>
        <w:t>.</w:t>
      </w:r>
      <w:r w:rsidR="004140DB">
        <w:rPr>
          <w:rFonts w:ascii="Verdana" w:hAnsi="Verdana"/>
          <w:b/>
          <w:sz w:val="20"/>
          <w:lang w:val="en-US"/>
        </w:rPr>
        <w:t xml:space="preserve"> </w:t>
      </w:r>
      <w:r w:rsidR="004140DB" w:rsidRPr="004140DB">
        <w:rPr>
          <w:rFonts w:ascii="Verdana" w:hAnsi="Verdana"/>
          <w:sz w:val="20"/>
          <w:lang w:val="en-US"/>
        </w:rPr>
        <w:t>Summary</w:t>
      </w:r>
      <w:r w:rsidR="004140DB">
        <w:rPr>
          <w:rFonts w:ascii="Verdana" w:hAnsi="Verdana"/>
          <w:sz w:val="20"/>
          <w:lang w:val="en-US"/>
        </w:rPr>
        <w:t xml:space="preserve"> of </w:t>
      </w:r>
      <w:r w:rsidR="00261191">
        <w:rPr>
          <w:rFonts w:ascii="Verdana" w:hAnsi="Verdana"/>
          <w:sz w:val="20"/>
          <w:lang w:val="en-US"/>
        </w:rPr>
        <w:t xml:space="preserve">major </w:t>
      </w:r>
      <w:r w:rsidR="004140DB">
        <w:rPr>
          <w:rFonts w:ascii="Verdana" w:hAnsi="Verdana"/>
          <w:sz w:val="20"/>
          <w:lang w:val="en-US"/>
        </w:rPr>
        <w:t>geochemical and microbial evolution before and after biostimulation (left)</w:t>
      </w:r>
      <w:r w:rsidR="00911CCC">
        <w:rPr>
          <w:rFonts w:ascii="Verdana" w:hAnsi="Verdana"/>
          <w:sz w:val="20"/>
          <w:lang w:val="en-US"/>
        </w:rPr>
        <w:t>,</w:t>
      </w:r>
      <w:r w:rsidR="004140DB">
        <w:rPr>
          <w:rFonts w:ascii="Verdana" w:hAnsi="Verdana"/>
          <w:sz w:val="20"/>
          <w:lang w:val="en-US"/>
        </w:rPr>
        <w:t xml:space="preserve"> and </w:t>
      </w:r>
      <w:r w:rsidR="004A6411">
        <w:rPr>
          <w:rFonts w:ascii="Verdana" w:hAnsi="Verdana"/>
          <w:sz w:val="20"/>
          <w:lang w:val="en-US"/>
        </w:rPr>
        <w:t xml:space="preserve">a </w:t>
      </w:r>
      <w:r w:rsidR="004140DB">
        <w:rPr>
          <w:rFonts w:ascii="Verdana" w:hAnsi="Verdana"/>
          <w:sz w:val="20"/>
          <w:lang w:val="en-US"/>
        </w:rPr>
        <w:t>conceptual model of glycerol degradation based of the observed taxa from MiSeq analysis and their know</w:t>
      </w:r>
      <w:r w:rsidR="00261191">
        <w:rPr>
          <w:rFonts w:ascii="Verdana" w:hAnsi="Verdana"/>
          <w:sz w:val="20"/>
          <w:lang w:val="en-US"/>
        </w:rPr>
        <w:t xml:space="preserve">n/putative physiology (right). </w:t>
      </w:r>
      <w:r w:rsidR="00CF158B">
        <w:rPr>
          <w:rFonts w:ascii="Verdana" w:hAnsi="Verdana"/>
          <w:sz w:val="20"/>
          <w:lang w:val="en-US"/>
        </w:rPr>
        <w:t xml:space="preserve">The proposed sulfur cycle is shown in red dotted square and the putative corrinoid supply to </w:t>
      </w:r>
      <w:r w:rsidR="00CF158B" w:rsidRPr="00CF158B">
        <w:rPr>
          <w:rFonts w:ascii="Verdana" w:hAnsi="Verdana"/>
          <w:i/>
          <w:sz w:val="20"/>
          <w:lang w:val="en-US"/>
        </w:rPr>
        <w:t>Dcm</w:t>
      </w:r>
      <w:r w:rsidR="00CF158B">
        <w:rPr>
          <w:rFonts w:ascii="Verdana" w:hAnsi="Verdana"/>
          <w:sz w:val="20"/>
          <w:lang w:val="en-US"/>
        </w:rPr>
        <w:t xml:space="preserve"> </w:t>
      </w:r>
      <w:r w:rsidR="004A6411">
        <w:rPr>
          <w:rFonts w:ascii="Verdana" w:hAnsi="Verdana"/>
          <w:sz w:val="20"/>
          <w:lang w:val="en-US"/>
        </w:rPr>
        <w:t>is</w:t>
      </w:r>
      <w:r w:rsidR="00CF158B">
        <w:rPr>
          <w:rFonts w:ascii="Verdana" w:hAnsi="Verdana"/>
          <w:sz w:val="20"/>
          <w:lang w:val="en-US"/>
        </w:rPr>
        <w:t xml:space="preserve"> shown </w:t>
      </w:r>
      <w:r w:rsidR="00155FB2">
        <w:rPr>
          <w:rFonts w:ascii="Verdana" w:hAnsi="Verdana"/>
          <w:sz w:val="20"/>
          <w:lang w:val="en-US"/>
        </w:rPr>
        <w:t xml:space="preserve">by </w:t>
      </w:r>
      <w:r w:rsidR="00CF158B">
        <w:rPr>
          <w:rFonts w:ascii="Verdana" w:hAnsi="Verdana"/>
          <w:sz w:val="20"/>
          <w:lang w:val="en-US"/>
        </w:rPr>
        <w:t>dashed gray arrows. All value</w:t>
      </w:r>
      <w:r w:rsidR="00911CCC">
        <w:rPr>
          <w:rFonts w:ascii="Verdana" w:hAnsi="Verdana"/>
          <w:sz w:val="20"/>
          <w:lang w:val="en-US"/>
        </w:rPr>
        <w:t>s</w:t>
      </w:r>
      <w:r w:rsidR="00CF158B">
        <w:rPr>
          <w:rFonts w:ascii="Verdana" w:hAnsi="Verdana"/>
          <w:sz w:val="20"/>
          <w:lang w:val="en-US"/>
        </w:rPr>
        <w:t xml:space="preserve"> are average</w:t>
      </w:r>
      <w:r w:rsidR="00911CCC">
        <w:rPr>
          <w:rFonts w:ascii="Verdana" w:hAnsi="Verdana"/>
          <w:sz w:val="20"/>
          <w:lang w:val="en-US"/>
        </w:rPr>
        <w:t>s</w:t>
      </w:r>
      <w:r w:rsidR="00CF158B">
        <w:rPr>
          <w:rFonts w:ascii="Verdana" w:hAnsi="Verdana"/>
          <w:sz w:val="20"/>
          <w:lang w:val="en-US"/>
        </w:rPr>
        <w:t xml:space="preserve"> of the seven impacted filters. Error bars are not shown for clarity. </w:t>
      </w:r>
      <w:r w:rsidR="00A32B92">
        <w:rPr>
          <w:rFonts w:ascii="Verdana" w:hAnsi="Verdana"/>
          <w:sz w:val="20"/>
          <w:lang w:val="en-US"/>
        </w:rPr>
        <w:t xml:space="preserve">PDO: </w:t>
      </w:r>
      <w:r w:rsidR="00A32B92">
        <w:rPr>
          <w:rFonts w:ascii="Verdana" w:hAnsi="Verdana"/>
          <w:sz w:val="20"/>
          <w:lang w:val="en-GB"/>
        </w:rPr>
        <w:t xml:space="preserve">1,3-propanediol, </w:t>
      </w:r>
      <w:r w:rsidR="00B75584" w:rsidRPr="00CA4847">
        <w:rPr>
          <w:rFonts w:ascii="Verdana" w:hAnsi="Verdana"/>
          <w:sz w:val="20"/>
          <w:lang w:val="en-US"/>
        </w:rPr>
        <w:t>SCFA</w:t>
      </w:r>
      <w:r w:rsidR="00A32B92" w:rsidRPr="00CA4847">
        <w:rPr>
          <w:rFonts w:ascii="Verdana" w:hAnsi="Verdana"/>
          <w:sz w:val="20"/>
          <w:lang w:val="en-US"/>
        </w:rPr>
        <w:t xml:space="preserve">: </w:t>
      </w:r>
      <w:r w:rsidR="00B75584" w:rsidRPr="00CA4847">
        <w:rPr>
          <w:rFonts w:ascii="Verdana" w:hAnsi="Verdana"/>
          <w:sz w:val="20"/>
          <w:lang w:val="en-US"/>
        </w:rPr>
        <w:t xml:space="preserve">short chain </w:t>
      </w:r>
      <w:r w:rsidR="00A32B92" w:rsidRPr="00CA4847">
        <w:rPr>
          <w:rFonts w:ascii="Verdana" w:hAnsi="Verdana"/>
          <w:sz w:val="20"/>
          <w:lang w:val="en-US"/>
        </w:rPr>
        <w:t>fatty acids.</w:t>
      </w:r>
    </w:p>
    <w:p w:rsidR="00CF4818" w:rsidRDefault="00CF4818" w:rsidP="0025093E">
      <w:pPr>
        <w:spacing w:line="480" w:lineRule="auto"/>
        <w:rPr>
          <w:rFonts w:ascii="Verdana" w:hAnsi="Verdana"/>
          <w:sz w:val="20"/>
          <w:lang w:val="en-US"/>
        </w:rPr>
      </w:pPr>
    </w:p>
    <w:p w:rsidR="00E53996" w:rsidRDefault="00E53996" w:rsidP="0025093E">
      <w:pPr>
        <w:spacing w:line="480" w:lineRule="auto"/>
        <w:rPr>
          <w:rFonts w:ascii="Verdana" w:hAnsi="Verdana"/>
          <w:sz w:val="20"/>
          <w:lang w:val="en-US"/>
        </w:rPr>
      </w:pPr>
    </w:p>
    <w:p w:rsidR="00E53996" w:rsidRDefault="00E53996" w:rsidP="0025093E">
      <w:pPr>
        <w:spacing w:line="480" w:lineRule="auto"/>
        <w:rPr>
          <w:rFonts w:ascii="Verdana" w:hAnsi="Verdana"/>
          <w:sz w:val="20"/>
          <w:lang w:val="en-US"/>
        </w:rPr>
      </w:pPr>
    </w:p>
    <w:p w:rsidR="00E53996" w:rsidRDefault="00E53996" w:rsidP="0025093E">
      <w:pPr>
        <w:spacing w:line="480" w:lineRule="auto"/>
        <w:rPr>
          <w:rFonts w:ascii="Verdana" w:hAnsi="Verdana"/>
          <w:sz w:val="20"/>
          <w:lang w:val="en-US"/>
        </w:rPr>
      </w:pPr>
    </w:p>
    <w:p w:rsidR="00CF4818" w:rsidRPr="002B3B4D" w:rsidRDefault="00CF4818" w:rsidP="0025093E">
      <w:pPr>
        <w:spacing w:line="480" w:lineRule="auto"/>
        <w:rPr>
          <w:rFonts w:ascii="Verdana" w:hAnsi="Verdana"/>
          <w:b/>
          <w:sz w:val="20"/>
          <w:lang w:val="en-US"/>
        </w:rPr>
      </w:pPr>
      <w:r w:rsidRPr="002B3B4D">
        <w:rPr>
          <w:rFonts w:ascii="Verdana" w:hAnsi="Verdana"/>
          <w:b/>
          <w:sz w:val="20"/>
          <w:lang w:val="en-US"/>
        </w:rPr>
        <w:t>Supporting information</w:t>
      </w:r>
    </w:p>
    <w:p w:rsidR="001665BE" w:rsidRDefault="001665BE" w:rsidP="001665BE">
      <w:pPr>
        <w:spacing w:line="360" w:lineRule="auto"/>
        <w:rPr>
          <w:rFonts w:ascii="Verdana" w:hAnsi="Verdana"/>
          <w:sz w:val="20"/>
          <w:lang w:val="en-US"/>
        </w:rPr>
      </w:pPr>
    </w:p>
    <w:p w:rsidR="00846F54" w:rsidRPr="002B3B4D" w:rsidRDefault="00846F54" w:rsidP="002B3B4D">
      <w:pPr>
        <w:spacing w:line="480" w:lineRule="auto"/>
        <w:rPr>
          <w:rFonts w:ascii="Verdana" w:hAnsi="Verdana"/>
          <w:sz w:val="20"/>
          <w:lang w:val="en-GB"/>
        </w:rPr>
      </w:pPr>
      <w:r w:rsidRPr="002B3B4D">
        <w:rPr>
          <w:rFonts w:ascii="Verdana" w:hAnsi="Verdana"/>
          <w:b/>
          <w:sz w:val="20"/>
          <w:lang w:val="en-GB"/>
        </w:rPr>
        <w:t>Fig. S1.</w:t>
      </w:r>
      <w:r w:rsidRPr="002B3B4D">
        <w:rPr>
          <w:rFonts w:ascii="Verdana" w:hAnsi="Verdana"/>
          <w:sz w:val="20"/>
          <w:lang w:val="en-GB"/>
        </w:rPr>
        <w:t xml:space="preserve"> Groundwater geochemical parameters. Scales on </w:t>
      </w:r>
      <w:r w:rsidRPr="002B3B4D">
        <w:rPr>
          <w:rFonts w:ascii="Verdana" w:hAnsi="Verdana"/>
          <w:i/>
          <w:sz w:val="20"/>
          <w:lang w:val="en-GB"/>
        </w:rPr>
        <w:t>Y</w:t>
      </w:r>
      <w:r w:rsidRPr="002B3B4D">
        <w:rPr>
          <w:rFonts w:ascii="Verdana" w:hAnsi="Verdana"/>
          <w:sz w:val="20"/>
          <w:lang w:val="en-GB"/>
        </w:rPr>
        <w:t xml:space="preserve">-axes are: dissolved organic carbon (DOC) (mg/L), electrical conductivity (EC) (µS/cm), Fe (mg/l), Fe(II) (mg/l), methane (µg/l), </w:t>
      </w:r>
      <w:r w:rsidRPr="002B3B4D">
        <w:rPr>
          <w:rFonts w:ascii="Verdana" w:hAnsi="Verdana" w:cs="Helvetica"/>
          <w:sz w:val="20"/>
          <w:szCs w:val="18"/>
          <w:lang w:val="en-GB"/>
        </w:rPr>
        <w:t>oxidation-reduction potential (</w:t>
      </w:r>
      <w:r w:rsidRPr="002B3B4D">
        <w:rPr>
          <w:rFonts w:ascii="Verdana" w:hAnsi="Verdana"/>
          <w:sz w:val="20"/>
          <w:lang w:val="en-GB"/>
        </w:rPr>
        <w:t xml:space="preserve">ORP) (mV), oxygen (mg/l), sulfate (mg/l). </w:t>
      </w:r>
      <w:proofErr w:type="spellStart"/>
      <w:r w:rsidRPr="002B3B4D">
        <w:rPr>
          <w:rFonts w:ascii="Verdana" w:hAnsi="Verdana"/>
          <w:sz w:val="20"/>
          <w:lang w:val="en-GB"/>
        </w:rPr>
        <w:t>Cont</w:t>
      </w:r>
      <w:proofErr w:type="spellEnd"/>
      <w:r w:rsidRPr="002B3B4D">
        <w:rPr>
          <w:rFonts w:ascii="Verdana" w:hAnsi="Verdana"/>
          <w:sz w:val="20"/>
          <w:lang w:val="en-GB"/>
        </w:rPr>
        <w:t>: control well.</w:t>
      </w:r>
    </w:p>
    <w:p w:rsidR="00846F54" w:rsidRPr="002B3B4D" w:rsidRDefault="00846F54" w:rsidP="002B3B4D">
      <w:pPr>
        <w:spacing w:line="480" w:lineRule="auto"/>
        <w:rPr>
          <w:rFonts w:ascii="Verdana" w:hAnsi="Verdana"/>
          <w:sz w:val="20"/>
          <w:lang w:val="en-GB"/>
        </w:rPr>
      </w:pPr>
    </w:p>
    <w:p w:rsidR="00846F54" w:rsidRPr="002B3B4D" w:rsidRDefault="00846F54" w:rsidP="002B3B4D">
      <w:pPr>
        <w:spacing w:line="480" w:lineRule="auto"/>
        <w:rPr>
          <w:rFonts w:ascii="Verdana" w:hAnsi="Verdana"/>
          <w:sz w:val="20"/>
          <w:lang w:val="en-GB"/>
        </w:rPr>
      </w:pPr>
      <w:r w:rsidRPr="002B3B4D">
        <w:rPr>
          <w:rFonts w:ascii="Verdana" w:hAnsi="Verdana"/>
          <w:b/>
          <w:sz w:val="20"/>
          <w:lang w:val="en-GB"/>
        </w:rPr>
        <w:t xml:space="preserve">Fig. </w:t>
      </w:r>
      <w:del w:id="225" w:author="Atashgahi, Siavash" w:date="2016-08-06T22:50:00Z">
        <w:r w:rsidRPr="002B3B4D" w:rsidDel="00676722">
          <w:rPr>
            <w:rFonts w:ascii="Verdana" w:hAnsi="Verdana"/>
            <w:b/>
            <w:sz w:val="20"/>
            <w:lang w:val="en-GB"/>
          </w:rPr>
          <w:delText>S3</w:delText>
        </w:r>
      </w:del>
      <w:ins w:id="226" w:author="Atashgahi, Siavash" w:date="2016-08-06T22:50:00Z">
        <w:r w:rsidR="00676722" w:rsidRPr="002B3B4D">
          <w:rPr>
            <w:rFonts w:ascii="Verdana" w:hAnsi="Verdana"/>
            <w:b/>
            <w:sz w:val="20"/>
            <w:lang w:val="en-GB"/>
          </w:rPr>
          <w:t>S</w:t>
        </w:r>
        <w:r w:rsidR="00676722">
          <w:rPr>
            <w:rFonts w:ascii="Verdana" w:hAnsi="Verdana"/>
            <w:b/>
            <w:sz w:val="20"/>
            <w:lang w:val="en-GB"/>
          </w:rPr>
          <w:t>2</w:t>
        </w:r>
      </w:ins>
      <w:r w:rsidRPr="002B3B4D">
        <w:rPr>
          <w:rFonts w:ascii="Verdana" w:hAnsi="Verdana"/>
          <w:b/>
          <w:sz w:val="20"/>
          <w:lang w:val="en-GB"/>
        </w:rPr>
        <w:t>.</w:t>
      </w:r>
      <w:r w:rsidRPr="002B3B4D">
        <w:rPr>
          <w:rFonts w:ascii="Verdana" w:hAnsi="Verdana"/>
          <w:sz w:val="20"/>
          <w:lang w:val="en-GB"/>
        </w:rPr>
        <w:t xml:space="preserve"> Predicted (Chao 1) and observed OTU richness, and phylogenetic diversity at each filter over time (five samples per filter). D: day; </w:t>
      </w:r>
      <w:proofErr w:type="spellStart"/>
      <w:r w:rsidRPr="002B3B4D">
        <w:rPr>
          <w:rFonts w:ascii="Verdana" w:hAnsi="Verdana"/>
          <w:sz w:val="20"/>
          <w:lang w:val="en-GB"/>
        </w:rPr>
        <w:t>Cont</w:t>
      </w:r>
      <w:proofErr w:type="spellEnd"/>
      <w:r w:rsidRPr="002B3B4D">
        <w:rPr>
          <w:rFonts w:ascii="Verdana" w:hAnsi="Verdana"/>
          <w:sz w:val="20"/>
          <w:lang w:val="en-GB"/>
        </w:rPr>
        <w:t>: control well.</w:t>
      </w:r>
    </w:p>
    <w:p w:rsidR="0009132A" w:rsidRPr="002B3B4D" w:rsidRDefault="0009132A" w:rsidP="002B3B4D">
      <w:pPr>
        <w:spacing w:line="480" w:lineRule="auto"/>
        <w:rPr>
          <w:rFonts w:ascii="Verdana" w:hAnsi="Verdana"/>
          <w:sz w:val="20"/>
          <w:lang w:val="en-GB"/>
        </w:rPr>
      </w:pPr>
    </w:p>
    <w:p w:rsidR="0009132A" w:rsidRPr="002B3B4D" w:rsidRDefault="0009132A" w:rsidP="002B3B4D">
      <w:pPr>
        <w:spacing w:line="480" w:lineRule="auto"/>
        <w:rPr>
          <w:rFonts w:ascii="Verdana" w:hAnsi="Verdana"/>
          <w:sz w:val="20"/>
          <w:lang w:val="en-GB"/>
        </w:rPr>
      </w:pPr>
      <w:r w:rsidRPr="002B3B4D">
        <w:rPr>
          <w:rFonts w:ascii="Verdana" w:hAnsi="Verdana"/>
          <w:b/>
          <w:sz w:val="20"/>
          <w:lang w:val="en-GB"/>
        </w:rPr>
        <w:t>Fig. S3.</w:t>
      </w:r>
      <w:r w:rsidRPr="002B3B4D">
        <w:rPr>
          <w:rFonts w:ascii="Verdana" w:hAnsi="Verdana"/>
          <w:sz w:val="20"/>
          <w:lang w:val="en-GB"/>
        </w:rPr>
        <w:t xml:space="preserve"> Ordination of community composition by nonmetric multidimensional scaling (NMDS) based on Bray–Curtis distances. D: day; </w:t>
      </w:r>
      <w:proofErr w:type="spellStart"/>
      <w:r w:rsidRPr="002B3B4D">
        <w:rPr>
          <w:rFonts w:ascii="Verdana" w:hAnsi="Verdana"/>
          <w:sz w:val="20"/>
          <w:lang w:val="en-GB"/>
        </w:rPr>
        <w:t>Cont</w:t>
      </w:r>
      <w:proofErr w:type="spellEnd"/>
      <w:r w:rsidRPr="002B3B4D">
        <w:rPr>
          <w:rFonts w:ascii="Verdana" w:hAnsi="Verdana"/>
          <w:sz w:val="20"/>
          <w:lang w:val="en-GB"/>
        </w:rPr>
        <w:t>: control well.</w:t>
      </w:r>
    </w:p>
    <w:p w:rsidR="0009132A" w:rsidRPr="002B3B4D" w:rsidRDefault="0009132A" w:rsidP="002B3B4D">
      <w:pPr>
        <w:spacing w:line="480" w:lineRule="auto"/>
        <w:rPr>
          <w:rFonts w:ascii="Verdana" w:hAnsi="Verdana"/>
          <w:sz w:val="20"/>
          <w:lang w:val="en-GB"/>
        </w:rPr>
      </w:pPr>
    </w:p>
    <w:p w:rsidR="0009132A" w:rsidRDefault="0009132A" w:rsidP="002B3B4D">
      <w:pPr>
        <w:spacing w:line="480" w:lineRule="auto"/>
        <w:rPr>
          <w:rFonts w:ascii="Verdana" w:hAnsi="Verdana"/>
          <w:sz w:val="20"/>
          <w:lang w:val="en-US"/>
        </w:rPr>
      </w:pPr>
      <w:r w:rsidRPr="0009132A">
        <w:rPr>
          <w:rFonts w:ascii="Verdana" w:hAnsi="Verdana"/>
          <w:b/>
          <w:sz w:val="20"/>
          <w:lang w:val="en-GB"/>
        </w:rPr>
        <w:t>Fig. S4.</w:t>
      </w:r>
      <w:r w:rsidRPr="0009132A">
        <w:rPr>
          <w:rFonts w:ascii="Verdana" w:hAnsi="Verdana"/>
          <w:sz w:val="20"/>
          <w:lang w:val="en-GB"/>
        </w:rPr>
        <w:t xml:space="preserve"> </w:t>
      </w:r>
      <w:r w:rsidRPr="0009132A">
        <w:rPr>
          <w:rFonts w:ascii="Verdana" w:hAnsi="Verdana"/>
          <w:sz w:val="20"/>
          <w:lang w:val="en-US"/>
        </w:rPr>
        <w:t>Distribution of the most abundant phyla (</w:t>
      </w:r>
      <w:ins w:id="227" w:author="Atashgahi, Siavash" w:date="2016-08-06T22:53:00Z">
        <w:r w:rsidR="00676722" w:rsidRPr="00676722">
          <w:rPr>
            <w:rFonts w:ascii="Verdana" w:hAnsi="Verdana"/>
            <w:sz w:val="20"/>
            <w:lang w:val="en-US"/>
          </w:rPr>
          <w:t xml:space="preserve">&gt; 1% </w:t>
        </w:r>
      </w:ins>
      <w:ins w:id="228" w:author="Atashgahi, Siavash" w:date="2016-09-02T14:24:00Z">
        <w:r w:rsidR="00DA5E66">
          <w:rPr>
            <w:rFonts w:ascii="Verdana" w:hAnsi="Verdana"/>
            <w:sz w:val="20"/>
            <w:lang w:val="en-US"/>
          </w:rPr>
          <w:t>average relative abundance across all samples</w:t>
        </w:r>
      </w:ins>
      <w:ins w:id="229" w:author="Atashgahi, Siavash" w:date="2016-08-06T22:53:00Z">
        <w:r w:rsidR="00676722">
          <w:rPr>
            <w:rFonts w:ascii="Verdana" w:hAnsi="Verdana"/>
            <w:sz w:val="20"/>
            <w:lang w:val="en-US"/>
          </w:rPr>
          <w:t xml:space="preserve">, </w:t>
        </w:r>
        <w:r w:rsidR="00676722" w:rsidRPr="00676722">
          <w:rPr>
            <w:rFonts w:ascii="Verdana" w:hAnsi="Verdana"/>
            <w:sz w:val="20"/>
            <w:lang w:val="en-US"/>
          </w:rPr>
          <w:t>left panel</w:t>
        </w:r>
      </w:ins>
      <w:del w:id="230" w:author="Atashgahi, Siavash" w:date="2016-08-06T22:53:00Z">
        <w:r w:rsidRPr="0009132A" w:rsidDel="00676722">
          <w:rPr>
            <w:rFonts w:ascii="Verdana" w:hAnsi="Verdana"/>
            <w:sz w:val="20"/>
            <w:lang w:val="en-US"/>
          </w:rPr>
          <w:delText>right</w:delText>
        </w:r>
      </w:del>
      <w:r w:rsidRPr="0009132A">
        <w:rPr>
          <w:rFonts w:ascii="Verdana" w:hAnsi="Verdana"/>
          <w:sz w:val="20"/>
          <w:lang w:val="en-US"/>
        </w:rPr>
        <w:t>) and genera (</w:t>
      </w:r>
      <w:ins w:id="231" w:author="Atashgahi, Siavash" w:date="2016-08-06T22:53:00Z">
        <w:r w:rsidR="00676722">
          <w:rPr>
            <w:rFonts w:ascii="Verdana" w:hAnsi="Verdana"/>
            <w:sz w:val="20"/>
            <w:lang w:val="en-US"/>
          </w:rPr>
          <w:t xml:space="preserve">&gt; </w:t>
        </w:r>
        <w:r w:rsidR="00676722">
          <w:rPr>
            <w:sz w:val="20"/>
            <w:lang w:val="en-US"/>
          </w:rPr>
          <w:t>0.</w:t>
        </w:r>
      </w:ins>
      <w:ins w:id="232" w:author="Atashgahi, Siavash" w:date="2016-08-08T13:42:00Z">
        <w:r w:rsidR="00532FBA">
          <w:rPr>
            <w:rFonts w:ascii="Verdana" w:hAnsi="Verdana"/>
            <w:sz w:val="20"/>
            <w:lang w:val="en-US"/>
          </w:rPr>
          <w:t>7</w:t>
        </w:r>
      </w:ins>
      <w:ins w:id="233" w:author="Atashgahi, Siavash" w:date="2016-08-06T22:53:00Z">
        <w:r w:rsidR="00676722">
          <w:rPr>
            <w:rFonts w:ascii="Verdana" w:hAnsi="Verdana"/>
            <w:sz w:val="20"/>
            <w:lang w:val="en-US"/>
          </w:rPr>
          <w:t xml:space="preserve">% </w:t>
        </w:r>
      </w:ins>
      <w:ins w:id="234" w:author="Atashgahi, Siavash" w:date="2016-09-02T14:24:00Z">
        <w:r w:rsidR="00DA5E66">
          <w:rPr>
            <w:rFonts w:ascii="Verdana" w:hAnsi="Verdana"/>
            <w:sz w:val="20"/>
            <w:lang w:val="en-US"/>
          </w:rPr>
          <w:t>average relative abundance across all samples</w:t>
        </w:r>
      </w:ins>
      <w:ins w:id="235" w:author="Atashgahi, Siavash" w:date="2016-08-06T22:53:00Z">
        <w:r w:rsidR="00676722">
          <w:rPr>
            <w:rFonts w:ascii="Verdana" w:hAnsi="Verdana"/>
            <w:sz w:val="20"/>
            <w:lang w:val="en-US"/>
          </w:rPr>
          <w:t>, right panel</w:t>
        </w:r>
      </w:ins>
      <w:del w:id="236" w:author="Atashgahi, Siavash" w:date="2016-08-06T22:53:00Z">
        <w:r w:rsidRPr="0009132A" w:rsidDel="00676722">
          <w:rPr>
            <w:rFonts w:ascii="Verdana" w:hAnsi="Verdana"/>
            <w:sz w:val="20"/>
            <w:lang w:val="en-US"/>
          </w:rPr>
          <w:delText>left</w:delText>
        </w:r>
      </w:del>
      <w:r w:rsidRPr="0009132A">
        <w:rPr>
          <w:rFonts w:ascii="Verdana" w:hAnsi="Verdana"/>
          <w:sz w:val="20"/>
          <w:lang w:val="en-US"/>
        </w:rPr>
        <w:t>) in the control (</w:t>
      </w:r>
      <w:proofErr w:type="spellStart"/>
      <w:r w:rsidRPr="0009132A">
        <w:rPr>
          <w:rFonts w:ascii="Verdana" w:hAnsi="Verdana"/>
          <w:sz w:val="20"/>
          <w:lang w:val="en-GB"/>
        </w:rPr>
        <w:t>Cont</w:t>
      </w:r>
      <w:proofErr w:type="spellEnd"/>
      <w:r w:rsidRPr="0009132A">
        <w:rPr>
          <w:rFonts w:ascii="Verdana" w:hAnsi="Verdana"/>
          <w:sz w:val="20"/>
          <w:lang w:val="en-GB"/>
        </w:rPr>
        <w:t>)</w:t>
      </w:r>
      <w:r w:rsidRPr="0009132A">
        <w:rPr>
          <w:rFonts w:ascii="Verdana" w:hAnsi="Verdana"/>
          <w:sz w:val="20"/>
          <w:lang w:val="en-US"/>
        </w:rPr>
        <w:t xml:space="preserve"> and impacted filters. D: day</w:t>
      </w:r>
      <w:r>
        <w:rPr>
          <w:rFonts w:ascii="Verdana" w:hAnsi="Verdana"/>
          <w:sz w:val="20"/>
          <w:lang w:val="en-US"/>
        </w:rPr>
        <w:t>.</w:t>
      </w:r>
    </w:p>
    <w:p w:rsidR="0009132A" w:rsidRDefault="0009132A" w:rsidP="002B3B4D">
      <w:pPr>
        <w:spacing w:line="480" w:lineRule="auto"/>
        <w:rPr>
          <w:rFonts w:ascii="Verdana" w:hAnsi="Verdana"/>
          <w:sz w:val="20"/>
          <w:lang w:val="en-US"/>
        </w:rPr>
      </w:pPr>
    </w:p>
    <w:p w:rsidR="0009132A" w:rsidRPr="0009132A" w:rsidRDefault="0009132A" w:rsidP="0009132A">
      <w:pPr>
        <w:spacing w:line="480" w:lineRule="auto"/>
        <w:rPr>
          <w:rFonts w:ascii="Verdana" w:hAnsi="Verdana"/>
          <w:sz w:val="20"/>
          <w:lang w:val="en-GB"/>
        </w:rPr>
      </w:pPr>
      <w:r w:rsidRPr="0009132A">
        <w:rPr>
          <w:rFonts w:ascii="Verdana" w:hAnsi="Verdana"/>
          <w:b/>
          <w:sz w:val="20"/>
          <w:lang w:val="en-GB"/>
        </w:rPr>
        <w:t>Fig. S5.</w:t>
      </w:r>
      <w:r w:rsidRPr="0009132A">
        <w:rPr>
          <w:rFonts w:ascii="Verdana" w:hAnsi="Verdana"/>
          <w:sz w:val="20"/>
          <w:lang w:val="en-GB"/>
        </w:rPr>
        <w:t xml:space="preserve"> Niche occupation concept. According to phylogenetic instability in the control well (well 0 in left figure), groundwater brings in immigrant microbes (the arrow from the control well towards the stimulated zone or active growth zone). The resident taxa in the stimulated wells exploit the stimulated conditions and occupy the available niches in the active growth zone. However, they were exposed to the newly arriving taxa brought by natural groundwater flow but it is only towards the end of the experiment (and hence fading stimulation) that the immigrants pass the threshold after day 195 (dashed line in right figure) and become established in the stimulated wells by day 265. </w:t>
      </w:r>
    </w:p>
    <w:p w:rsidR="0009132A" w:rsidRDefault="0009132A" w:rsidP="002B3B4D">
      <w:pPr>
        <w:spacing w:line="480" w:lineRule="auto"/>
        <w:rPr>
          <w:rFonts w:ascii="Verdana" w:hAnsi="Verdana"/>
          <w:sz w:val="20"/>
          <w:lang w:val="en-GB"/>
        </w:rPr>
      </w:pPr>
    </w:p>
    <w:p w:rsidR="0009132A" w:rsidRPr="0009132A" w:rsidRDefault="0009132A" w:rsidP="0009132A">
      <w:pPr>
        <w:spacing w:line="480" w:lineRule="auto"/>
        <w:rPr>
          <w:rFonts w:ascii="Verdana" w:hAnsi="Verdana"/>
          <w:sz w:val="20"/>
          <w:lang w:val="en-GB"/>
        </w:rPr>
      </w:pPr>
      <w:r w:rsidRPr="0009132A">
        <w:rPr>
          <w:rFonts w:ascii="Verdana" w:hAnsi="Verdana"/>
          <w:b/>
          <w:sz w:val="20"/>
          <w:lang w:val="en-GB"/>
        </w:rPr>
        <w:t>Fig. S6.</w:t>
      </w:r>
      <w:r w:rsidRPr="0009132A">
        <w:rPr>
          <w:rFonts w:ascii="Verdana" w:hAnsi="Verdana"/>
          <w:sz w:val="20"/>
          <w:lang w:val="en-GB"/>
        </w:rPr>
        <w:t xml:space="preserve"> Schematic presentation of the study site close to the Zenne River. Monitoring wells (black circles) and injection wells used for glycerol delivery (red stars) at the site </w:t>
      </w:r>
      <w:r w:rsidRPr="0009132A">
        <w:rPr>
          <w:rFonts w:ascii="Verdana" w:hAnsi="Verdana"/>
          <w:sz w:val="20"/>
          <w:lang w:val="en-GB"/>
        </w:rPr>
        <w:lastRenderedPageBreak/>
        <w:t>are indicated. Well 0, located upstream of the injection wells, is taken as control. Samples were taken from the monitoring wells impacted by glycerol injection (shown in the dashed oval) i.e. well 2, 3, 5 and 7 (only shallow filter, 7A) as well as for the control well throughout the study.</w:t>
      </w:r>
    </w:p>
    <w:p w:rsidR="0009132A" w:rsidRDefault="0009132A" w:rsidP="00E53996">
      <w:pPr>
        <w:spacing w:line="480" w:lineRule="auto"/>
        <w:rPr>
          <w:rFonts w:ascii="Verdana" w:hAnsi="Verdana"/>
          <w:sz w:val="20"/>
          <w:lang w:val="en-GB"/>
        </w:rPr>
      </w:pPr>
    </w:p>
    <w:p w:rsidR="0009132A" w:rsidRDefault="0009132A" w:rsidP="00E53996">
      <w:pPr>
        <w:spacing w:line="480" w:lineRule="auto"/>
        <w:rPr>
          <w:rFonts w:ascii="Verdana" w:hAnsi="Verdana"/>
          <w:color w:val="000000"/>
          <w:sz w:val="20"/>
          <w:lang w:val="en-GB" w:eastAsia="nl-NL"/>
        </w:rPr>
      </w:pPr>
      <w:r w:rsidRPr="0009132A">
        <w:rPr>
          <w:rFonts w:ascii="Verdana" w:hAnsi="Verdana"/>
          <w:b/>
          <w:sz w:val="20"/>
          <w:lang w:val="en-GB"/>
        </w:rPr>
        <w:t xml:space="preserve">Table S1. </w:t>
      </w:r>
      <w:r w:rsidRPr="002B3B4D">
        <w:rPr>
          <w:rFonts w:ascii="Verdana" w:hAnsi="Verdana"/>
          <w:color w:val="000000"/>
          <w:sz w:val="20"/>
          <w:lang w:val="en-GB" w:eastAsia="nl-NL"/>
        </w:rPr>
        <w:t xml:space="preserve">Groundwater geochemical parameters. </w:t>
      </w:r>
      <w:proofErr w:type="spellStart"/>
      <w:r w:rsidR="00BD7C44" w:rsidRPr="002B3B4D">
        <w:rPr>
          <w:rFonts w:ascii="Verdana" w:hAnsi="Verdana"/>
          <w:color w:val="000000"/>
          <w:sz w:val="20"/>
          <w:lang w:val="en-GB" w:eastAsia="nl-NL"/>
        </w:rPr>
        <w:t>Cont</w:t>
      </w:r>
      <w:proofErr w:type="spellEnd"/>
      <w:r w:rsidR="00BD7C44" w:rsidRPr="002B3B4D">
        <w:rPr>
          <w:rFonts w:ascii="Verdana" w:hAnsi="Verdana"/>
          <w:color w:val="000000"/>
          <w:sz w:val="20"/>
          <w:lang w:val="en-GB" w:eastAsia="nl-NL"/>
        </w:rPr>
        <w:t>: control well.</w:t>
      </w:r>
    </w:p>
    <w:p w:rsidR="00CF4818" w:rsidRDefault="00CF4818" w:rsidP="00E53996">
      <w:pPr>
        <w:spacing w:line="480" w:lineRule="auto"/>
        <w:rPr>
          <w:rFonts w:ascii="Verdana" w:hAnsi="Verdana"/>
          <w:color w:val="000000"/>
          <w:sz w:val="20"/>
          <w:lang w:val="en-GB" w:eastAsia="nl-NL"/>
        </w:rPr>
      </w:pPr>
    </w:p>
    <w:p w:rsidR="0009132A" w:rsidRPr="002B3B4D" w:rsidRDefault="0009132A" w:rsidP="00E53996">
      <w:pPr>
        <w:spacing w:line="480" w:lineRule="auto"/>
        <w:rPr>
          <w:rFonts w:ascii="Calibri" w:hAnsi="Calibri"/>
          <w:color w:val="000000"/>
          <w:sz w:val="24"/>
          <w:szCs w:val="24"/>
          <w:lang w:val="en-GB" w:eastAsia="nl-NL"/>
        </w:rPr>
      </w:pPr>
      <w:r w:rsidRPr="002B3B4D">
        <w:rPr>
          <w:rFonts w:ascii="Verdana" w:hAnsi="Verdana"/>
          <w:b/>
          <w:color w:val="000000"/>
          <w:sz w:val="20"/>
          <w:lang w:val="en-GB" w:eastAsia="nl-NL"/>
        </w:rPr>
        <w:t>Table S2.</w:t>
      </w:r>
      <w:r>
        <w:rPr>
          <w:rFonts w:ascii="Verdana" w:hAnsi="Verdana"/>
          <w:color w:val="000000"/>
          <w:sz w:val="20"/>
          <w:lang w:val="en-GB" w:eastAsia="nl-NL"/>
        </w:rPr>
        <w:t xml:space="preserve"> </w:t>
      </w:r>
      <w:r w:rsidRPr="002B3B4D">
        <w:rPr>
          <w:rFonts w:ascii="Verdana" w:hAnsi="Verdana"/>
          <w:color w:val="000000"/>
          <w:sz w:val="20"/>
          <w:szCs w:val="24"/>
          <w:lang w:val="en-GB" w:eastAsia="nl-NL"/>
        </w:rPr>
        <w:t xml:space="preserve">Concentrations of TCE, cDCE, VC, ethene and </w:t>
      </w:r>
      <w:r w:rsidRPr="00C736AC">
        <w:rPr>
          <w:rFonts w:ascii="Symbol" w:hAnsi="Symbol"/>
          <w:sz w:val="20"/>
        </w:rPr>
        <w:t></w:t>
      </w:r>
      <w:r w:rsidRPr="002B3B4D">
        <w:rPr>
          <w:rFonts w:ascii="Verdana" w:hAnsi="Verdana"/>
          <w:color w:val="000000"/>
          <w:sz w:val="20"/>
          <w:szCs w:val="24"/>
          <w:vertAlign w:val="superscript"/>
          <w:lang w:val="en-GB" w:eastAsia="nl-NL"/>
        </w:rPr>
        <w:t>13</w:t>
      </w:r>
      <w:r w:rsidRPr="002B3B4D">
        <w:rPr>
          <w:rFonts w:ascii="Verdana" w:hAnsi="Verdana"/>
          <w:color w:val="000000"/>
          <w:sz w:val="20"/>
          <w:szCs w:val="24"/>
          <w:lang w:val="en-GB" w:eastAsia="nl-NL"/>
        </w:rPr>
        <w:t xml:space="preserve"> C of cDCE and VC and concentration-weighted average values of the isotope signature (</w:t>
      </w:r>
      <w:r w:rsidRPr="00C736AC">
        <w:rPr>
          <w:rFonts w:ascii="Symbol" w:hAnsi="Symbol"/>
          <w:sz w:val="20"/>
        </w:rPr>
        <w:t></w:t>
      </w:r>
      <w:r w:rsidRPr="002B3B4D">
        <w:rPr>
          <w:rFonts w:ascii="Verdana" w:hAnsi="Verdana"/>
          <w:color w:val="000000"/>
          <w:sz w:val="20"/>
          <w:szCs w:val="24"/>
          <w:vertAlign w:val="superscript"/>
          <w:lang w:val="en-GB" w:eastAsia="nl-NL"/>
        </w:rPr>
        <w:t>13</w:t>
      </w:r>
      <w:r w:rsidRPr="002B3B4D">
        <w:rPr>
          <w:rFonts w:ascii="Verdana" w:hAnsi="Verdana"/>
          <w:color w:val="000000"/>
          <w:sz w:val="20"/>
          <w:szCs w:val="24"/>
          <w:lang w:val="en-GB" w:eastAsia="nl-NL"/>
        </w:rPr>
        <w:t xml:space="preserve">C </w:t>
      </w:r>
      <w:r w:rsidRPr="002B3B4D">
        <w:rPr>
          <w:rFonts w:ascii="Verdana" w:hAnsi="Verdana"/>
          <w:color w:val="000000"/>
          <w:sz w:val="20"/>
          <w:szCs w:val="24"/>
          <w:vertAlign w:val="subscript"/>
          <w:lang w:val="nl-NL" w:eastAsia="nl-NL"/>
        </w:rPr>
        <w:t>Σ</w:t>
      </w:r>
      <w:r w:rsidRPr="002B3B4D">
        <w:rPr>
          <w:rFonts w:ascii="Verdana" w:hAnsi="Verdana"/>
          <w:color w:val="000000"/>
          <w:sz w:val="20"/>
          <w:szCs w:val="24"/>
          <w:vertAlign w:val="subscript"/>
          <w:lang w:val="en-GB" w:eastAsia="nl-NL"/>
        </w:rPr>
        <w:t>CE</w:t>
      </w:r>
      <w:r w:rsidRPr="002B3B4D">
        <w:rPr>
          <w:rFonts w:ascii="Verdana" w:hAnsi="Verdana"/>
          <w:color w:val="000000"/>
          <w:sz w:val="20"/>
          <w:szCs w:val="24"/>
          <w:lang w:val="en-GB" w:eastAsia="nl-NL"/>
        </w:rPr>
        <w:t xml:space="preserve"> ). Right: qPCR quantification of 16S rRNA gene copy numbers of </w:t>
      </w:r>
      <w:r w:rsidRPr="002B3B4D">
        <w:rPr>
          <w:rFonts w:ascii="Verdana" w:hAnsi="Verdana"/>
          <w:i/>
          <w:iCs/>
          <w:color w:val="000000"/>
          <w:sz w:val="20"/>
          <w:szCs w:val="24"/>
          <w:lang w:val="en-GB" w:eastAsia="nl-NL"/>
        </w:rPr>
        <w:t xml:space="preserve">Dcm, </w:t>
      </w:r>
      <w:r w:rsidRPr="002B3B4D">
        <w:rPr>
          <w:rFonts w:ascii="Verdana" w:hAnsi="Verdana"/>
          <w:color w:val="000000"/>
          <w:sz w:val="20"/>
          <w:szCs w:val="24"/>
          <w:lang w:val="en-GB" w:eastAsia="nl-NL"/>
        </w:rPr>
        <w:t>and</w:t>
      </w:r>
      <w:r w:rsidRPr="002B3B4D">
        <w:rPr>
          <w:rFonts w:ascii="Verdana" w:hAnsi="Verdana"/>
          <w:i/>
          <w:iCs/>
          <w:color w:val="000000"/>
          <w:sz w:val="20"/>
          <w:szCs w:val="24"/>
          <w:lang w:val="en-GB" w:eastAsia="nl-NL"/>
        </w:rPr>
        <w:t xml:space="preserve"> vcrA, bvcA </w:t>
      </w:r>
      <w:r w:rsidRPr="002B3B4D">
        <w:rPr>
          <w:rFonts w:ascii="Verdana" w:hAnsi="Verdana"/>
          <w:color w:val="000000"/>
          <w:sz w:val="20"/>
          <w:szCs w:val="24"/>
          <w:lang w:val="en-GB" w:eastAsia="nl-NL"/>
        </w:rPr>
        <w:t>and</w:t>
      </w:r>
      <w:r w:rsidRPr="002B3B4D">
        <w:rPr>
          <w:rFonts w:ascii="Verdana" w:hAnsi="Verdana"/>
          <w:i/>
          <w:iCs/>
          <w:color w:val="000000"/>
          <w:sz w:val="20"/>
          <w:szCs w:val="24"/>
          <w:lang w:val="en-GB" w:eastAsia="nl-NL"/>
        </w:rPr>
        <w:t xml:space="preserve"> tceA </w:t>
      </w:r>
      <w:r w:rsidRPr="002B3B4D">
        <w:rPr>
          <w:rFonts w:ascii="Verdana" w:hAnsi="Verdana"/>
          <w:color w:val="000000"/>
          <w:sz w:val="20"/>
          <w:szCs w:val="24"/>
          <w:lang w:val="en-GB" w:eastAsia="nl-NL"/>
        </w:rPr>
        <w:t>genes. Each qPCR value represents the average value obtained from triplicate reactions.</w:t>
      </w:r>
      <w:r w:rsidR="00BD7C44" w:rsidRPr="002B3B4D">
        <w:rPr>
          <w:rFonts w:ascii="Verdana" w:hAnsi="Verdana"/>
          <w:color w:val="000000"/>
          <w:sz w:val="20"/>
          <w:szCs w:val="24"/>
          <w:lang w:val="en-GB" w:eastAsia="nl-NL"/>
        </w:rPr>
        <w:t xml:space="preserve"> NA: not </w:t>
      </w:r>
      <w:del w:id="237" w:author="Atashgahi, Siavash" w:date="2016-09-01T08:50:00Z">
        <w:r w:rsidR="00BD7C44" w:rsidRPr="002B3B4D" w:rsidDel="00A808F2">
          <w:rPr>
            <w:rFonts w:ascii="Verdana" w:hAnsi="Verdana"/>
            <w:color w:val="000000"/>
            <w:sz w:val="20"/>
            <w:szCs w:val="24"/>
            <w:lang w:val="en-GB" w:eastAsia="nl-NL"/>
          </w:rPr>
          <w:delText>analysed</w:delText>
        </w:r>
      </w:del>
      <w:ins w:id="238" w:author="Atashgahi, Siavash" w:date="2016-09-01T08:50:00Z">
        <w:r w:rsidR="00A808F2" w:rsidRPr="002B3B4D">
          <w:rPr>
            <w:rFonts w:ascii="Verdana" w:hAnsi="Verdana"/>
            <w:color w:val="000000"/>
            <w:sz w:val="20"/>
            <w:szCs w:val="24"/>
            <w:lang w:val="en-GB" w:eastAsia="nl-NL"/>
          </w:rPr>
          <w:t>analy</w:t>
        </w:r>
        <w:r w:rsidR="00A808F2">
          <w:rPr>
            <w:rFonts w:ascii="Verdana" w:hAnsi="Verdana"/>
            <w:color w:val="000000"/>
            <w:sz w:val="20"/>
            <w:szCs w:val="24"/>
            <w:lang w:val="en-GB" w:eastAsia="nl-NL"/>
          </w:rPr>
          <w:t>z</w:t>
        </w:r>
        <w:r w:rsidR="00A808F2" w:rsidRPr="002B3B4D">
          <w:rPr>
            <w:rFonts w:ascii="Verdana" w:hAnsi="Verdana"/>
            <w:color w:val="000000"/>
            <w:sz w:val="20"/>
            <w:szCs w:val="24"/>
            <w:lang w:val="en-GB" w:eastAsia="nl-NL"/>
          </w:rPr>
          <w:t>ed</w:t>
        </w:r>
      </w:ins>
      <w:r w:rsidR="00BD7C44" w:rsidRPr="002B3B4D">
        <w:rPr>
          <w:rFonts w:ascii="Verdana" w:hAnsi="Verdana"/>
          <w:color w:val="000000"/>
          <w:sz w:val="20"/>
          <w:szCs w:val="24"/>
          <w:lang w:val="en-GB" w:eastAsia="nl-NL"/>
        </w:rPr>
        <w:t>; ETH: ethene.</w:t>
      </w:r>
    </w:p>
    <w:p w:rsidR="0009132A" w:rsidRDefault="0009132A" w:rsidP="00E53996">
      <w:pPr>
        <w:spacing w:line="480" w:lineRule="auto"/>
        <w:rPr>
          <w:rFonts w:ascii="Verdana" w:hAnsi="Verdana"/>
          <w:color w:val="000000"/>
          <w:sz w:val="20"/>
          <w:lang w:val="en-GB" w:eastAsia="nl-NL"/>
        </w:rPr>
      </w:pPr>
    </w:p>
    <w:p w:rsidR="00CF4818" w:rsidRPr="002B3B4D" w:rsidRDefault="00CF4818" w:rsidP="00E53996">
      <w:pPr>
        <w:spacing w:line="480" w:lineRule="auto"/>
        <w:rPr>
          <w:rFonts w:ascii="Verdana" w:hAnsi="Verdana"/>
          <w:color w:val="000000"/>
          <w:sz w:val="20"/>
          <w:lang w:val="en-GB" w:eastAsia="nl-NL"/>
        </w:rPr>
      </w:pPr>
      <w:r w:rsidRPr="002B3B4D">
        <w:rPr>
          <w:rFonts w:ascii="Verdana" w:hAnsi="Verdana"/>
          <w:b/>
          <w:color w:val="000000"/>
          <w:sz w:val="20"/>
          <w:lang w:val="en-GB" w:eastAsia="nl-NL"/>
        </w:rPr>
        <w:t>Table S3.</w:t>
      </w:r>
      <w:r>
        <w:rPr>
          <w:rFonts w:ascii="Verdana" w:hAnsi="Verdana"/>
          <w:color w:val="000000"/>
          <w:sz w:val="20"/>
          <w:lang w:val="en-GB" w:eastAsia="nl-NL"/>
        </w:rPr>
        <w:t xml:space="preserve"> </w:t>
      </w:r>
      <w:r w:rsidRPr="00CF4818">
        <w:rPr>
          <w:rFonts w:ascii="Verdana" w:hAnsi="Verdana"/>
          <w:color w:val="000000"/>
          <w:sz w:val="20"/>
          <w:lang w:val="en-GB" w:eastAsia="nl-NL"/>
        </w:rPr>
        <w:t>Distribution of the most abundant phyla, orders and genera in the control and impacted filters.</w:t>
      </w:r>
      <w:r w:rsidR="00C30D4B">
        <w:rPr>
          <w:rFonts w:ascii="Verdana" w:hAnsi="Verdana"/>
          <w:color w:val="000000"/>
          <w:sz w:val="20"/>
          <w:lang w:val="en-GB" w:eastAsia="nl-NL"/>
        </w:rPr>
        <w:t xml:space="preserve"> </w:t>
      </w:r>
      <w:r w:rsidR="00C30D4B" w:rsidRPr="00C30D4B">
        <w:rPr>
          <w:rFonts w:ascii="Verdana" w:hAnsi="Verdana"/>
          <w:color w:val="000000"/>
          <w:sz w:val="20"/>
          <w:lang w:val="en-GB" w:eastAsia="nl-NL"/>
        </w:rPr>
        <w:t xml:space="preserve">D: day; </w:t>
      </w:r>
      <w:proofErr w:type="spellStart"/>
      <w:r w:rsidR="00C30D4B" w:rsidRPr="00C30D4B">
        <w:rPr>
          <w:rFonts w:ascii="Verdana" w:hAnsi="Verdana"/>
          <w:color w:val="000000"/>
          <w:sz w:val="20"/>
          <w:lang w:val="en-GB" w:eastAsia="nl-NL"/>
        </w:rPr>
        <w:t>Cont</w:t>
      </w:r>
      <w:proofErr w:type="spellEnd"/>
      <w:r w:rsidR="00C30D4B" w:rsidRPr="00C30D4B">
        <w:rPr>
          <w:rFonts w:ascii="Verdana" w:hAnsi="Verdana"/>
          <w:color w:val="000000"/>
          <w:sz w:val="20"/>
          <w:lang w:val="en-GB" w:eastAsia="nl-NL"/>
        </w:rPr>
        <w:t>: control well.</w:t>
      </w:r>
    </w:p>
    <w:p w:rsidR="0009132A" w:rsidRPr="002B3B4D" w:rsidRDefault="0009132A" w:rsidP="00E53996">
      <w:pPr>
        <w:spacing w:line="480" w:lineRule="auto"/>
        <w:rPr>
          <w:rFonts w:ascii="Calibri" w:hAnsi="Calibri"/>
          <w:color w:val="000000"/>
          <w:sz w:val="24"/>
          <w:szCs w:val="24"/>
          <w:lang w:val="en-GB" w:eastAsia="nl-NL"/>
        </w:rPr>
      </w:pPr>
    </w:p>
    <w:p w:rsidR="0009132A" w:rsidRPr="0009132A" w:rsidRDefault="0009132A" w:rsidP="00E53996">
      <w:pPr>
        <w:spacing w:line="480" w:lineRule="auto"/>
        <w:rPr>
          <w:rFonts w:ascii="Verdana" w:hAnsi="Verdana"/>
          <w:sz w:val="20"/>
          <w:lang w:val="en-GB"/>
        </w:rPr>
      </w:pPr>
      <w:r w:rsidRPr="0009132A">
        <w:rPr>
          <w:rFonts w:ascii="Verdana" w:hAnsi="Verdana"/>
          <w:b/>
          <w:sz w:val="20"/>
          <w:lang w:val="en-GB"/>
        </w:rPr>
        <w:t>Table S4</w:t>
      </w:r>
      <w:r>
        <w:rPr>
          <w:rFonts w:ascii="Verdana" w:hAnsi="Verdana"/>
          <w:b/>
          <w:sz w:val="20"/>
          <w:lang w:val="en-GB"/>
        </w:rPr>
        <w:t>.</w:t>
      </w:r>
      <w:r w:rsidRPr="0009132A">
        <w:rPr>
          <w:rFonts w:ascii="Verdana" w:hAnsi="Verdana"/>
          <w:sz w:val="20"/>
          <w:lang w:val="en-GB"/>
        </w:rPr>
        <w:t xml:space="preserve"> Significance tests of the differences of microbial communities at order level. The groups with no significant differences (</w:t>
      </w:r>
      <w:r w:rsidRPr="0009132A">
        <w:rPr>
          <w:rFonts w:ascii="Verdana" w:hAnsi="Verdana"/>
          <w:i/>
          <w:sz w:val="20"/>
          <w:lang w:val="en-GB"/>
        </w:rPr>
        <w:t>P</w:t>
      </w:r>
      <w:r w:rsidRPr="0009132A">
        <w:rPr>
          <w:rFonts w:ascii="Verdana" w:hAnsi="Verdana"/>
          <w:sz w:val="20"/>
          <w:lang w:val="en-GB"/>
        </w:rPr>
        <w:t>&gt;0.05) are shown in bold.</w:t>
      </w:r>
    </w:p>
    <w:p w:rsidR="0009132A" w:rsidRDefault="0009132A" w:rsidP="00E53996">
      <w:pPr>
        <w:spacing w:line="480" w:lineRule="auto"/>
        <w:rPr>
          <w:rFonts w:ascii="Verdana" w:hAnsi="Verdana"/>
          <w:sz w:val="20"/>
          <w:lang w:val="en-GB"/>
        </w:rPr>
      </w:pPr>
    </w:p>
    <w:p w:rsidR="0009132A" w:rsidRPr="0009132A" w:rsidRDefault="0009132A" w:rsidP="00E53996">
      <w:pPr>
        <w:spacing w:line="480" w:lineRule="auto"/>
        <w:rPr>
          <w:rFonts w:ascii="Verdana" w:hAnsi="Verdana"/>
          <w:sz w:val="20"/>
          <w:lang w:val="en-GB"/>
        </w:rPr>
      </w:pPr>
      <w:r w:rsidRPr="0009132A">
        <w:rPr>
          <w:rFonts w:ascii="Verdana" w:hAnsi="Verdana"/>
          <w:b/>
          <w:sz w:val="20"/>
          <w:lang w:val="en-GB"/>
        </w:rPr>
        <w:t>Table S5</w:t>
      </w:r>
      <w:r>
        <w:rPr>
          <w:rFonts w:ascii="Verdana" w:hAnsi="Verdana"/>
          <w:b/>
          <w:sz w:val="20"/>
          <w:lang w:val="en-GB"/>
        </w:rPr>
        <w:t>.</w:t>
      </w:r>
      <w:r w:rsidRPr="0009132A">
        <w:rPr>
          <w:rFonts w:ascii="Verdana" w:hAnsi="Verdana"/>
          <w:sz w:val="20"/>
          <w:lang w:val="en-GB"/>
        </w:rPr>
        <w:t xml:space="preserve"> Overview of primer sequences and thermal cycling conditions</w:t>
      </w:r>
      <w:r w:rsidRPr="0009132A">
        <w:rPr>
          <w:rFonts w:ascii="Verdana" w:hAnsi="Verdana"/>
          <w:b/>
          <w:sz w:val="20"/>
          <w:lang w:val="en-GB"/>
        </w:rPr>
        <w:t xml:space="preserve"> </w:t>
      </w:r>
      <w:r w:rsidRPr="0009132A">
        <w:rPr>
          <w:rFonts w:ascii="Verdana" w:hAnsi="Verdana"/>
          <w:sz w:val="20"/>
          <w:lang w:val="en-GB"/>
        </w:rPr>
        <w:t>used for qPCR in this study.</w:t>
      </w:r>
    </w:p>
    <w:p w:rsidR="0009132A" w:rsidRDefault="0009132A" w:rsidP="00E53996">
      <w:pPr>
        <w:spacing w:line="480" w:lineRule="auto"/>
        <w:rPr>
          <w:rFonts w:ascii="Verdana" w:hAnsi="Verdana"/>
          <w:sz w:val="20"/>
          <w:lang w:val="en-GB"/>
        </w:rPr>
      </w:pPr>
    </w:p>
    <w:p w:rsidR="00846F54" w:rsidRPr="001665BE" w:rsidRDefault="0009132A" w:rsidP="001665BE">
      <w:pPr>
        <w:spacing w:line="360" w:lineRule="auto"/>
        <w:rPr>
          <w:rFonts w:ascii="Verdana" w:hAnsi="Verdana"/>
          <w:sz w:val="20"/>
          <w:lang w:val="en-US"/>
        </w:rPr>
      </w:pPr>
      <w:r w:rsidRPr="0009132A">
        <w:rPr>
          <w:rFonts w:ascii="Verdana" w:hAnsi="Verdana"/>
          <w:b/>
          <w:sz w:val="20"/>
          <w:lang w:val="en-GB"/>
        </w:rPr>
        <w:t>Table S6</w:t>
      </w:r>
      <w:r>
        <w:rPr>
          <w:rFonts w:ascii="Verdana" w:hAnsi="Verdana"/>
          <w:b/>
          <w:sz w:val="20"/>
          <w:lang w:val="en-GB"/>
        </w:rPr>
        <w:t>.</w:t>
      </w:r>
      <w:r w:rsidRPr="0009132A">
        <w:rPr>
          <w:rFonts w:ascii="Verdana" w:hAnsi="Verdana"/>
          <w:sz w:val="20"/>
          <w:lang w:val="en-GB"/>
        </w:rPr>
        <w:t xml:space="preserve"> Overview of MiSeq primers and </w:t>
      </w:r>
      <w:proofErr w:type="spellStart"/>
      <w:r w:rsidRPr="0009132A">
        <w:rPr>
          <w:rFonts w:ascii="Verdana" w:hAnsi="Verdana"/>
          <w:sz w:val="20"/>
          <w:lang w:val="en-GB"/>
        </w:rPr>
        <w:t>Unitags</w:t>
      </w:r>
      <w:proofErr w:type="spellEnd"/>
      <w:r w:rsidRPr="0009132A">
        <w:rPr>
          <w:rFonts w:ascii="Verdana" w:hAnsi="Verdana"/>
          <w:sz w:val="20"/>
          <w:lang w:val="en-GB"/>
        </w:rPr>
        <w:t xml:space="preserve"> and thermal cycling conditions.</w:t>
      </w:r>
    </w:p>
    <w:sectPr w:rsidR="00846F54" w:rsidRPr="001665BE" w:rsidSect="0025093E">
      <w:footerReference w:type="default" r:id="rId11"/>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690" w:rsidRDefault="00626690" w:rsidP="002E32E9">
      <w:r>
        <w:separator/>
      </w:r>
    </w:p>
  </w:endnote>
  <w:endnote w:type="continuationSeparator" w:id="0">
    <w:p w:rsidR="00626690" w:rsidRDefault="00626690" w:rsidP="002E3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Standar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dvMINION-I">
    <w:panose1 w:val="00000000000000000000"/>
    <w:charset w:val="00"/>
    <w:family w:val="swiss"/>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dvMINION-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000649"/>
      <w:docPartObj>
        <w:docPartGallery w:val="Page Numbers (Bottom of Page)"/>
        <w:docPartUnique/>
      </w:docPartObj>
    </w:sdtPr>
    <w:sdtEndPr>
      <w:rPr>
        <w:noProof/>
      </w:rPr>
    </w:sdtEndPr>
    <w:sdtContent>
      <w:p w:rsidR="00CC62D9" w:rsidRDefault="00CC62D9">
        <w:pPr>
          <w:pStyle w:val="Footer"/>
          <w:jc w:val="center"/>
        </w:pPr>
        <w:r>
          <w:fldChar w:fldCharType="begin"/>
        </w:r>
        <w:r>
          <w:instrText xml:space="preserve"> PAGE   \* MERGEFORMAT </w:instrText>
        </w:r>
        <w:r>
          <w:fldChar w:fldCharType="separate"/>
        </w:r>
        <w:r w:rsidR="00557984">
          <w:rPr>
            <w:noProof/>
          </w:rPr>
          <w:t>1</w:t>
        </w:r>
        <w:r>
          <w:rPr>
            <w:noProof/>
          </w:rPr>
          <w:fldChar w:fldCharType="end"/>
        </w:r>
      </w:p>
    </w:sdtContent>
  </w:sdt>
  <w:p w:rsidR="00CC62D9" w:rsidRDefault="00CC62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690" w:rsidRDefault="00626690" w:rsidP="002E32E9">
      <w:r>
        <w:separator/>
      </w:r>
    </w:p>
  </w:footnote>
  <w:footnote w:type="continuationSeparator" w:id="0">
    <w:p w:rsidR="00626690" w:rsidRDefault="00626690" w:rsidP="002E32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Environmental Microb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awspfw0cdftanew0wdv2sz1pwvrt0pdfz22&quot;&gt;My EndNote Library-Saved&lt;record-ids&gt;&lt;item&gt;7&lt;/item&gt;&lt;item&gt;77&lt;/item&gt;&lt;item&gt;79&lt;/item&gt;&lt;item&gt;87&lt;/item&gt;&lt;item&gt;128&lt;/item&gt;&lt;item&gt;129&lt;/item&gt;&lt;item&gt;130&lt;/item&gt;&lt;item&gt;157&lt;/item&gt;&lt;item&gt;211&lt;/item&gt;&lt;item&gt;248&lt;/item&gt;&lt;item&gt;366&lt;/item&gt;&lt;item&gt;370&lt;/item&gt;&lt;item&gt;589&lt;/item&gt;&lt;item&gt;591&lt;/item&gt;&lt;item&gt;602&lt;/item&gt;&lt;item&gt;603&lt;/item&gt;&lt;item&gt;604&lt;/item&gt;&lt;item&gt;605&lt;/item&gt;&lt;item&gt;606&lt;/item&gt;&lt;item&gt;607&lt;/item&gt;&lt;item&gt;612&lt;/item&gt;&lt;item&gt;615&lt;/item&gt;&lt;item&gt;616&lt;/item&gt;&lt;item&gt;622&lt;/item&gt;&lt;item&gt;629&lt;/item&gt;&lt;item&gt;630&lt;/item&gt;&lt;item&gt;631&lt;/item&gt;&lt;item&gt;633&lt;/item&gt;&lt;item&gt;634&lt;/item&gt;&lt;item&gt;635&lt;/item&gt;&lt;item&gt;636&lt;/item&gt;&lt;item&gt;645&lt;/item&gt;&lt;item&gt;646&lt;/item&gt;&lt;item&gt;657&lt;/item&gt;&lt;item&gt;669&lt;/item&gt;&lt;item&gt;670&lt;/item&gt;&lt;item&gt;673&lt;/item&gt;&lt;item&gt;674&lt;/item&gt;&lt;item&gt;675&lt;/item&gt;&lt;item&gt;676&lt;/item&gt;&lt;item&gt;677&lt;/item&gt;&lt;item&gt;678&lt;/item&gt;&lt;item&gt;683&lt;/item&gt;&lt;item&gt;684&lt;/item&gt;&lt;item&gt;685&lt;/item&gt;&lt;item&gt;686&lt;/item&gt;&lt;item&gt;691&lt;/item&gt;&lt;item&gt;692&lt;/item&gt;&lt;item&gt;693&lt;/item&gt;&lt;item&gt;699&lt;/item&gt;&lt;item&gt;702&lt;/item&gt;&lt;item&gt;712&lt;/item&gt;&lt;item&gt;713&lt;/item&gt;&lt;item&gt;715&lt;/item&gt;&lt;item&gt;716&lt;/item&gt;&lt;item&gt;717&lt;/item&gt;&lt;item&gt;718&lt;/item&gt;&lt;item&gt;720&lt;/item&gt;&lt;item&gt;721&lt;/item&gt;&lt;item&gt;722&lt;/item&gt;&lt;item&gt;723&lt;/item&gt;&lt;item&gt;724&lt;/item&gt;&lt;item&gt;727&lt;/item&gt;&lt;item&gt;730&lt;/item&gt;&lt;item&gt;732&lt;/item&gt;&lt;item&gt;733&lt;/item&gt;&lt;item&gt;734&lt;/item&gt;&lt;item&gt;736&lt;/item&gt;&lt;item&gt;738&lt;/item&gt;&lt;item&gt;739&lt;/item&gt;&lt;item&gt;741&lt;/item&gt;&lt;item&gt;744&lt;/item&gt;&lt;item&gt;745&lt;/item&gt;&lt;item&gt;746&lt;/item&gt;&lt;item&gt;747&lt;/item&gt;&lt;item&gt;748&lt;/item&gt;&lt;item&gt;749&lt;/item&gt;&lt;item&gt;750&lt;/item&gt;&lt;item&gt;783&lt;/item&gt;&lt;item&gt;787&lt;/item&gt;&lt;item&gt;788&lt;/item&gt;&lt;item&gt;789&lt;/item&gt;&lt;item&gt;790&lt;/item&gt;&lt;item&gt;796&lt;/item&gt;&lt;item&gt;815&lt;/item&gt;&lt;item&gt;820&lt;/item&gt;&lt;item&gt;821&lt;/item&gt;&lt;item&gt;822&lt;/item&gt;&lt;item&gt;823&lt;/item&gt;&lt;item&gt;829&lt;/item&gt;&lt;item&gt;830&lt;/item&gt;&lt;item&gt;833&lt;/item&gt;&lt;item&gt;834&lt;/item&gt;&lt;item&gt;891&lt;/item&gt;&lt;item&gt;904&lt;/item&gt;&lt;item&gt;905&lt;/item&gt;&lt;item&gt;906&lt;/item&gt;&lt;item&gt;907&lt;/item&gt;&lt;item&gt;908&lt;/item&gt;&lt;item&gt;921&lt;/item&gt;&lt;/record-ids&gt;&lt;/item&gt;&lt;/Libraries&gt;"/>
  </w:docVars>
  <w:rsids>
    <w:rsidRoot w:val="00D27215"/>
    <w:rsid w:val="00001459"/>
    <w:rsid w:val="00001890"/>
    <w:rsid w:val="00001F4E"/>
    <w:rsid w:val="000029C4"/>
    <w:rsid w:val="00003C63"/>
    <w:rsid w:val="00004935"/>
    <w:rsid w:val="00004DB3"/>
    <w:rsid w:val="00013762"/>
    <w:rsid w:val="0002061F"/>
    <w:rsid w:val="0002086A"/>
    <w:rsid w:val="00023294"/>
    <w:rsid w:val="000260AA"/>
    <w:rsid w:val="000358BE"/>
    <w:rsid w:val="0003670A"/>
    <w:rsid w:val="00037EF1"/>
    <w:rsid w:val="00041C59"/>
    <w:rsid w:val="00041D2C"/>
    <w:rsid w:val="000426FA"/>
    <w:rsid w:val="000448BA"/>
    <w:rsid w:val="000450EE"/>
    <w:rsid w:val="00050839"/>
    <w:rsid w:val="000519A0"/>
    <w:rsid w:val="0005511B"/>
    <w:rsid w:val="000568A2"/>
    <w:rsid w:val="00065DFE"/>
    <w:rsid w:val="00071466"/>
    <w:rsid w:val="00075BC8"/>
    <w:rsid w:val="0008045C"/>
    <w:rsid w:val="00082E7A"/>
    <w:rsid w:val="00082F33"/>
    <w:rsid w:val="0009132A"/>
    <w:rsid w:val="0009194B"/>
    <w:rsid w:val="000941F5"/>
    <w:rsid w:val="000948A3"/>
    <w:rsid w:val="000A06D2"/>
    <w:rsid w:val="000A29C5"/>
    <w:rsid w:val="000A3C5B"/>
    <w:rsid w:val="000A4942"/>
    <w:rsid w:val="000A4A78"/>
    <w:rsid w:val="000A6C92"/>
    <w:rsid w:val="000B2812"/>
    <w:rsid w:val="000B380D"/>
    <w:rsid w:val="000B4E22"/>
    <w:rsid w:val="000B6EDC"/>
    <w:rsid w:val="000C24FC"/>
    <w:rsid w:val="000C3032"/>
    <w:rsid w:val="000C580D"/>
    <w:rsid w:val="000D13CE"/>
    <w:rsid w:val="000D1B38"/>
    <w:rsid w:val="000D38A6"/>
    <w:rsid w:val="000D68A1"/>
    <w:rsid w:val="000D694E"/>
    <w:rsid w:val="000E0A6E"/>
    <w:rsid w:val="000E4A00"/>
    <w:rsid w:val="000E6632"/>
    <w:rsid w:val="000E6BDE"/>
    <w:rsid w:val="000F4AC3"/>
    <w:rsid w:val="00101772"/>
    <w:rsid w:val="00101811"/>
    <w:rsid w:val="00103632"/>
    <w:rsid w:val="0010687F"/>
    <w:rsid w:val="00106C34"/>
    <w:rsid w:val="0011073D"/>
    <w:rsid w:val="001110DD"/>
    <w:rsid w:val="001137A6"/>
    <w:rsid w:val="0011383D"/>
    <w:rsid w:val="001163B9"/>
    <w:rsid w:val="00116D57"/>
    <w:rsid w:val="001200ED"/>
    <w:rsid w:val="00120760"/>
    <w:rsid w:val="0012270A"/>
    <w:rsid w:val="001227F5"/>
    <w:rsid w:val="00125985"/>
    <w:rsid w:val="00127EC4"/>
    <w:rsid w:val="00132677"/>
    <w:rsid w:val="00132ABB"/>
    <w:rsid w:val="00133362"/>
    <w:rsid w:val="00133A95"/>
    <w:rsid w:val="001340C2"/>
    <w:rsid w:val="0013418B"/>
    <w:rsid w:val="00140D97"/>
    <w:rsid w:val="00142F9E"/>
    <w:rsid w:val="00143549"/>
    <w:rsid w:val="001440B9"/>
    <w:rsid w:val="0014624F"/>
    <w:rsid w:val="0014758E"/>
    <w:rsid w:val="00152CB4"/>
    <w:rsid w:val="001533FD"/>
    <w:rsid w:val="00153F12"/>
    <w:rsid w:val="00154369"/>
    <w:rsid w:val="00155FB2"/>
    <w:rsid w:val="001564F0"/>
    <w:rsid w:val="001659A9"/>
    <w:rsid w:val="001665BE"/>
    <w:rsid w:val="00167636"/>
    <w:rsid w:val="001728A2"/>
    <w:rsid w:val="00177F89"/>
    <w:rsid w:val="001801EA"/>
    <w:rsid w:val="00180543"/>
    <w:rsid w:val="00185567"/>
    <w:rsid w:val="001905BA"/>
    <w:rsid w:val="001927E0"/>
    <w:rsid w:val="001A54CD"/>
    <w:rsid w:val="001A6746"/>
    <w:rsid w:val="001B0974"/>
    <w:rsid w:val="001B64FF"/>
    <w:rsid w:val="001B6677"/>
    <w:rsid w:val="001B6B28"/>
    <w:rsid w:val="001B782C"/>
    <w:rsid w:val="001C0C92"/>
    <w:rsid w:val="001C29D8"/>
    <w:rsid w:val="001C45D5"/>
    <w:rsid w:val="001C696A"/>
    <w:rsid w:val="001D0814"/>
    <w:rsid w:val="001D172A"/>
    <w:rsid w:val="001D2FB2"/>
    <w:rsid w:val="001D4E23"/>
    <w:rsid w:val="001D534E"/>
    <w:rsid w:val="001D55D7"/>
    <w:rsid w:val="001D5CDF"/>
    <w:rsid w:val="001D5DB7"/>
    <w:rsid w:val="001E0482"/>
    <w:rsid w:val="001E1B4D"/>
    <w:rsid w:val="001E2203"/>
    <w:rsid w:val="001E2B85"/>
    <w:rsid w:val="001E38E0"/>
    <w:rsid w:val="001E5C03"/>
    <w:rsid w:val="001E63DF"/>
    <w:rsid w:val="001F763F"/>
    <w:rsid w:val="00202309"/>
    <w:rsid w:val="0020745B"/>
    <w:rsid w:val="0021118C"/>
    <w:rsid w:val="00211DEC"/>
    <w:rsid w:val="0021241A"/>
    <w:rsid w:val="0021269B"/>
    <w:rsid w:val="00213308"/>
    <w:rsid w:val="002158A4"/>
    <w:rsid w:val="00215B1C"/>
    <w:rsid w:val="002177BD"/>
    <w:rsid w:val="00226AB7"/>
    <w:rsid w:val="00227FB1"/>
    <w:rsid w:val="002302C0"/>
    <w:rsid w:val="002303D5"/>
    <w:rsid w:val="00231503"/>
    <w:rsid w:val="0024104A"/>
    <w:rsid w:val="0024121D"/>
    <w:rsid w:val="00244622"/>
    <w:rsid w:val="002456C7"/>
    <w:rsid w:val="0025093E"/>
    <w:rsid w:val="00255C36"/>
    <w:rsid w:val="0025647A"/>
    <w:rsid w:val="002604A5"/>
    <w:rsid w:val="00261191"/>
    <w:rsid w:val="00263640"/>
    <w:rsid w:val="00263A7E"/>
    <w:rsid w:val="00265485"/>
    <w:rsid w:val="002661A3"/>
    <w:rsid w:val="00267142"/>
    <w:rsid w:val="00272630"/>
    <w:rsid w:val="002747C0"/>
    <w:rsid w:val="00280291"/>
    <w:rsid w:val="00283C46"/>
    <w:rsid w:val="00283C8B"/>
    <w:rsid w:val="002841BD"/>
    <w:rsid w:val="0028699B"/>
    <w:rsid w:val="00287F46"/>
    <w:rsid w:val="00287FCC"/>
    <w:rsid w:val="002944FB"/>
    <w:rsid w:val="002960DA"/>
    <w:rsid w:val="002969CC"/>
    <w:rsid w:val="00297269"/>
    <w:rsid w:val="002975FA"/>
    <w:rsid w:val="002979F3"/>
    <w:rsid w:val="002A29F0"/>
    <w:rsid w:val="002A4DDB"/>
    <w:rsid w:val="002B025F"/>
    <w:rsid w:val="002B2C31"/>
    <w:rsid w:val="002B3B4D"/>
    <w:rsid w:val="002B4D64"/>
    <w:rsid w:val="002B73BC"/>
    <w:rsid w:val="002C3441"/>
    <w:rsid w:val="002D0108"/>
    <w:rsid w:val="002D03A5"/>
    <w:rsid w:val="002D1384"/>
    <w:rsid w:val="002D1DC8"/>
    <w:rsid w:val="002D2A07"/>
    <w:rsid w:val="002D434A"/>
    <w:rsid w:val="002D6B5E"/>
    <w:rsid w:val="002E1325"/>
    <w:rsid w:val="002E21EA"/>
    <w:rsid w:val="002E2ABA"/>
    <w:rsid w:val="002E32E9"/>
    <w:rsid w:val="002E660A"/>
    <w:rsid w:val="002E67BF"/>
    <w:rsid w:val="002E70DE"/>
    <w:rsid w:val="002F557A"/>
    <w:rsid w:val="002F715E"/>
    <w:rsid w:val="00302813"/>
    <w:rsid w:val="00302BEC"/>
    <w:rsid w:val="00302C80"/>
    <w:rsid w:val="0030393A"/>
    <w:rsid w:val="003042BC"/>
    <w:rsid w:val="0030533F"/>
    <w:rsid w:val="00307F3C"/>
    <w:rsid w:val="00317641"/>
    <w:rsid w:val="003202E4"/>
    <w:rsid w:val="0032665C"/>
    <w:rsid w:val="003270BA"/>
    <w:rsid w:val="00335E73"/>
    <w:rsid w:val="00337DD8"/>
    <w:rsid w:val="00340027"/>
    <w:rsid w:val="00340221"/>
    <w:rsid w:val="00340D73"/>
    <w:rsid w:val="0034298E"/>
    <w:rsid w:val="00343833"/>
    <w:rsid w:val="00343A53"/>
    <w:rsid w:val="003464D7"/>
    <w:rsid w:val="00357551"/>
    <w:rsid w:val="00357AE2"/>
    <w:rsid w:val="003646CC"/>
    <w:rsid w:val="00365370"/>
    <w:rsid w:val="003750BA"/>
    <w:rsid w:val="00375109"/>
    <w:rsid w:val="0037566C"/>
    <w:rsid w:val="00376F17"/>
    <w:rsid w:val="003814D0"/>
    <w:rsid w:val="00382D05"/>
    <w:rsid w:val="00386848"/>
    <w:rsid w:val="00387BD8"/>
    <w:rsid w:val="00387F21"/>
    <w:rsid w:val="0039425C"/>
    <w:rsid w:val="003946E7"/>
    <w:rsid w:val="003A3F3A"/>
    <w:rsid w:val="003A650E"/>
    <w:rsid w:val="003B3995"/>
    <w:rsid w:val="003B50F5"/>
    <w:rsid w:val="003B6234"/>
    <w:rsid w:val="003B6AF0"/>
    <w:rsid w:val="003C2EB5"/>
    <w:rsid w:val="003C397E"/>
    <w:rsid w:val="003C4848"/>
    <w:rsid w:val="003D06B1"/>
    <w:rsid w:val="003D22C9"/>
    <w:rsid w:val="003D2B51"/>
    <w:rsid w:val="003D3FAD"/>
    <w:rsid w:val="003E3B79"/>
    <w:rsid w:val="003E442F"/>
    <w:rsid w:val="003E68DB"/>
    <w:rsid w:val="003F2B04"/>
    <w:rsid w:val="003F2B99"/>
    <w:rsid w:val="003F3B22"/>
    <w:rsid w:val="003F486B"/>
    <w:rsid w:val="003F5079"/>
    <w:rsid w:val="003F5244"/>
    <w:rsid w:val="003F5F5E"/>
    <w:rsid w:val="003F7187"/>
    <w:rsid w:val="00400D0E"/>
    <w:rsid w:val="004011EA"/>
    <w:rsid w:val="00403346"/>
    <w:rsid w:val="004036A5"/>
    <w:rsid w:val="00404F3B"/>
    <w:rsid w:val="004067C2"/>
    <w:rsid w:val="00406EB5"/>
    <w:rsid w:val="00411E2D"/>
    <w:rsid w:val="004140DB"/>
    <w:rsid w:val="00414722"/>
    <w:rsid w:val="00421B23"/>
    <w:rsid w:val="00422D52"/>
    <w:rsid w:val="00430EB9"/>
    <w:rsid w:val="00433E29"/>
    <w:rsid w:val="00435E9D"/>
    <w:rsid w:val="0044206D"/>
    <w:rsid w:val="00442DB9"/>
    <w:rsid w:val="00442F3E"/>
    <w:rsid w:val="0044716C"/>
    <w:rsid w:val="00450F62"/>
    <w:rsid w:val="004519A8"/>
    <w:rsid w:val="0045630B"/>
    <w:rsid w:val="00456A3D"/>
    <w:rsid w:val="00457CC4"/>
    <w:rsid w:val="0046026C"/>
    <w:rsid w:val="00460C21"/>
    <w:rsid w:val="004622FB"/>
    <w:rsid w:val="0046313C"/>
    <w:rsid w:val="0046691F"/>
    <w:rsid w:val="00471164"/>
    <w:rsid w:val="00481421"/>
    <w:rsid w:val="00482C4C"/>
    <w:rsid w:val="00487BF2"/>
    <w:rsid w:val="00491DD2"/>
    <w:rsid w:val="00492381"/>
    <w:rsid w:val="00493BA7"/>
    <w:rsid w:val="004940EB"/>
    <w:rsid w:val="00495882"/>
    <w:rsid w:val="004968F8"/>
    <w:rsid w:val="004A2BF4"/>
    <w:rsid w:val="004A40DC"/>
    <w:rsid w:val="004A6411"/>
    <w:rsid w:val="004A662D"/>
    <w:rsid w:val="004B0133"/>
    <w:rsid w:val="004B1FE9"/>
    <w:rsid w:val="004B2883"/>
    <w:rsid w:val="004B2D9B"/>
    <w:rsid w:val="004B3AD2"/>
    <w:rsid w:val="004B681C"/>
    <w:rsid w:val="004C1148"/>
    <w:rsid w:val="004C7799"/>
    <w:rsid w:val="004D49F8"/>
    <w:rsid w:val="004D6671"/>
    <w:rsid w:val="004D669B"/>
    <w:rsid w:val="004D6BF3"/>
    <w:rsid w:val="004D7AED"/>
    <w:rsid w:val="004E0C51"/>
    <w:rsid w:val="004E0DE6"/>
    <w:rsid w:val="004E3D2F"/>
    <w:rsid w:val="004E6DA6"/>
    <w:rsid w:val="004E7342"/>
    <w:rsid w:val="004E7426"/>
    <w:rsid w:val="004F0578"/>
    <w:rsid w:val="004F0771"/>
    <w:rsid w:val="004F1604"/>
    <w:rsid w:val="004F1DA7"/>
    <w:rsid w:val="004F5641"/>
    <w:rsid w:val="004F6730"/>
    <w:rsid w:val="004F6F7F"/>
    <w:rsid w:val="004F7A8B"/>
    <w:rsid w:val="00500FD1"/>
    <w:rsid w:val="00510EB3"/>
    <w:rsid w:val="0051125A"/>
    <w:rsid w:val="0051327F"/>
    <w:rsid w:val="00513431"/>
    <w:rsid w:val="00513757"/>
    <w:rsid w:val="005154C0"/>
    <w:rsid w:val="00517906"/>
    <w:rsid w:val="005208FB"/>
    <w:rsid w:val="00520F76"/>
    <w:rsid w:val="00521165"/>
    <w:rsid w:val="00526C49"/>
    <w:rsid w:val="0053162C"/>
    <w:rsid w:val="00532FBA"/>
    <w:rsid w:val="005353DD"/>
    <w:rsid w:val="0053608F"/>
    <w:rsid w:val="00537066"/>
    <w:rsid w:val="005403D0"/>
    <w:rsid w:val="0054081A"/>
    <w:rsid w:val="00542C9F"/>
    <w:rsid w:val="005450F7"/>
    <w:rsid w:val="00550913"/>
    <w:rsid w:val="00550A0D"/>
    <w:rsid w:val="00550B40"/>
    <w:rsid w:val="00555117"/>
    <w:rsid w:val="00557984"/>
    <w:rsid w:val="00562AF7"/>
    <w:rsid w:val="00563CD7"/>
    <w:rsid w:val="00563CE5"/>
    <w:rsid w:val="00570710"/>
    <w:rsid w:val="00571AB1"/>
    <w:rsid w:val="00576712"/>
    <w:rsid w:val="00577334"/>
    <w:rsid w:val="00580C29"/>
    <w:rsid w:val="005848B1"/>
    <w:rsid w:val="00585D70"/>
    <w:rsid w:val="00586E94"/>
    <w:rsid w:val="00591699"/>
    <w:rsid w:val="005916C6"/>
    <w:rsid w:val="005951F8"/>
    <w:rsid w:val="005A17F6"/>
    <w:rsid w:val="005A22C6"/>
    <w:rsid w:val="005A2621"/>
    <w:rsid w:val="005A445D"/>
    <w:rsid w:val="005A65D7"/>
    <w:rsid w:val="005A66CB"/>
    <w:rsid w:val="005B01CB"/>
    <w:rsid w:val="005B192B"/>
    <w:rsid w:val="005B28FA"/>
    <w:rsid w:val="005B4C98"/>
    <w:rsid w:val="005B4E57"/>
    <w:rsid w:val="005B63BC"/>
    <w:rsid w:val="005C085C"/>
    <w:rsid w:val="005C0D27"/>
    <w:rsid w:val="005C1858"/>
    <w:rsid w:val="005C7F5D"/>
    <w:rsid w:val="005D1B2E"/>
    <w:rsid w:val="005D2212"/>
    <w:rsid w:val="005D6CD2"/>
    <w:rsid w:val="005E0875"/>
    <w:rsid w:val="005E7DA3"/>
    <w:rsid w:val="005F39CE"/>
    <w:rsid w:val="005F5C0C"/>
    <w:rsid w:val="00603283"/>
    <w:rsid w:val="0060386D"/>
    <w:rsid w:val="00612CA9"/>
    <w:rsid w:val="00614A40"/>
    <w:rsid w:val="00616CD9"/>
    <w:rsid w:val="00623022"/>
    <w:rsid w:val="006257B0"/>
    <w:rsid w:val="00626690"/>
    <w:rsid w:val="00626942"/>
    <w:rsid w:val="00626BA8"/>
    <w:rsid w:val="0062751A"/>
    <w:rsid w:val="0063123F"/>
    <w:rsid w:val="006320D2"/>
    <w:rsid w:val="006346D3"/>
    <w:rsid w:val="00634795"/>
    <w:rsid w:val="00635694"/>
    <w:rsid w:val="006379C3"/>
    <w:rsid w:val="00642BF7"/>
    <w:rsid w:val="0064480F"/>
    <w:rsid w:val="00644DA9"/>
    <w:rsid w:val="0064504F"/>
    <w:rsid w:val="00650366"/>
    <w:rsid w:val="00650D4E"/>
    <w:rsid w:val="00652955"/>
    <w:rsid w:val="006549B4"/>
    <w:rsid w:val="006606C5"/>
    <w:rsid w:val="0066193C"/>
    <w:rsid w:val="0066245C"/>
    <w:rsid w:val="00666F2D"/>
    <w:rsid w:val="006674EF"/>
    <w:rsid w:val="00667EA4"/>
    <w:rsid w:val="00671A6E"/>
    <w:rsid w:val="00675447"/>
    <w:rsid w:val="00676722"/>
    <w:rsid w:val="0067784E"/>
    <w:rsid w:val="00682D50"/>
    <w:rsid w:val="006833EB"/>
    <w:rsid w:val="00683778"/>
    <w:rsid w:val="00683B65"/>
    <w:rsid w:val="0069246E"/>
    <w:rsid w:val="006A274C"/>
    <w:rsid w:val="006A4B6A"/>
    <w:rsid w:val="006A7348"/>
    <w:rsid w:val="006B20E3"/>
    <w:rsid w:val="006B49C4"/>
    <w:rsid w:val="006B7D05"/>
    <w:rsid w:val="006C0030"/>
    <w:rsid w:val="006C2138"/>
    <w:rsid w:val="006C3683"/>
    <w:rsid w:val="006C4427"/>
    <w:rsid w:val="006D1482"/>
    <w:rsid w:val="006D1B1E"/>
    <w:rsid w:val="006D251C"/>
    <w:rsid w:val="006E0496"/>
    <w:rsid w:val="006E0F52"/>
    <w:rsid w:val="006E2B61"/>
    <w:rsid w:val="006E3BB6"/>
    <w:rsid w:val="006E4ABA"/>
    <w:rsid w:val="006E541F"/>
    <w:rsid w:val="006E5806"/>
    <w:rsid w:val="006E75E4"/>
    <w:rsid w:val="006F48F1"/>
    <w:rsid w:val="006F54E9"/>
    <w:rsid w:val="006F6540"/>
    <w:rsid w:val="006F723B"/>
    <w:rsid w:val="007003DE"/>
    <w:rsid w:val="00701802"/>
    <w:rsid w:val="00701826"/>
    <w:rsid w:val="007023C5"/>
    <w:rsid w:val="00704457"/>
    <w:rsid w:val="007064E8"/>
    <w:rsid w:val="0070695A"/>
    <w:rsid w:val="00707262"/>
    <w:rsid w:val="007073B5"/>
    <w:rsid w:val="00707EFF"/>
    <w:rsid w:val="00712812"/>
    <w:rsid w:val="00714985"/>
    <w:rsid w:val="00714DFE"/>
    <w:rsid w:val="00715286"/>
    <w:rsid w:val="00717E6E"/>
    <w:rsid w:val="0072364E"/>
    <w:rsid w:val="00723C28"/>
    <w:rsid w:val="0072486E"/>
    <w:rsid w:val="00730EE2"/>
    <w:rsid w:val="00731A9A"/>
    <w:rsid w:val="00733154"/>
    <w:rsid w:val="00734C19"/>
    <w:rsid w:val="00737F9F"/>
    <w:rsid w:val="00741C64"/>
    <w:rsid w:val="00743964"/>
    <w:rsid w:val="00743F22"/>
    <w:rsid w:val="007440C7"/>
    <w:rsid w:val="00747DB7"/>
    <w:rsid w:val="00752477"/>
    <w:rsid w:val="0075350B"/>
    <w:rsid w:val="00762017"/>
    <w:rsid w:val="0076257A"/>
    <w:rsid w:val="00762D58"/>
    <w:rsid w:val="00770B7E"/>
    <w:rsid w:val="00770F04"/>
    <w:rsid w:val="007715BF"/>
    <w:rsid w:val="007765C2"/>
    <w:rsid w:val="0077668C"/>
    <w:rsid w:val="00786C9C"/>
    <w:rsid w:val="00790A69"/>
    <w:rsid w:val="00790AD4"/>
    <w:rsid w:val="00791896"/>
    <w:rsid w:val="00792A59"/>
    <w:rsid w:val="00794C93"/>
    <w:rsid w:val="00797E04"/>
    <w:rsid w:val="007A26CB"/>
    <w:rsid w:val="007A3BD8"/>
    <w:rsid w:val="007A469A"/>
    <w:rsid w:val="007A4867"/>
    <w:rsid w:val="007A57AB"/>
    <w:rsid w:val="007A77AF"/>
    <w:rsid w:val="007B3ABE"/>
    <w:rsid w:val="007B5E57"/>
    <w:rsid w:val="007B6AFB"/>
    <w:rsid w:val="007B7DCA"/>
    <w:rsid w:val="007C0B02"/>
    <w:rsid w:val="007C1DC9"/>
    <w:rsid w:val="007C1EF3"/>
    <w:rsid w:val="007C1EF5"/>
    <w:rsid w:val="007C29E4"/>
    <w:rsid w:val="007C3016"/>
    <w:rsid w:val="007C3FB4"/>
    <w:rsid w:val="007C56BC"/>
    <w:rsid w:val="007C6249"/>
    <w:rsid w:val="007C7385"/>
    <w:rsid w:val="007C7D01"/>
    <w:rsid w:val="007D07C0"/>
    <w:rsid w:val="007D5A51"/>
    <w:rsid w:val="007D6C75"/>
    <w:rsid w:val="007E2261"/>
    <w:rsid w:val="007E438D"/>
    <w:rsid w:val="007F1935"/>
    <w:rsid w:val="007F2B0F"/>
    <w:rsid w:val="0080015D"/>
    <w:rsid w:val="008007D7"/>
    <w:rsid w:val="00801780"/>
    <w:rsid w:val="0080388C"/>
    <w:rsid w:val="0080400D"/>
    <w:rsid w:val="008069EA"/>
    <w:rsid w:val="00807DD7"/>
    <w:rsid w:val="00811F37"/>
    <w:rsid w:val="008134BA"/>
    <w:rsid w:val="00813F69"/>
    <w:rsid w:val="00816CF1"/>
    <w:rsid w:val="00816DAC"/>
    <w:rsid w:val="00817DAA"/>
    <w:rsid w:val="008211DA"/>
    <w:rsid w:val="00822A59"/>
    <w:rsid w:val="00823380"/>
    <w:rsid w:val="008233CC"/>
    <w:rsid w:val="008259FB"/>
    <w:rsid w:val="00825E94"/>
    <w:rsid w:val="0082718F"/>
    <w:rsid w:val="00830D96"/>
    <w:rsid w:val="00830ECB"/>
    <w:rsid w:val="00834B45"/>
    <w:rsid w:val="00836431"/>
    <w:rsid w:val="008370CA"/>
    <w:rsid w:val="00840B70"/>
    <w:rsid w:val="00841836"/>
    <w:rsid w:val="00841B1E"/>
    <w:rsid w:val="00843117"/>
    <w:rsid w:val="008434E6"/>
    <w:rsid w:val="00843E04"/>
    <w:rsid w:val="00845F47"/>
    <w:rsid w:val="00846F54"/>
    <w:rsid w:val="0085250D"/>
    <w:rsid w:val="0085345A"/>
    <w:rsid w:val="00853E76"/>
    <w:rsid w:val="00871790"/>
    <w:rsid w:val="00872261"/>
    <w:rsid w:val="00876DCF"/>
    <w:rsid w:val="00880217"/>
    <w:rsid w:val="00880B9F"/>
    <w:rsid w:val="00884161"/>
    <w:rsid w:val="008858F3"/>
    <w:rsid w:val="00886C85"/>
    <w:rsid w:val="00887C66"/>
    <w:rsid w:val="00894AB5"/>
    <w:rsid w:val="00895508"/>
    <w:rsid w:val="00895B92"/>
    <w:rsid w:val="00896382"/>
    <w:rsid w:val="008A0D62"/>
    <w:rsid w:val="008A29FA"/>
    <w:rsid w:val="008A381D"/>
    <w:rsid w:val="008A6368"/>
    <w:rsid w:val="008A6457"/>
    <w:rsid w:val="008A7B38"/>
    <w:rsid w:val="008B328E"/>
    <w:rsid w:val="008B467C"/>
    <w:rsid w:val="008B49ED"/>
    <w:rsid w:val="008B5AD2"/>
    <w:rsid w:val="008C1526"/>
    <w:rsid w:val="008C16AF"/>
    <w:rsid w:val="008C1872"/>
    <w:rsid w:val="008D07FA"/>
    <w:rsid w:val="008D1A51"/>
    <w:rsid w:val="008D1C45"/>
    <w:rsid w:val="008E071E"/>
    <w:rsid w:val="008E39B2"/>
    <w:rsid w:val="008E5AF6"/>
    <w:rsid w:val="008E61E0"/>
    <w:rsid w:val="008E6B83"/>
    <w:rsid w:val="008E7B6E"/>
    <w:rsid w:val="008F1313"/>
    <w:rsid w:val="008F3201"/>
    <w:rsid w:val="008F46F7"/>
    <w:rsid w:val="00903666"/>
    <w:rsid w:val="00903E0A"/>
    <w:rsid w:val="0090516E"/>
    <w:rsid w:val="00906880"/>
    <w:rsid w:val="009111A6"/>
    <w:rsid w:val="00911CCC"/>
    <w:rsid w:val="009125FB"/>
    <w:rsid w:val="00916250"/>
    <w:rsid w:val="00917BAB"/>
    <w:rsid w:val="0092033A"/>
    <w:rsid w:val="00920672"/>
    <w:rsid w:val="0092167A"/>
    <w:rsid w:val="00923F0E"/>
    <w:rsid w:val="009245AF"/>
    <w:rsid w:val="00924762"/>
    <w:rsid w:val="009250B3"/>
    <w:rsid w:val="0092594C"/>
    <w:rsid w:val="009337DC"/>
    <w:rsid w:val="00936828"/>
    <w:rsid w:val="00937AFD"/>
    <w:rsid w:val="009561E4"/>
    <w:rsid w:val="00956F02"/>
    <w:rsid w:val="00964196"/>
    <w:rsid w:val="00965D9A"/>
    <w:rsid w:val="00965F0B"/>
    <w:rsid w:val="0096735E"/>
    <w:rsid w:val="00974658"/>
    <w:rsid w:val="009747F7"/>
    <w:rsid w:val="00974963"/>
    <w:rsid w:val="00974ABF"/>
    <w:rsid w:val="00974BFC"/>
    <w:rsid w:val="00974CAB"/>
    <w:rsid w:val="00974FEF"/>
    <w:rsid w:val="00980A5D"/>
    <w:rsid w:val="00980C78"/>
    <w:rsid w:val="009837AD"/>
    <w:rsid w:val="009849FD"/>
    <w:rsid w:val="00985D29"/>
    <w:rsid w:val="00990C60"/>
    <w:rsid w:val="0099277D"/>
    <w:rsid w:val="009A3A1E"/>
    <w:rsid w:val="009A5487"/>
    <w:rsid w:val="009C7040"/>
    <w:rsid w:val="009D19EE"/>
    <w:rsid w:val="009D4556"/>
    <w:rsid w:val="009D5283"/>
    <w:rsid w:val="009E118A"/>
    <w:rsid w:val="009E1E14"/>
    <w:rsid w:val="009E4B44"/>
    <w:rsid w:val="009E63A3"/>
    <w:rsid w:val="009F0BB6"/>
    <w:rsid w:val="009F45F5"/>
    <w:rsid w:val="009F520F"/>
    <w:rsid w:val="00A00814"/>
    <w:rsid w:val="00A00DDF"/>
    <w:rsid w:val="00A03737"/>
    <w:rsid w:val="00A05156"/>
    <w:rsid w:val="00A12A83"/>
    <w:rsid w:val="00A13CB9"/>
    <w:rsid w:val="00A1701C"/>
    <w:rsid w:val="00A23000"/>
    <w:rsid w:val="00A241A4"/>
    <w:rsid w:val="00A242DB"/>
    <w:rsid w:val="00A25937"/>
    <w:rsid w:val="00A30672"/>
    <w:rsid w:val="00A3253F"/>
    <w:rsid w:val="00A32B92"/>
    <w:rsid w:val="00A33626"/>
    <w:rsid w:val="00A33D78"/>
    <w:rsid w:val="00A33F3F"/>
    <w:rsid w:val="00A344EB"/>
    <w:rsid w:val="00A43B96"/>
    <w:rsid w:val="00A441C5"/>
    <w:rsid w:val="00A47BDB"/>
    <w:rsid w:val="00A50803"/>
    <w:rsid w:val="00A521B1"/>
    <w:rsid w:val="00A53206"/>
    <w:rsid w:val="00A64FBB"/>
    <w:rsid w:val="00A64FE3"/>
    <w:rsid w:val="00A71AC9"/>
    <w:rsid w:val="00A73F31"/>
    <w:rsid w:val="00A743EB"/>
    <w:rsid w:val="00A76B01"/>
    <w:rsid w:val="00A808F2"/>
    <w:rsid w:val="00A81CC3"/>
    <w:rsid w:val="00A82CB3"/>
    <w:rsid w:val="00A835AD"/>
    <w:rsid w:val="00A83842"/>
    <w:rsid w:val="00A83DAF"/>
    <w:rsid w:val="00A874EC"/>
    <w:rsid w:val="00A92607"/>
    <w:rsid w:val="00A95A41"/>
    <w:rsid w:val="00A966E4"/>
    <w:rsid w:val="00A97EF1"/>
    <w:rsid w:val="00AA04E4"/>
    <w:rsid w:val="00AA0A38"/>
    <w:rsid w:val="00AA5A33"/>
    <w:rsid w:val="00AA68CC"/>
    <w:rsid w:val="00AB047F"/>
    <w:rsid w:val="00AB3C99"/>
    <w:rsid w:val="00AB486A"/>
    <w:rsid w:val="00AB7B3D"/>
    <w:rsid w:val="00AB7FD7"/>
    <w:rsid w:val="00AC45FD"/>
    <w:rsid w:val="00AC56CE"/>
    <w:rsid w:val="00AC6FE5"/>
    <w:rsid w:val="00AC7675"/>
    <w:rsid w:val="00AD13D1"/>
    <w:rsid w:val="00AD15A4"/>
    <w:rsid w:val="00AD6301"/>
    <w:rsid w:val="00AE0CA3"/>
    <w:rsid w:val="00AE2022"/>
    <w:rsid w:val="00AE3AE5"/>
    <w:rsid w:val="00AE6D66"/>
    <w:rsid w:val="00AE792C"/>
    <w:rsid w:val="00AF2026"/>
    <w:rsid w:val="00AF366E"/>
    <w:rsid w:val="00AF54B4"/>
    <w:rsid w:val="00AF5B81"/>
    <w:rsid w:val="00B01328"/>
    <w:rsid w:val="00B014C3"/>
    <w:rsid w:val="00B01B0C"/>
    <w:rsid w:val="00B028D3"/>
    <w:rsid w:val="00B03980"/>
    <w:rsid w:val="00B03C3D"/>
    <w:rsid w:val="00B03E90"/>
    <w:rsid w:val="00B03EFA"/>
    <w:rsid w:val="00B053D7"/>
    <w:rsid w:val="00B07BF0"/>
    <w:rsid w:val="00B1127E"/>
    <w:rsid w:val="00B11338"/>
    <w:rsid w:val="00B12F25"/>
    <w:rsid w:val="00B176AF"/>
    <w:rsid w:val="00B2088D"/>
    <w:rsid w:val="00B20F65"/>
    <w:rsid w:val="00B242FC"/>
    <w:rsid w:val="00B25C2B"/>
    <w:rsid w:val="00B268F6"/>
    <w:rsid w:val="00B308B9"/>
    <w:rsid w:val="00B34DC9"/>
    <w:rsid w:val="00B372A9"/>
    <w:rsid w:val="00B4244E"/>
    <w:rsid w:val="00B42684"/>
    <w:rsid w:val="00B42D5C"/>
    <w:rsid w:val="00B4363C"/>
    <w:rsid w:val="00B45716"/>
    <w:rsid w:val="00B477E2"/>
    <w:rsid w:val="00B5109C"/>
    <w:rsid w:val="00B533DF"/>
    <w:rsid w:val="00B537CE"/>
    <w:rsid w:val="00B53F6D"/>
    <w:rsid w:val="00B548AA"/>
    <w:rsid w:val="00B644CF"/>
    <w:rsid w:val="00B672F2"/>
    <w:rsid w:val="00B70136"/>
    <w:rsid w:val="00B70A93"/>
    <w:rsid w:val="00B7127F"/>
    <w:rsid w:val="00B75584"/>
    <w:rsid w:val="00B75E0F"/>
    <w:rsid w:val="00B75F68"/>
    <w:rsid w:val="00B823E2"/>
    <w:rsid w:val="00B837F1"/>
    <w:rsid w:val="00B837FA"/>
    <w:rsid w:val="00B83C58"/>
    <w:rsid w:val="00B84FEB"/>
    <w:rsid w:val="00B8540E"/>
    <w:rsid w:val="00B86046"/>
    <w:rsid w:val="00B9150D"/>
    <w:rsid w:val="00B93C59"/>
    <w:rsid w:val="00B94588"/>
    <w:rsid w:val="00B969AA"/>
    <w:rsid w:val="00B97F77"/>
    <w:rsid w:val="00BA0578"/>
    <w:rsid w:val="00BA2B31"/>
    <w:rsid w:val="00BA504D"/>
    <w:rsid w:val="00BA7863"/>
    <w:rsid w:val="00BB033D"/>
    <w:rsid w:val="00BB1010"/>
    <w:rsid w:val="00BB2213"/>
    <w:rsid w:val="00BB324B"/>
    <w:rsid w:val="00BB3F07"/>
    <w:rsid w:val="00BB4E8A"/>
    <w:rsid w:val="00BB5166"/>
    <w:rsid w:val="00BB7322"/>
    <w:rsid w:val="00BC2582"/>
    <w:rsid w:val="00BC2C42"/>
    <w:rsid w:val="00BD0014"/>
    <w:rsid w:val="00BD2B44"/>
    <w:rsid w:val="00BD6B0D"/>
    <w:rsid w:val="00BD75B4"/>
    <w:rsid w:val="00BD7C44"/>
    <w:rsid w:val="00BD7C85"/>
    <w:rsid w:val="00BE007D"/>
    <w:rsid w:val="00BE1E88"/>
    <w:rsid w:val="00BE32FC"/>
    <w:rsid w:val="00BE56C2"/>
    <w:rsid w:val="00BE5E11"/>
    <w:rsid w:val="00BF0A1F"/>
    <w:rsid w:val="00BF11F5"/>
    <w:rsid w:val="00C00792"/>
    <w:rsid w:val="00C0096C"/>
    <w:rsid w:val="00C023E2"/>
    <w:rsid w:val="00C0309C"/>
    <w:rsid w:val="00C0342D"/>
    <w:rsid w:val="00C068DB"/>
    <w:rsid w:val="00C11610"/>
    <w:rsid w:val="00C1259A"/>
    <w:rsid w:val="00C146C1"/>
    <w:rsid w:val="00C177D8"/>
    <w:rsid w:val="00C24EDD"/>
    <w:rsid w:val="00C30D4B"/>
    <w:rsid w:val="00C342E3"/>
    <w:rsid w:val="00C42149"/>
    <w:rsid w:val="00C4409E"/>
    <w:rsid w:val="00C51883"/>
    <w:rsid w:val="00C53A7B"/>
    <w:rsid w:val="00C546AF"/>
    <w:rsid w:val="00C572CB"/>
    <w:rsid w:val="00C6058E"/>
    <w:rsid w:val="00C62F82"/>
    <w:rsid w:val="00C6328B"/>
    <w:rsid w:val="00C73456"/>
    <w:rsid w:val="00C736AC"/>
    <w:rsid w:val="00C7563D"/>
    <w:rsid w:val="00C814B1"/>
    <w:rsid w:val="00C83DA6"/>
    <w:rsid w:val="00C87C8C"/>
    <w:rsid w:val="00C91C11"/>
    <w:rsid w:val="00C92E32"/>
    <w:rsid w:val="00C9323B"/>
    <w:rsid w:val="00C93A31"/>
    <w:rsid w:val="00C94E21"/>
    <w:rsid w:val="00C9720C"/>
    <w:rsid w:val="00C9777D"/>
    <w:rsid w:val="00CA06D3"/>
    <w:rsid w:val="00CA151C"/>
    <w:rsid w:val="00CA291B"/>
    <w:rsid w:val="00CA3D0F"/>
    <w:rsid w:val="00CA4847"/>
    <w:rsid w:val="00CA619F"/>
    <w:rsid w:val="00CA7244"/>
    <w:rsid w:val="00CB0D4D"/>
    <w:rsid w:val="00CB21D2"/>
    <w:rsid w:val="00CB5532"/>
    <w:rsid w:val="00CC275C"/>
    <w:rsid w:val="00CC62D9"/>
    <w:rsid w:val="00CC7CE4"/>
    <w:rsid w:val="00CD0251"/>
    <w:rsid w:val="00CD4D19"/>
    <w:rsid w:val="00CD51F8"/>
    <w:rsid w:val="00CD6039"/>
    <w:rsid w:val="00CD6B59"/>
    <w:rsid w:val="00CD7660"/>
    <w:rsid w:val="00CE058B"/>
    <w:rsid w:val="00CF0FEA"/>
    <w:rsid w:val="00CF158B"/>
    <w:rsid w:val="00CF169B"/>
    <w:rsid w:val="00CF186C"/>
    <w:rsid w:val="00CF2055"/>
    <w:rsid w:val="00CF4818"/>
    <w:rsid w:val="00CF6C92"/>
    <w:rsid w:val="00D05F73"/>
    <w:rsid w:val="00D07BB6"/>
    <w:rsid w:val="00D101CC"/>
    <w:rsid w:val="00D1364E"/>
    <w:rsid w:val="00D139FC"/>
    <w:rsid w:val="00D16090"/>
    <w:rsid w:val="00D16B10"/>
    <w:rsid w:val="00D20769"/>
    <w:rsid w:val="00D240CD"/>
    <w:rsid w:val="00D27215"/>
    <w:rsid w:val="00D34CE6"/>
    <w:rsid w:val="00D35B4E"/>
    <w:rsid w:val="00D35B54"/>
    <w:rsid w:val="00D44AE8"/>
    <w:rsid w:val="00D46724"/>
    <w:rsid w:val="00D501E6"/>
    <w:rsid w:val="00D514FC"/>
    <w:rsid w:val="00D543F5"/>
    <w:rsid w:val="00D54A7C"/>
    <w:rsid w:val="00D55C08"/>
    <w:rsid w:val="00D574CC"/>
    <w:rsid w:val="00D60D09"/>
    <w:rsid w:val="00D61247"/>
    <w:rsid w:val="00D62C6D"/>
    <w:rsid w:val="00D62EA1"/>
    <w:rsid w:val="00D73C91"/>
    <w:rsid w:val="00D75E08"/>
    <w:rsid w:val="00D76AE2"/>
    <w:rsid w:val="00D808FD"/>
    <w:rsid w:val="00D81633"/>
    <w:rsid w:val="00D84B7C"/>
    <w:rsid w:val="00D90FD8"/>
    <w:rsid w:val="00D91F5A"/>
    <w:rsid w:val="00D93628"/>
    <w:rsid w:val="00D94642"/>
    <w:rsid w:val="00D95EC9"/>
    <w:rsid w:val="00D96A0A"/>
    <w:rsid w:val="00DA4DC3"/>
    <w:rsid w:val="00DA5E66"/>
    <w:rsid w:val="00DB2CE9"/>
    <w:rsid w:val="00DB4532"/>
    <w:rsid w:val="00DC0817"/>
    <w:rsid w:val="00DC275E"/>
    <w:rsid w:val="00DC2D60"/>
    <w:rsid w:val="00DC3C31"/>
    <w:rsid w:val="00DC5004"/>
    <w:rsid w:val="00DC570A"/>
    <w:rsid w:val="00DD3970"/>
    <w:rsid w:val="00DD6537"/>
    <w:rsid w:val="00DE0CA4"/>
    <w:rsid w:val="00DE361C"/>
    <w:rsid w:val="00DE468A"/>
    <w:rsid w:val="00DE4BD9"/>
    <w:rsid w:val="00DE6F7C"/>
    <w:rsid w:val="00DF100C"/>
    <w:rsid w:val="00DF1AFC"/>
    <w:rsid w:val="00DF5F8F"/>
    <w:rsid w:val="00E00D3C"/>
    <w:rsid w:val="00E01B99"/>
    <w:rsid w:val="00E02787"/>
    <w:rsid w:val="00E0468B"/>
    <w:rsid w:val="00E062B3"/>
    <w:rsid w:val="00E06AD7"/>
    <w:rsid w:val="00E076A1"/>
    <w:rsid w:val="00E103DC"/>
    <w:rsid w:val="00E108F1"/>
    <w:rsid w:val="00E131AA"/>
    <w:rsid w:val="00E13F58"/>
    <w:rsid w:val="00E14E42"/>
    <w:rsid w:val="00E23C83"/>
    <w:rsid w:val="00E23D97"/>
    <w:rsid w:val="00E243D4"/>
    <w:rsid w:val="00E24875"/>
    <w:rsid w:val="00E27924"/>
    <w:rsid w:val="00E32245"/>
    <w:rsid w:val="00E332A4"/>
    <w:rsid w:val="00E344AA"/>
    <w:rsid w:val="00E40530"/>
    <w:rsid w:val="00E4058D"/>
    <w:rsid w:val="00E43901"/>
    <w:rsid w:val="00E43D35"/>
    <w:rsid w:val="00E47811"/>
    <w:rsid w:val="00E50365"/>
    <w:rsid w:val="00E50B6A"/>
    <w:rsid w:val="00E53996"/>
    <w:rsid w:val="00E53ED5"/>
    <w:rsid w:val="00E54A05"/>
    <w:rsid w:val="00E553D8"/>
    <w:rsid w:val="00E61801"/>
    <w:rsid w:val="00E623EE"/>
    <w:rsid w:val="00E637D3"/>
    <w:rsid w:val="00E63EF5"/>
    <w:rsid w:val="00E673AC"/>
    <w:rsid w:val="00E676A7"/>
    <w:rsid w:val="00E74F89"/>
    <w:rsid w:val="00E753BA"/>
    <w:rsid w:val="00E75FC8"/>
    <w:rsid w:val="00E77E98"/>
    <w:rsid w:val="00E80FD4"/>
    <w:rsid w:val="00E901BA"/>
    <w:rsid w:val="00E93887"/>
    <w:rsid w:val="00E9392D"/>
    <w:rsid w:val="00EA06D3"/>
    <w:rsid w:val="00EA3FF1"/>
    <w:rsid w:val="00EB1D38"/>
    <w:rsid w:val="00EB1DC1"/>
    <w:rsid w:val="00EB255B"/>
    <w:rsid w:val="00EB29CB"/>
    <w:rsid w:val="00EB5225"/>
    <w:rsid w:val="00EB5396"/>
    <w:rsid w:val="00EB5A9C"/>
    <w:rsid w:val="00EB5EC2"/>
    <w:rsid w:val="00EB7FB4"/>
    <w:rsid w:val="00EC6809"/>
    <w:rsid w:val="00EC6E64"/>
    <w:rsid w:val="00EC78E3"/>
    <w:rsid w:val="00ED18EE"/>
    <w:rsid w:val="00ED3F07"/>
    <w:rsid w:val="00ED3FFE"/>
    <w:rsid w:val="00ED4658"/>
    <w:rsid w:val="00EE0BE5"/>
    <w:rsid w:val="00EE25B6"/>
    <w:rsid w:val="00EE3527"/>
    <w:rsid w:val="00EE3A8D"/>
    <w:rsid w:val="00EE41E3"/>
    <w:rsid w:val="00EE4BBC"/>
    <w:rsid w:val="00EE5E16"/>
    <w:rsid w:val="00EE7B68"/>
    <w:rsid w:val="00EF10E7"/>
    <w:rsid w:val="00EF30D9"/>
    <w:rsid w:val="00EF51BC"/>
    <w:rsid w:val="00F03C4D"/>
    <w:rsid w:val="00F05CBE"/>
    <w:rsid w:val="00F07511"/>
    <w:rsid w:val="00F111FF"/>
    <w:rsid w:val="00F116E8"/>
    <w:rsid w:val="00F11893"/>
    <w:rsid w:val="00F150D0"/>
    <w:rsid w:val="00F15995"/>
    <w:rsid w:val="00F20224"/>
    <w:rsid w:val="00F2514C"/>
    <w:rsid w:val="00F257A3"/>
    <w:rsid w:val="00F27407"/>
    <w:rsid w:val="00F33109"/>
    <w:rsid w:val="00F34C97"/>
    <w:rsid w:val="00F35BB0"/>
    <w:rsid w:val="00F40AFB"/>
    <w:rsid w:val="00F415A1"/>
    <w:rsid w:val="00F42C6D"/>
    <w:rsid w:val="00F435CE"/>
    <w:rsid w:val="00F504E5"/>
    <w:rsid w:val="00F52E4D"/>
    <w:rsid w:val="00F5314B"/>
    <w:rsid w:val="00F600B7"/>
    <w:rsid w:val="00F6087C"/>
    <w:rsid w:val="00F61427"/>
    <w:rsid w:val="00F62DE2"/>
    <w:rsid w:val="00F64B7E"/>
    <w:rsid w:val="00F650A4"/>
    <w:rsid w:val="00F711EF"/>
    <w:rsid w:val="00F7655F"/>
    <w:rsid w:val="00F8378D"/>
    <w:rsid w:val="00F86414"/>
    <w:rsid w:val="00F87D43"/>
    <w:rsid w:val="00F91FB5"/>
    <w:rsid w:val="00FA0AD7"/>
    <w:rsid w:val="00FB24AE"/>
    <w:rsid w:val="00FB4031"/>
    <w:rsid w:val="00FB5170"/>
    <w:rsid w:val="00FC35BA"/>
    <w:rsid w:val="00FC364F"/>
    <w:rsid w:val="00FC4D61"/>
    <w:rsid w:val="00FD083A"/>
    <w:rsid w:val="00FD4C8C"/>
    <w:rsid w:val="00FD5D20"/>
    <w:rsid w:val="00FD7A2C"/>
    <w:rsid w:val="00FE2E94"/>
    <w:rsid w:val="00FE3477"/>
    <w:rsid w:val="00FE51B7"/>
    <w:rsid w:val="00FE77DE"/>
    <w:rsid w:val="00FF0E76"/>
    <w:rsid w:val="00FF132A"/>
    <w:rsid w:val="00FF437F"/>
    <w:rsid w:val="00FF5B5F"/>
    <w:rsid w:val="00FF6CA8"/>
    <w:rsid w:val="00FF76BD"/>
    <w:rsid w:val="00FF7BD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7"/>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D4D"/>
    <w:rPr>
      <w:rFonts w:asciiTheme="minorHAnsi" w:eastAsia="Times New Roman" w:hAnsiTheme="minorHAnsi" w:cs="Times New Roman"/>
      <w:sz w:val="22"/>
      <w:lang w:val="nl-BE"/>
    </w:rPr>
  </w:style>
  <w:style w:type="paragraph" w:styleId="Heading2">
    <w:name w:val="heading 2"/>
    <w:basedOn w:val="Normal"/>
    <w:next w:val="Normal"/>
    <w:link w:val="Heading2Char"/>
    <w:autoRedefine/>
    <w:qFormat/>
    <w:rsid w:val="00CB0D4D"/>
    <w:pPr>
      <w:keepNext/>
      <w:spacing w:after="120"/>
      <w:jc w:val="left"/>
      <w:outlineLvl w:val="1"/>
    </w:pPr>
    <w:rPr>
      <w:rFonts w:ascii="Arial Standard" w:hAnsi="Arial Standard"/>
      <w:b/>
      <w:bCs/>
      <w:sz w:val="24"/>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0D4D"/>
    <w:rPr>
      <w:color w:val="0000FF" w:themeColor="hyperlink"/>
      <w:u w:val="single"/>
    </w:rPr>
  </w:style>
  <w:style w:type="character" w:customStyle="1" w:styleId="InternetLink">
    <w:name w:val="Internet Link"/>
    <w:basedOn w:val="DefaultParagraphFont"/>
    <w:uiPriority w:val="99"/>
    <w:unhideWhenUsed/>
    <w:rsid w:val="00CB0D4D"/>
    <w:rPr>
      <w:color w:val="0000FF"/>
      <w:u w:val="single"/>
    </w:rPr>
  </w:style>
  <w:style w:type="paragraph" w:customStyle="1" w:styleId="EndNoteBibliographyTitle">
    <w:name w:val="EndNote Bibliography Title"/>
    <w:basedOn w:val="Normal"/>
    <w:link w:val="EndNoteBibliographyTitleChar"/>
    <w:rsid w:val="00CB0D4D"/>
    <w:pPr>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CB0D4D"/>
    <w:rPr>
      <w:rFonts w:ascii="Calibri" w:eastAsia="Times New Roman" w:hAnsi="Calibri" w:cs="Times New Roman"/>
      <w:noProof/>
      <w:sz w:val="22"/>
      <w:lang w:val="en-US"/>
    </w:rPr>
  </w:style>
  <w:style w:type="paragraph" w:customStyle="1" w:styleId="EndNoteBibliography">
    <w:name w:val="EndNote Bibliography"/>
    <w:basedOn w:val="Normal"/>
    <w:link w:val="EndNoteBibliographyChar"/>
    <w:rsid w:val="00CB0D4D"/>
    <w:rPr>
      <w:rFonts w:ascii="Calibri" w:hAnsi="Calibri"/>
      <w:noProof/>
      <w:lang w:val="en-US"/>
    </w:rPr>
  </w:style>
  <w:style w:type="character" w:customStyle="1" w:styleId="EndNoteBibliographyChar">
    <w:name w:val="EndNote Bibliography Char"/>
    <w:basedOn w:val="DefaultParagraphFont"/>
    <w:link w:val="EndNoteBibliography"/>
    <w:rsid w:val="00CB0D4D"/>
    <w:rPr>
      <w:rFonts w:ascii="Calibri" w:eastAsia="Times New Roman" w:hAnsi="Calibri" w:cs="Times New Roman"/>
      <w:noProof/>
      <w:sz w:val="22"/>
      <w:lang w:val="en-US"/>
    </w:rPr>
  </w:style>
  <w:style w:type="character" w:customStyle="1" w:styleId="Heading2Char">
    <w:name w:val="Heading 2 Char"/>
    <w:basedOn w:val="DefaultParagraphFont"/>
    <w:link w:val="Heading2"/>
    <w:rsid w:val="00CB0D4D"/>
    <w:rPr>
      <w:rFonts w:ascii="Arial Standard" w:eastAsia="Times New Roman" w:hAnsi="Arial Standard" w:cs="Times New Roman"/>
      <w:b/>
      <w:bCs/>
      <w:sz w:val="24"/>
      <w:lang w:eastAsia="de-DE"/>
    </w:rPr>
  </w:style>
  <w:style w:type="character" w:styleId="CommentReference">
    <w:name w:val="annotation reference"/>
    <w:basedOn w:val="DefaultParagraphFont"/>
    <w:uiPriority w:val="99"/>
    <w:semiHidden/>
    <w:unhideWhenUsed/>
    <w:rsid w:val="003202E4"/>
    <w:rPr>
      <w:sz w:val="16"/>
      <w:szCs w:val="16"/>
    </w:rPr>
  </w:style>
  <w:style w:type="paragraph" w:styleId="CommentText">
    <w:name w:val="annotation text"/>
    <w:basedOn w:val="Normal"/>
    <w:link w:val="CommentTextChar"/>
    <w:uiPriority w:val="99"/>
    <w:unhideWhenUsed/>
    <w:rsid w:val="003202E4"/>
    <w:rPr>
      <w:rFonts w:ascii="Verdana" w:eastAsiaTheme="minorHAnsi" w:hAnsi="Verdana" w:cstheme="minorBidi"/>
      <w:sz w:val="20"/>
      <w:lang w:val="en-GB"/>
    </w:rPr>
  </w:style>
  <w:style w:type="character" w:customStyle="1" w:styleId="CommentTextChar">
    <w:name w:val="Comment Text Char"/>
    <w:basedOn w:val="DefaultParagraphFont"/>
    <w:link w:val="CommentText"/>
    <w:uiPriority w:val="99"/>
    <w:rsid w:val="003202E4"/>
    <w:rPr>
      <w:sz w:val="20"/>
    </w:rPr>
  </w:style>
  <w:style w:type="paragraph" w:styleId="BalloonText">
    <w:name w:val="Balloon Text"/>
    <w:basedOn w:val="Normal"/>
    <w:link w:val="BalloonTextChar"/>
    <w:uiPriority w:val="99"/>
    <w:semiHidden/>
    <w:unhideWhenUsed/>
    <w:rsid w:val="003202E4"/>
    <w:rPr>
      <w:rFonts w:ascii="Tahoma" w:hAnsi="Tahoma" w:cs="Tahoma"/>
      <w:sz w:val="16"/>
      <w:szCs w:val="16"/>
    </w:rPr>
  </w:style>
  <w:style w:type="character" w:customStyle="1" w:styleId="BalloonTextChar">
    <w:name w:val="Balloon Text Char"/>
    <w:basedOn w:val="DefaultParagraphFont"/>
    <w:link w:val="BalloonText"/>
    <w:uiPriority w:val="99"/>
    <w:semiHidden/>
    <w:rsid w:val="003202E4"/>
    <w:rPr>
      <w:rFonts w:ascii="Tahoma" w:eastAsia="Times New Roman" w:hAnsi="Tahoma" w:cs="Tahoma"/>
      <w:sz w:val="16"/>
      <w:szCs w:val="16"/>
      <w:lang w:val="nl-BE"/>
    </w:rPr>
  </w:style>
  <w:style w:type="paragraph" w:styleId="CommentSubject">
    <w:name w:val="annotation subject"/>
    <w:basedOn w:val="CommentText"/>
    <w:next w:val="CommentText"/>
    <w:link w:val="CommentSubjectChar"/>
    <w:uiPriority w:val="99"/>
    <w:semiHidden/>
    <w:unhideWhenUsed/>
    <w:rsid w:val="001E38E0"/>
    <w:rPr>
      <w:rFonts w:asciiTheme="minorHAnsi" w:eastAsia="Times New Roman" w:hAnsiTheme="minorHAnsi" w:cs="Times New Roman"/>
      <w:b/>
      <w:bCs/>
      <w:lang w:val="nl-BE"/>
    </w:rPr>
  </w:style>
  <w:style w:type="character" w:customStyle="1" w:styleId="CommentSubjectChar">
    <w:name w:val="Comment Subject Char"/>
    <w:basedOn w:val="CommentTextChar"/>
    <w:link w:val="CommentSubject"/>
    <w:uiPriority w:val="99"/>
    <w:semiHidden/>
    <w:rsid w:val="001E38E0"/>
    <w:rPr>
      <w:rFonts w:asciiTheme="minorHAnsi" w:eastAsia="Times New Roman" w:hAnsiTheme="minorHAnsi" w:cs="Times New Roman"/>
      <w:b/>
      <w:bCs/>
      <w:sz w:val="20"/>
      <w:lang w:val="nl-BE"/>
    </w:rPr>
  </w:style>
  <w:style w:type="paragraph" w:styleId="Header">
    <w:name w:val="header"/>
    <w:basedOn w:val="Normal"/>
    <w:link w:val="HeaderChar"/>
    <w:uiPriority w:val="99"/>
    <w:unhideWhenUsed/>
    <w:rsid w:val="002E32E9"/>
    <w:pPr>
      <w:tabs>
        <w:tab w:val="center" w:pos="4536"/>
        <w:tab w:val="right" w:pos="9072"/>
      </w:tabs>
    </w:pPr>
  </w:style>
  <w:style w:type="character" w:customStyle="1" w:styleId="HeaderChar">
    <w:name w:val="Header Char"/>
    <w:basedOn w:val="DefaultParagraphFont"/>
    <w:link w:val="Header"/>
    <w:uiPriority w:val="99"/>
    <w:rsid w:val="002E32E9"/>
    <w:rPr>
      <w:rFonts w:asciiTheme="minorHAnsi" w:eastAsia="Times New Roman" w:hAnsiTheme="minorHAnsi" w:cs="Times New Roman"/>
      <w:sz w:val="22"/>
      <w:lang w:val="nl-BE"/>
    </w:rPr>
  </w:style>
  <w:style w:type="paragraph" w:styleId="Footer">
    <w:name w:val="footer"/>
    <w:basedOn w:val="Normal"/>
    <w:link w:val="FooterChar"/>
    <w:uiPriority w:val="99"/>
    <w:unhideWhenUsed/>
    <w:rsid w:val="002E32E9"/>
    <w:pPr>
      <w:tabs>
        <w:tab w:val="center" w:pos="4536"/>
        <w:tab w:val="right" w:pos="9072"/>
      </w:tabs>
    </w:pPr>
  </w:style>
  <w:style w:type="character" w:customStyle="1" w:styleId="FooterChar">
    <w:name w:val="Footer Char"/>
    <w:basedOn w:val="DefaultParagraphFont"/>
    <w:link w:val="Footer"/>
    <w:uiPriority w:val="99"/>
    <w:rsid w:val="002E32E9"/>
    <w:rPr>
      <w:rFonts w:asciiTheme="minorHAnsi" w:eastAsia="Times New Roman" w:hAnsiTheme="minorHAnsi" w:cs="Times New Roman"/>
      <w:sz w:val="22"/>
      <w:lang w:val="nl-BE"/>
    </w:rPr>
  </w:style>
  <w:style w:type="paragraph" w:styleId="Revision">
    <w:name w:val="Revision"/>
    <w:hidden/>
    <w:uiPriority w:val="99"/>
    <w:semiHidden/>
    <w:rsid w:val="00BE5E11"/>
    <w:pPr>
      <w:jc w:val="left"/>
    </w:pPr>
    <w:rPr>
      <w:rFonts w:asciiTheme="minorHAnsi" w:eastAsia="Times New Roman" w:hAnsiTheme="minorHAnsi" w:cs="Times New Roman"/>
      <w:sz w:val="22"/>
      <w:lang w:val="nl-BE"/>
    </w:rPr>
  </w:style>
  <w:style w:type="character" w:styleId="LineNumber">
    <w:name w:val="line number"/>
    <w:basedOn w:val="DefaultParagraphFont"/>
    <w:uiPriority w:val="99"/>
    <w:semiHidden/>
    <w:unhideWhenUsed/>
    <w:rsid w:val="002509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7"/>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D4D"/>
    <w:rPr>
      <w:rFonts w:asciiTheme="minorHAnsi" w:eastAsia="Times New Roman" w:hAnsiTheme="minorHAnsi" w:cs="Times New Roman"/>
      <w:sz w:val="22"/>
      <w:lang w:val="nl-BE"/>
    </w:rPr>
  </w:style>
  <w:style w:type="paragraph" w:styleId="Heading2">
    <w:name w:val="heading 2"/>
    <w:basedOn w:val="Normal"/>
    <w:next w:val="Normal"/>
    <w:link w:val="Heading2Char"/>
    <w:autoRedefine/>
    <w:qFormat/>
    <w:rsid w:val="00CB0D4D"/>
    <w:pPr>
      <w:keepNext/>
      <w:spacing w:after="120"/>
      <w:jc w:val="left"/>
      <w:outlineLvl w:val="1"/>
    </w:pPr>
    <w:rPr>
      <w:rFonts w:ascii="Arial Standard" w:hAnsi="Arial Standard"/>
      <w:b/>
      <w:bCs/>
      <w:sz w:val="24"/>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0D4D"/>
    <w:rPr>
      <w:color w:val="0000FF" w:themeColor="hyperlink"/>
      <w:u w:val="single"/>
    </w:rPr>
  </w:style>
  <w:style w:type="character" w:customStyle="1" w:styleId="InternetLink">
    <w:name w:val="Internet Link"/>
    <w:basedOn w:val="DefaultParagraphFont"/>
    <w:uiPriority w:val="99"/>
    <w:unhideWhenUsed/>
    <w:rsid w:val="00CB0D4D"/>
    <w:rPr>
      <w:color w:val="0000FF"/>
      <w:u w:val="single"/>
    </w:rPr>
  </w:style>
  <w:style w:type="paragraph" w:customStyle="1" w:styleId="EndNoteBibliographyTitle">
    <w:name w:val="EndNote Bibliography Title"/>
    <w:basedOn w:val="Normal"/>
    <w:link w:val="EndNoteBibliographyTitleChar"/>
    <w:rsid w:val="00CB0D4D"/>
    <w:pPr>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CB0D4D"/>
    <w:rPr>
      <w:rFonts w:ascii="Calibri" w:eastAsia="Times New Roman" w:hAnsi="Calibri" w:cs="Times New Roman"/>
      <w:noProof/>
      <w:sz w:val="22"/>
      <w:lang w:val="en-US"/>
    </w:rPr>
  </w:style>
  <w:style w:type="paragraph" w:customStyle="1" w:styleId="EndNoteBibliography">
    <w:name w:val="EndNote Bibliography"/>
    <w:basedOn w:val="Normal"/>
    <w:link w:val="EndNoteBibliographyChar"/>
    <w:rsid w:val="00CB0D4D"/>
    <w:rPr>
      <w:rFonts w:ascii="Calibri" w:hAnsi="Calibri"/>
      <w:noProof/>
      <w:lang w:val="en-US"/>
    </w:rPr>
  </w:style>
  <w:style w:type="character" w:customStyle="1" w:styleId="EndNoteBibliographyChar">
    <w:name w:val="EndNote Bibliography Char"/>
    <w:basedOn w:val="DefaultParagraphFont"/>
    <w:link w:val="EndNoteBibliography"/>
    <w:rsid w:val="00CB0D4D"/>
    <w:rPr>
      <w:rFonts w:ascii="Calibri" w:eastAsia="Times New Roman" w:hAnsi="Calibri" w:cs="Times New Roman"/>
      <w:noProof/>
      <w:sz w:val="22"/>
      <w:lang w:val="en-US"/>
    </w:rPr>
  </w:style>
  <w:style w:type="character" w:customStyle="1" w:styleId="Heading2Char">
    <w:name w:val="Heading 2 Char"/>
    <w:basedOn w:val="DefaultParagraphFont"/>
    <w:link w:val="Heading2"/>
    <w:rsid w:val="00CB0D4D"/>
    <w:rPr>
      <w:rFonts w:ascii="Arial Standard" w:eastAsia="Times New Roman" w:hAnsi="Arial Standard" w:cs="Times New Roman"/>
      <w:b/>
      <w:bCs/>
      <w:sz w:val="24"/>
      <w:lang w:eastAsia="de-DE"/>
    </w:rPr>
  </w:style>
  <w:style w:type="character" w:styleId="CommentReference">
    <w:name w:val="annotation reference"/>
    <w:basedOn w:val="DefaultParagraphFont"/>
    <w:uiPriority w:val="99"/>
    <w:semiHidden/>
    <w:unhideWhenUsed/>
    <w:rsid w:val="003202E4"/>
    <w:rPr>
      <w:sz w:val="16"/>
      <w:szCs w:val="16"/>
    </w:rPr>
  </w:style>
  <w:style w:type="paragraph" w:styleId="CommentText">
    <w:name w:val="annotation text"/>
    <w:basedOn w:val="Normal"/>
    <w:link w:val="CommentTextChar"/>
    <w:uiPriority w:val="99"/>
    <w:unhideWhenUsed/>
    <w:rsid w:val="003202E4"/>
    <w:rPr>
      <w:rFonts w:ascii="Verdana" w:eastAsiaTheme="minorHAnsi" w:hAnsi="Verdana" w:cstheme="minorBidi"/>
      <w:sz w:val="20"/>
      <w:lang w:val="en-GB"/>
    </w:rPr>
  </w:style>
  <w:style w:type="character" w:customStyle="1" w:styleId="CommentTextChar">
    <w:name w:val="Comment Text Char"/>
    <w:basedOn w:val="DefaultParagraphFont"/>
    <w:link w:val="CommentText"/>
    <w:uiPriority w:val="99"/>
    <w:rsid w:val="003202E4"/>
    <w:rPr>
      <w:sz w:val="20"/>
    </w:rPr>
  </w:style>
  <w:style w:type="paragraph" w:styleId="BalloonText">
    <w:name w:val="Balloon Text"/>
    <w:basedOn w:val="Normal"/>
    <w:link w:val="BalloonTextChar"/>
    <w:uiPriority w:val="99"/>
    <w:semiHidden/>
    <w:unhideWhenUsed/>
    <w:rsid w:val="003202E4"/>
    <w:rPr>
      <w:rFonts w:ascii="Tahoma" w:hAnsi="Tahoma" w:cs="Tahoma"/>
      <w:sz w:val="16"/>
      <w:szCs w:val="16"/>
    </w:rPr>
  </w:style>
  <w:style w:type="character" w:customStyle="1" w:styleId="BalloonTextChar">
    <w:name w:val="Balloon Text Char"/>
    <w:basedOn w:val="DefaultParagraphFont"/>
    <w:link w:val="BalloonText"/>
    <w:uiPriority w:val="99"/>
    <w:semiHidden/>
    <w:rsid w:val="003202E4"/>
    <w:rPr>
      <w:rFonts w:ascii="Tahoma" w:eastAsia="Times New Roman" w:hAnsi="Tahoma" w:cs="Tahoma"/>
      <w:sz w:val="16"/>
      <w:szCs w:val="16"/>
      <w:lang w:val="nl-BE"/>
    </w:rPr>
  </w:style>
  <w:style w:type="paragraph" w:styleId="CommentSubject">
    <w:name w:val="annotation subject"/>
    <w:basedOn w:val="CommentText"/>
    <w:next w:val="CommentText"/>
    <w:link w:val="CommentSubjectChar"/>
    <w:uiPriority w:val="99"/>
    <w:semiHidden/>
    <w:unhideWhenUsed/>
    <w:rsid w:val="001E38E0"/>
    <w:rPr>
      <w:rFonts w:asciiTheme="minorHAnsi" w:eastAsia="Times New Roman" w:hAnsiTheme="minorHAnsi" w:cs="Times New Roman"/>
      <w:b/>
      <w:bCs/>
      <w:lang w:val="nl-BE"/>
    </w:rPr>
  </w:style>
  <w:style w:type="character" w:customStyle="1" w:styleId="CommentSubjectChar">
    <w:name w:val="Comment Subject Char"/>
    <w:basedOn w:val="CommentTextChar"/>
    <w:link w:val="CommentSubject"/>
    <w:uiPriority w:val="99"/>
    <w:semiHidden/>
    <w:rsid w:val="001E38E0"/>
    <w:rPr>
      <w:rFonts w:asciiTheme="minorHAnsi" w:eastAsia="Times New Roman" w:hAnsiTheme="minorHAnsi" w:cs="Times New Roman"/>
      <w:b/>
      <w:bCs/>
      <w:sz w:val="20"/>
      <w:lang w:val="nl-BE"/>
    </w:rPr>
  </w:style>
  <w:style w:type="paragraph" w:styleId="Header">
    <w:name w:val="header"/>
    <w:basedOn w:val="Normal"/>
    <w:link w:val="HeaderChar"/>
    <w:uiPriority w:val="99"/>
    <w:unhideWhenUsed/>
    <w:rsid w:val="002E32E9"/>
    <w:pPr>
      <w:tabs>
        <w:tab w:val="center" w:pos="4536"/>
        <w:tab w:val="right" w:pos="9072"/>
      </w:tabs>
    </w:pPr>
  </w:style>
  <w:style w:type="character" w:customStyle="1" w:styleId="HeaderChar">
    <w:name w:val="Header Char"/>
    <w:basedOn w:val="DefaultParagraphFont"/>
    <w:link w:val="Header"/>
    <w:uiPriority w:val="99"/>
    <w:rsid w:val="002E32E9"/>
    <w:rPr>
      <w:rFonts w:asciiTheme="minorHAnsi" w:eastAsia="Times New Roman" w:hAnsiTheme="minorHAnsi" w:cs="Times New Roman"/>
      <w:sz w:val="22"/>
      <w:lang w:val="nl-BE"/>
    </w:rPr>
  </w:style>
  <w:style w:type="paragraph" w:styleId="Footer">
    <w:name w:val="footer"/>
    <w:basedOn w:val="Normal"/>
    <w:link w:val="FooterChar"/>
    <w:uiPriority w:val="99"/>
    <w:unhideWhenUsed/>
    <w:rsid w:val="002E32E9"/>
    <w:pPr>
      <w:tabs>
        <w:tab w:val="center" w:pos="4536"/>
        <w:tab w:val="right" w:pos="9072"/>
      </w:tabs>
    </w:pPr>
  </w:style>
  <w:style w:type="character" w:customStyle="1" w:styleId="FooterChar">
    <w:name w:val="Footer Char"/>
    <w:basedOn w:val="DefaultParagraphFont"/>
    <w:link w:val="Footer"/>
    <w:uiPriority w:val="99"/>
    <w:rsid w:val="002E32E9"/>
    <w:rPr>
      <w:rFonts w:asciiTheme="minorHAnsi" w:eastAsia="Times New Roman" w:hAnsiTheme="minorHAnsi" w:cs="Times New Roman"/>
      <w:sz w:val="22"/>
      <w:lang w:val="nl-BE"/>
    </w:rPr>
  </w:style>
  <w:style w:type="paragraph" w:styleId="Revision">
    <w:name w:val="Revision"/>
    <w:hidden/>
    <w:uiPriority w:val="99"/>
    <w:semiHidden/>
    <w:rsid w:val="00BE5E11"/>
    <w:pPr>
      <w:jc w:val="left"/>
    </w:pPr>
    <w:rPr>
      <w:rFonts w:asciiTheme="minorHAnsi" w:eastAsia="Times New Roman" w:hAnsiTheme="minorHAnsi" w:cs="Times New Roman"/>
      <w:sz w:val="22"/>
      <w:lang w:val="nl-BE"/>
    </w:rPr>
  </w:style>
  <w:style w:type="character" w:styleId="LineNumber">
    <w:name w:val="line number"/>
    <w:basedOn w:val="DefaultParagraphFont"/>
    <w:uiPriority w:val="99"/>
    <w:semiHidden/>
    <w:unhideWhenUsed/>
    <w:rsid w:val="00250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8242">
      <w:bodyDiv w:val="1"/>
      <w:marLeft w:val="0"/>
      <w:marRight w:val="0"/>
      <w:marTop w:val="0"/>
      <w:marBottom w:val="0"/>
      <w:divBdr>
        <w:top w:val="none" w:sz="0" w:space="0" w:color="auto"/>
        <w:left w:val="none" w:sz="0" w:space="0" w:color="auto"/>
        <w:bottom w:val="none" w:sz="0" w:space="0" w:color="auto"/>
        <w:right w:val="none" w:sz="0" w:space="0" w:color="auto"/>
      </w:divBdr>
    </w:div>
    <w:div w:id="179205776">
      <w:bodyDiv w:val="1"/>
      <w:marLeft w:val="0"/>
      <w:marRight w:val="0"/>
      <w:marTop w:val="0"/>
      <w:marBottom w:val="0"/>
      <w:divBdr>
        <w:top w:val="none" w:sz="0" w:space="0" w:color="auto"/>
        <w:left w:val="none" w:sz="0" w:space="0" w:color="auto"/>
        <w:bottom w:val="none" w:sz="0" w:space="0" w:color="auto"/>
        <w:right w:val="none" w:sz="0" w:space="0" w:color="auto"/>
      </w:divBdr>
    </w:div>
    <w:div w:id="240336390">
      <w:bodyDiv w:val="1"/>
      <w:marLeft w:val="0"/>
      <w:marRight w:val="0"/>
      <w:marTop w:val="0"/>
      <w:marBottom w:val="0"/>
      <w:divBdr>
        <w:top w:val="none" w:sz="0" w:space="0" w:color="auto"/>
        <w:left w:val="none" w:sz="0" w:space="0" w:color="auto"/>
        <w:bottom w:val="none" w:sz="0" w:space="0" w:color="auto"/>
        <w:right w:val="none" w:sz="0" w:space="0" w:color="auto"/>
      </w:divBdr>
    </w:div>
    <w:div w:id="316691226">
      <w:bodyDiv w:val="1"/>
      <w:marLeft w:val="0"/>
      <w:marRight w:val="0"/>
      <w:marTop w:val="0"/>
      <w:marBottom w:val="0"/>
      <w:divBdr>
        <w:top w:val="none" w:sz="0" w:space="0" w:color="auto"/>
        <w:left w:val="none" w:sz="0" w:space="0" w:color="auto"/>
        <w:bottom w:val="none" w:sz="0" w:space="0" w:color="auto"/>
        <w:right w:val="none" w:sz="0" w:space="0" w:color="auto"/>
      </w:divBdr>
    </w:div>
    <w:div w:id="366181960">
      <w:bodyDiv w:val="1"/>
      <w:marLeft w:val="0"/>
      <w:marRight w:val="0"/>
      <w:marTop w:val="0"/>
      <w:marBottom w:val="0"/>
      <w:divBdr>
        <w:top w:val="none" w:sz="0" w:space="0" w:color="auto"/>
        <w:left w:val="none" w:sz="0" w:space="0" w:color="auto"/>
        <w:bottom w:val="none" w:sz="0" w:space="0" w:color="auto"/>
        <w:right w:val="none" w:sz="0" w:space="0" w:color="auto"/>
      </w:divBdr>
    </w:div>
    <w:div w:id="521667851">
      <w:bodyDiv w:val="1"/>
      <w:marLeft w:val="0"/>
      <w:marRight w:val="0"/>
      <w:marTop w:val="0"/>
      <w:marBottom w:val="0"/>
      <w:divBdr>
        <w:top w:val="none" w:sz="0" w:space="0" w:color="auto"/>
        <w:left w:val="none" w:sz="0" w:space="0" w:color="auto"/>
        <w:bottom w:val="none" w:sz="0" w:space="0" w:color="auto"/>
        <w:right w:val="none" w:sz="0" w:space="0" w:color="auto"/>
      </w:divBdr>
    </w:div>
    <w:div w:id="665791639">
      <w:bodyDiv w:val="1"/>
      <w:marLeft w:val="0"/>
      <w:marRight w:val="0"/>
      <w:marTop w:val="0"/>
      <w:marBottom w:val="0"/>
      <w:divBdr>
        <w:top w:val="none" w:sz="0" w:space="0" w:color="auto"/>
        <w:left w:val="none" w:sz="0" w:space="0" w:color="auto"/>
        <w:bottom w:val="none" w:sz="0" w:space="0" w:color="auto"/>
        <w:right w:val="none" w:sz="0" w:space="0" w:color="auto"/>
      </w:divBdr>
    </w:div>
    <w:div w:id="758794647">
      <w:bodyDiv w:val="1"/>
      <w:marLeft w:val="0"/>
      <w:marRight w:val="0"/>
      <w:marTop w:val="0"/>
      <w:marBottom w:val="0"/>
      <w:divBdr>
        <w:top w:val="none" w:sz="0" w:space="0" w:color="auto"/>
        <w:left w:val="none" w:sz="0" w:space="0" w:color="auto"/>
        <w:bottom w:val="none" w:sz="0" w:space="0" w:color="auto"/>
        <w:right w:val="none" w:sz="0" w:space="0" w:color="auto"/>
      </w:divBdr>
    </w:div>
    <w:div w:id="848913487">
      <w:bodyDiv w:val="1"/>
      <w:marLeft w:val="0"/>
      <w:marRight w:val="0"/>
      <w:marTop w:val="0"/>
      <w:marBottom w:val="0"/>
      <w:divBdr>
        <w:top w:val="none" w:sz="0" w:space="0" w:color="auto"/>
        <w:left w:val="none" w:sz="0" w:space="0" w:color="auto"/>
        <w:bottom w:val="none" w:sz="0" w:space="0" w:color="auto"/>
        <w:right w:val="none" w:sz="0" w:space="0" w:color="auto"/>
      </w:divBdr>
    </w:div>
    <w:div w:id="874270724">
      <w:bodyDiv w:val="1"/>
      <w:marLeft w:val="0"/>
      <w:marRight w:val="0"/>
      <w:marTop w:val="0"/>
      <w:marBottom w:val="0"/>
      <w:divBdr>
        <w:top w:val="none" w:sz="0" w:space="0" w:color="auto"/>
        <w:left w:val="none" w:sz="0" w:space="0" w:color="auto"/>
        <w:bottom w:val="none" w:sz="0" w:space="0" w:color="auto"/>
        <w:right w:val="none" w:sz="0" w:space="0" w:color="auto"/>
      </w:divBdr>
    </w:div>
    <w:div w:id="948973151">
      <w:bodyDiv w:val="1"/>
      <w:marLeft w:val="0"/>
      <w:marRight w:val="0"/>
      <w:marTop w:val="0"/>
      <w:marBottom w:val="0"/>
      <w:divBdr>
        <w:top w:val="none" w:sz="0" w:space="0" w:color="auto"/>
        <w:left w:val="none" w:sz="0" w:space="0" w:color="auto"/>
        <w:bottom w:val="none" w:sz="0" w:space="0" w:color="auto"/>
        <w:right w:val="none" w:sz="0" w:space="0" w:color="auto"/>
      </w:divBdr>
    </w:div>
    <w:div w:id="982347177">
      <w:bodyDiv w:val="1"/>
      <w:marLeft w:val="0"/>
      <w:marRight w:val="0"/>
      <w:marTop w:val="0"/>
      <w:marBottom w:val="0"/>
      <w:divBdr>
        <w:top w:val="none" w:sz="0" w:space="0" w:color="auto"/>
        <w:left w:val="none" w:sz="0" w:space="0" w:color="auto"/>
        <w:bottom w:val="none" w:sz="0" w:space="0" w:color="auto"/>
        <w:right w:val="none" w:sz="0" w:space="0" w:color="auto"/>
      </w:divBdr>
    </w:div>
    <w:div w:id="1068839228">
      <w:bodyDiv w:val="1"/>
      <w:marLeft w:val="0"/>
      <w:marRight w:val="0"/>
      <w:marTop w:val="0"/>
      <w:marBottom w:val="0"/>
      <w:divBdr>
        <w:top w:val="none" w:sz="0" w:space="0" w:color="auto"/>
        <w:left w:val="none" w:sz="0" w:space="0" w:color="auto"/>
        <w:bottom w:val="none" w:sz="0" w:space="0" w:color="auto"/>
        <w:right w:val="none" w:sz="0" w:space="0" w:color="auto"/>
      </w:divBdr>
    </w:div>
    <w:div w:id="1077366687">
      <w:bodyDiv w:val="1"/>
      <w:marLeft w:val="0"/>
      <w:marRight w:val="0"/>
      <w:marTop w:val="0"/>
      <w:marBottom w:val="0"/>
      <w:divBdr>
        <w:top w:val="none" w:sz="0" w:space="0" w:color="auto"/>
        <w:left w:val="none" w:sz="0" w:space="0" w:color="auto"/>
        <w:bottom w:val="none" w:sz="0" w:space="0" w:color="auto"/>
        <w:right w:val="none" w:sz="0" w:space="0" w:color="auto"/>
      </w:divBdr>
    </w:div>
    <w:div w:id="1170022421">
      <w:bodyDiv w:val="1"/>
      <w:marLeft w:val="0"/>
      <w:marRight w:val="0"/>
      <w:marTop w:val="0"/>
      <w:marBottom w:val="0"/>
      <w:divBdr>
        <w:top w:val="none" w:sz="0" w:space="0" w:color="auto"/>
        <w:left w:val="none" w:sz="0" w:space="0" w:color="auto"/>
        <w:bottom w:val="none" w:sz="0" w:space="0" w:color="auto"/>
        <w:right w:val="none" w:sz="0" w:space="0" w:color="auto"/>
      </w:divBdr>
    </w:div>
    <w:div w:id="1216089422">
      <w:bodyDiv w:val="1"/>
      <w:marLeft w:val="0"/>
      <w:marRight w:val="0"/>
      <w:marTop w:val="0"/>
      <w:marBottom w:val="0"/>
      <w:divBdr>
        <w:top w:val="none" w:sz="0" w:space="0" w:color="auto"/>
        <w:left w:val="none" w:sz="0" w:space="0" w:color="auto"/>
        <w:bottom w:val="none" w:sz="0" w:space="0" w:color="auto"/>
        <w:right w:val="none" w:sz="0" w:space="0" w:color="auto"/>
      </w:divBdr>
    </w:div>
    <w:div w:id="1283882874">
      <w:bodyDiv w:val="1"/>
      <w:marLeft w:val="0"/>
      <w:marRight w:val="0"/>
      <w:marTop w:val="0"/>
      <w:marBottom w:val="0"/>
      <w:divBdr>
        <w:top w:val="none" w:sz="0" w:space="0" w:color="auto"/>
        <w:left w:val="none" w:sz="0" w:space="0" w:color="auto"/>
        <w:bottom w:val="none" w:sz="0" w:space="0" w:color="auto"/>
        <w:right w:val="none" w:sz="0" w:space="0" w:color="auto"/>
      </w:divBdr>
    </w:div>
    <w:div w:id="1412433432">
      <w:bodyDiv w:val="1"/>
      <w:marLeft w:val="0"/>
      <w:marRight w:val="0"/>
      <w:marTop w:val="0"/>
      <w:marBottom w:val="0"/>
      <w:divBdr>
        <w:top w:val="none" w:sz="0" w:space="0" w:color="auto"/>
        <w:left w:val="none" w:sz="0" w:space="0" w:color="auto"/>
        <w:bottom w:val="none" w:sz="0" w:space="0" w:color="auto"/>
        <w:right w:val="none" w:sz="0" w:space="0" w:color="auto"/>
      </w:divBdr>
    </w:div>
    <w:div w:id="1593202573">
      <w:bodyDiv w:val="1"/>
      <w:marLeft w:val="0"/>
      <w:marRight w:val="0"/>
      <w:marTop w:val="0"/>
      <w:marBottom w:val="0"/>
      <w:divBdr>
        <w:top w:val="none" w:sz="0" w:space="0" w:color="auto"/>
        <w:left w:val="none" w:sz="0" w:space="0" w:color="auto"/>
        <w:bottom w:val="none" w:sz="0" w:space="0" w:color="auto"/>
        <w:right w:val="none" w:sz="0" w:space="0" w:color="auto"/>
      </w:divBdr>
    </w:div>
    <w:div w:id="1909807818">
      <w:bodyDiv w:val="1"/>
      <w:marLeft w:val="0"/>
      <w:marRight w:val="0"/>
      <w:marTop w:val="0"/>
      <w:marBottom w:val="0"/>
      <w:divBdr>
        <w:top w:val="none" w:sz="0" w:space="0" w:color="auto"/>
        <w:left w:val="none" w:sz="0" w:space="0" w:color="auto"/>
        <w:bottom w:val="none" w:sz="0" w:space="0" w:color="auto"/>
        <w:right w:val="none" w:sz="0" w:space="0" w:color="auto"/>
      </w:divBdr>
    </w:div>
    <w:div w:id="1958293087">
      <w:bodyDiv w:val="1"/>
      <w:marLeft w:val="0"/>
      <w:marRight w:val="0"/>
      <w:marTop w:val="0"/>
      <w:marBottom w:val="0"/>
      <w:divBdr>
        <w:top w:val="none" w:sz="0" w:space="0" w:color="auto"/>
        <w:left w:val="none" w:sz="0" w:space="0" w:color="auto"/>
        <w:bottom w:val="none" w:sz="0" w:space="0" w:color="auto"/>
        <w:right w:val="none" w:sz="0" w:space="0" w:color="auto"/>
      </w:divBdr>
    </w:div>
    <w:div w:id="1980723666">
      <w:bodyDiv w:val="1"/>
      <w:marLeft w:val="0"/>
      <w:marRight w:val="0"/>
      <w:marTop w:val="0"/>
      <w:marBottom w:val="0"/>
      <w:divBdr>
        <w:top w:val="none" w:sz="0" w:space="0" w:color="auto"/>
        <w:left w:val="none" w:sz="0" w:space="0" w:color="auto"/>
        <w:bottom w:val="none" w:sz="0" w:space="0" w:color="auto"/>
        <w:right w:val="none" w:sz="0" w:space="0" w:color="auto"/>
      </w:divBdr>
    </w:div>
    <w:div w:id="2045977061">
      <w:bodyDiv w:val="1"/>
      <w:marLeft w:val="0"/>
      <w:marRight w:val="0"/>
      <w:marTop w:val="0"/>
      <w:marBottom w:val="0"/>
      <w:divBdr>
        <w:top w:val="none" w:sz="0" w:space="0" w:color="auto"/>
        <w:left w:val="none" w:sz="0" w:space="0" w:color="auto"/>
        <w:bottom w:val="none" w:sz="0" w:space="0" w:color="auto"/>
        <w:right w:val="none" w:sz="0" w:space="0" w:color="auto"/>
      </w:divBdr>
    </w:div>
    <w:div w:id="205600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iavash.atashgahi@wur.n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rine.usf.edu/user/djones/" TargetMode="Externa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B05104D6.dotm</Template>
  <TotalTime>74</TotalTime>
  <Pages>29</Pages>
  <Words>18173</Words>
  <Characters>103591</Characters>
  <Application>Microsoft Office Word</Application>
  <DocSecurity>0</DocSecurity>
  <Lines>863</Lines>
  <Paragraphs>243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Wageningen UR</Company>
  <LinksUpToDate>false</LinksUpToDate>
  <CharactersWithSpaces>121521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Atashgahi, Siavash</dc:creator>
  <cp:lastModifiedBy>Atashgahi, Siavash</cp:lastModifiedBy>
  <cp:revision>11</cp:revision>
  <dcterms:created xsi:type="dcterms:W3CDTF">2016-08-29T13:21:00Z</dcterms:created>
  <dcterms:modified xsi:type="dcterms:W3CDTF">2016-09-02T16:45:00Z</dcterms:modified>
</cp:coreProperties>
</file>